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11F2D" w14:textId="5898ABF2" w:rsidR="00A66DA9" w:rsidRPr="005D286F" w:rsidRDefault="00A66DA9" w:rsidP="00361C0C">
      <w:pPr>
        <w:pStyle w:val="Heading5"/>
        <w:tabs>
          <w:tab w:val="clear" w:pos="720"/>
        </w:tabs>
        <w:jc w:val="center"/>
        <w:rPr>
          <w:bCs/>
          <w:sz w:val="22"/>
          <w:szCs w:val="22"/>
        </w:rPr>
      </w:pPr>
      <w:r w:rsidRPr="005D286F">
        <w:rPr>
          <w:bCs/>
          <w:sz w:val="22"/>
          <w:szCs w:val="22"/>
        </w:rPr>
        <w:t xml:space="preserve">Statutory Accounting Principles </w:t>
      </w:r>
      <w:r w:rsidR="00447F20" w:rsidRPr="005D286F">
        <w:rPr>
          <w:bCs/>
          <w:sz w:val="22"/>
          <w:szCs w:val="22"/>
        </w:rPr>
        <w:t xml:space="preserve">(E) </w:t>
      </w:r>
      <w:r w:rsidRPr="005D286F">
        <w:rPr>
          <w:bCs/>
          <w:sz w:val="22"/>
          <w:szCs w:val="22"/>
        </w:rPr>
        <w:t>Working Group</w:t>
      </w:r>
    </w:p>
    <w:p w14:paraId="2865CB61" w14:textId="5DF9115B" w:rsidR="0070244F" w:rsidRPr="00E40278" w:rsidRDefault="0070244F" w:rsidP="004C0F15">
      <w:pPr>
        <w:pStyle w:val="Heading5"/>
        <w:tabs>
          <w:tab w:val="left" w:pos="7200"/>
        </w:tabs>
        <w:jc w:val="center"/>
        <w:rPr>
          <w:bCs/>
          <w:sz w:val="22"/>
          <w:szCs w:val="22"/>
        </w:rPr>
      </w:pPr>
      <w:r w:rsidRPr="00E40278">
        <w:rPr>
          <w:bCs/>
          <w:sz w:val="22"/>
          <w:szCs w:val="22"/>
        </w:rPr>
        <w:t>Hearing Agenda</w:t>
      </w:r>
      <w:r w:rsidR="00D321EB" w:rsidRPr="00E40278">
        <w:rPr>
          <w:bCs/>
          <w:sz w:val="22"/>
          <w:szCs w:val="22"/>
        </w:rPr>
        <w:t xml:space="preserve"> </w:t>
      </w:r>
    </w:p>
    <w:p w14:paraId="64380D65" w14:textId="3A4DD035" w:rsidR="00422A26" w:rsidRPr="00E40278" w:rsidRDefault="00830D69" w:rsidP="004C0F15">
      <w:pPr>
        <w:pStyle w:val="Heading5"/>
        <w:tabs>
          <w:tab w:val="left" w:pos="7200"/>
        </w:tabs>
        <w:jc w:val="center"/>
        <w:rPr>
          <w:bCs/>
          <w:sz w:val="22"/>
          <w:szCs w:val="22"/>
        </w:rPr>
      </w:pPr>
      <w:r>
        <w:rPr>
          <w:bCs/>
          <w:sz w:val="22"/>
          <w:szCs w:val="22"/>
        </w:rPr>
        <w:t>August 13</w:t>
      </w:r>
      <w:r w:rsidR="00EE57AC" w:rsidRPr="00E40278">
        <w:rPr>
          <w:bCs/>
          <w:sz w:val="22"/>
          <w:szCs w:val="22"/>
        </w:rPr>
        <w:t>, 2</w:t>
      </w:r>
      <w:r w:rsidR="002D715D" w:rsidRPr="00E40278">
        <w:rPr>
          <w:bCs/>
          <w:sz w:val="22"/>
          <w:szCs w:val="22"/>
        </w:rPr>
        <w:t>0</w:t>
      </w:r>
      <w:r w:rsidR="00974554" w:rsidRPr="00E40278">
        <w:rPr>
          <w:bCs/>
          <w:sz w:val="22"/>
          <w:szCs w:val="22"/>
        </w:rPr>
        <w:t>2</w:t>
      </w:r>
      <w:r w:rsidR="00E469AA">
        <w:rPr>
          <w:bCs/>
          <w:sz w:val="22"/>
          <w:szCs w:val="22"/>
        </w:rPr>
        <w:t>4</w:t>
      </w:r>
    </w:p>
    <w:p w14:paraId="5566CEA1" w14:textId="77777777" w:rsidR="006D5A9F" w:rsidRDefault="006D5A9F" w:rsidP="002B15DA">
      <w:pPr>
        <w:jc w:val="both"/>
        <w:rPr>
          <w:sz w:val="22"/>
          <w:szCs w:val="22"/>
        </w:rPr>
      </w:pPr>
    </w:p>
    <w:p w14:paraId="00040EF9" w14:textId="77777777" w:rsidR="00A767A9" w:rsidRPr="005D286F" w:rsidRDefault="00A767A9" w:rsidP="002B15DA">
      <w:pPr>
        <w:jc w:val="both"/>
        <w:rPr>
          <w:sz w:val="22"/>
          <w:szCs w:val="22"/>
        </w:rPr>
      </w:pPr>
    </w:p>
    <w:p w14:paraId="6411E8C1" w14:textId="77777777" w:rsidR="006D5A9F" w:rsidRPr="005D286F" w:rsidRDefault="002C5827" w:rsidP="004A3FAE">
      <w:pPr>
        <w:jc w:val="center"/>
        <w:rPr>
          <w:b/>
          <w:bCs/>
          <w:sz w:val="22"/>
          <w:szCs w:val="22"/>
          <w:u w:val="single"/>
        </w:rPr>
      </w:pPr>
      <w:r w:rsidRPr="005D286F">
        <w:rPr>
          <w:b/>
          <w:bCs/>
          <w:sz w:val="22"/>
          <w:szCs w:val="22"/>
          <w:u w:val="single"/>
        </w:rPr>
        <w:t>ROLL CALL</w:t>
      </w:r>
    </w:p>
    <w:p w14:paraId="4FED92CE" w14:textId="77777777" w:rsidR="00B45965" w:rsidRPr="005D286F" w:rsidRDefault="00B45965" w:rsidP="002B15DA">
      <w:pPr>
        <w:jc w:val="both"/>
        <w:rPr>
          <w:b/>
          <w:bCs/>
          <w:sz w:val="22"/>
          <w:szCs w:val="22"/>
        </w:rPr>
      </w:pPr>
    </w:p>
    <w:tbl>
      <w:tblPr>
        <w:tblW w:w="10307" w:type="dxa"/>
        <w:tblLayout w:type="fixed"/>
        <w:tblLook w:val="01E0" w:firstRow="1" w:lastRow="1" w:firstColumn="1" w:lastColumn="1" w:noHBand="0" w:noVBand="0"/>
      </w:tblPr>
      <w:tblGrid>
        <w:gridCol w:w="4050"/>
        <w:gridCol w:w="1440"/>
        <w:gridCol w:w="3150"/>
        <w:gridCol w:w="1667"/>
      </w:tblGrid>
      <w:tr w:rsidR="00B45965" w:rsidRPr="005D286F" w14:paraId="40DFD5EF" w14:textId="77777777" w:rsidTr="00EA6E42">
        <w:tc>
          <w:tcPr>
            <w:tcW w:w="4050" w:type="dxa"/>
            <w:shd w:val="clear" w:color="auto" w:fill="auto"/>
            <w:tcMar>
              <w:left w:w="43" w:type="dxa"/>
              <w:right w:w="43" w:type="dxa"/>
            </w:tcMar>
          </w:tcPr>
          <w:p w14:paraId="6825D6FA" w14:textId="77777777" w:rsidR="00B45965" w:rsidRPr="005D286F" w:rsidRDefault="00B45965" w:rsidP="002B15DA">
            <w:pPr>
              <w:keepLines/>
              <w:jc w:val="both"/>
              <w:rPr>
                <w:sz w:val="22"/>
                <w:szCs w:val="22"/>
              </w:rPr>
            </w:pPr>
            <w:r w:rsidRPr="005D286F">
              <w:rPr>
                <w:sz w:val="22"/>
                <w:szCs w:val="22"/>
              </w:rPr>
              <w:t>Dale Bruggeman, Chair</w:t>
            </w:r>
          </w:p>
        </w:tc>
        <w:tc>
          <w:tcPr>
            <w:tcW w:w="1440" w:type="dxa"/>
            <w:shd w:val="clear" w:color="auto" w:fill="auto"/>
            <w:tcMar>
              <w:left w:w="43" w:type="dxa"/>
              <w:right w:w="43" w:type="dxa"/>
            </w:tcMar>
          </w:tcPr>
          <w:p w14:paraId="0EB5357A" w14:textId="77777777" w:rsidR="00B45965" w:rsidRPr="005D286F" w:rsidRDefault="00B45965" w:rsidP="002B15DA">
            <w:pPr>
              <w:keepLines/>
              <w:jc w:val="both"/>
              <w:rPr>
                <w:sz w:val="22"/>
                <w:szCs w:val="22"/>
              </w:rPr>
            </w:pPr>
            <w:r w:rsidRPr="005D286F">
              <w:rPr>
                <w:sz w:val="22"/>
                <w:szCs w:val="22"/>
              </w:rPr>
              <w:t>Ohio</w:t>
            </w:r>
          </w:p>
        </w:tc>
        <w:tc>
          <w:tcPr>
            <w:tcW w:w="3150" w:type="dxa"/>
            <w:shd w:val="clear" w:color="auto" w:fill="auto"/>
            <w:tcMar>
              <w:left w:w="43" w:type="dxa"/>
              <w:right w:w="43" w:type="dxa"/>
            </w:tcMar>
          </w:tcPr>
          <w:p w14:paraId="58D13813" w14:textId="333E1088" w:rsidR="00B45965" w:rsidRPr="005D286F" w:rsidRDefault="00B45965" w:rsidP="002B15DA">
            <w:pPr>
              <w:keepLines/>
              <w:jc w:val="both"/>
              <w:rPr>
                <w:sz w:val="22"/>
                <w:szCs w:val="22"/>
              </w:rPr>
            </w:pPr>
            <w:r w:rsidRPr="005D286F">
              <w:rPr>
                <w:sz w:val="22"/>
                <w:szCs w:val="22"/>
              </w:rPr>
              <w:t>Judy Weaver</w:t>
            </w:r>
            <w:r w:rsidR="00DD10BD">
              <w:rPr>
                <w:sz w:val="22"/>
                <w:szCs w:val="22"/>
              </w:rPr>
              <w:t>/Steve Mayhew</w:t>
            </w:r>
          </w:p>
        </w:tc>
        <w:tc>
          <w:tcPr>
            <w:tcW w:w="1667" w:type="dxa"/>
            <w:shd w:val="clear" w:color="auto" w:fill="auto"/>
            <w:tcMar>
              <w:left w:w="43" w:type="dxa"/>
              <w:right w:w="43" w:type="dxa"/>
            </w:tcMar>
          </w:tcPr>
          <w:p w14:paraId="6D6117ED" w14:textId="77777777" w:rsidR="00B45965" w:rsidRPr="005D286F" w:rsidRDefault="00B45965" w:rsidP="002B15DA">
            <w:pPr>
              <w:keepLines/>
              <w:jc w:val="both"/>
              <w:rPr>
                <w:sz w:val="22"/>
                <w:szCs w:val="22"/>
              </w:rPr>
            </w:pPr>
            <w:r w:rsidRPr="005D286F">
              <w:rPr>
                <w:sz w:val="22"/>
                <w:szCs w:val="22"/>
              </w:rPr>
              <w:t>Michigan</w:t>
            </w:r>
            <w:r w:rsidRPr="005D286F" w:rsidDel="00FB154B">
              <w:rPr>
                <w:sz w:val="22"/>
                <w:szCs w:val="22"/>
              </w:rPr>
              <w:t xml:space="preserve"> </w:t>
            </w:r>
          </w:p>
        </w:tc>
      </w:tr>
      <w:tr w:rsidR="00B45965" w:rsidRPr="005D286F" w14:paraId="5B433EB9" w14:textId="77777777" w:rsidTr="00EA6E42">
        <w:tc>
          <w:tcPr>
            <w:tcW w:w="4050" w:type="dxa"/>
            <w:shd w:val="clear" w:color="auto" w:fill="auto"/>
            <w:tcMar>
              <w:left w:w="43" w:type="dxa"/>
              <w:right w:w="43" w:type="dxa"/>
            </w:tcMar>
          </w:tcPr>
          <w:p w14:paraId="661F0EF5" w14:textId="1DDCC296" w:rsidR="00B45965" w:rsidRPr="005D286F" w:rsidRDefault="00B6295A" w:rsidP="00EA6E42">
            <w:pPr>
              <w:keepLines/>
              <w:ind w:right="-90"/>
              <w:jc w:val="both"/>
              <w:rPr>
                <w:sz w:val="22"/>
                <w:szCs w:val="22"/>
              </w:rPr>
            </w:pPr>
            <w:r w:rsidRPr="005D286F">
              <w:rPr>
                <w:sz w:val="22"/>
                <w:szCs w:val="22"/>
              </w:rPr>
              <w:t>Kevin Clark</w:t>
            </w:r>
            <w:r w:rsidR="00B45965" w:rsidRPr="005D286F">
              <w:rPr>
                <w:sz w:val="22"/>
                <w:szCs w:val="22"/>
              </w:rPr>
              <w:t>, Vice Chair</w:t>
            </w:r>
          </w:p>
        </w:tc>
        <w:tc>
          <w:tcPr>
            <w:tcW w:w="1440" w:type="dxa"/>
            <w:shd w:val="clear" w:color="auto" w:fill="auto"/>
            <w:tcMar>
              <w:left w:w="43" w:type="dxa"/>
              <w:right w:w="43" w:type="dxa"/>
            </w:tcMar>
          </w:tcPr>
          <w:p w14:paraId="508DC4BD" w14:textId="77777777" w:rsidR="00B45965" w:rsidRPr="005D286F" w:rsidRDefault="00B45965" w:rsidP="002B15DA">
            <w:pPr>
              <w:keepLines/>
              <w:jc w:val="both"/>
              <w:rPr>
                <w:sz w:val="22"/>
                <w:szCs w:val="22"/>
              </w:rPr>
            </w:pPr>
            <w:r w:rsidRPr="005D286F">
              <w:rPr>
                <w:sz w:val="22"/>
                <w:szCs w:val="22"/>
              </w:rPr>
              <w:t>Iowa</w:t>
            </w:r>
          </w:p>
        </w:tc>
        <w:tc>
          <w:tcPr>
            <w:tcW w:w="3150" w:type="dxa"/>
            <w:shd w:val="clear" w:color="auto" w:fill="auto"/>
            <w:tcMar>
              <w:left w:w="43" w:type="dxa"/>
              <w:right w:w="43" w:type="dxa"/>
            </w:tcMar>
          </w:tcPr>
          <w:p w14:paraId="69C16A8A" w14:textId="4F6E062E" w:rsidR="00B45965" w:rsidRPr="005D286F" w:rsidRDefault="00B45965" w:rsidP="002B15DA">
            <w:pPr>
              <w:jc w:val="both"/>
              <w:rPr>
                <w:sz w:val="22"/>
                <w:szCs w:val="22"/>
              </w:rPr>
            </w:pPr>
            <w:r w:rsidRPr="005D286F">
              <w:rPr>
                <w:sz w:val="22"/>
                <w:szCs w:val="22"/>
              </w:rPr>
              <w:t>Doug Bartlett</w:t>
            </w:r>
          </w:p>
        </w:tc>
        <w:tc>
          <w:tcPr>
            <w:tcW w:w="1667" w:type="dxa"/>
            <w:shd w:val="clear" w:color="auto" w:fill="auto"/>
            <w:tcMar>
              <w:left w:w="43" w:type="dxa"/>
              <w:right w:w="43" w:type="dxa"/>
            </w:tcMar>
          </w:tcPr>
          <w:p w14:paraId="3C210ED8" w14:textId="77777777" w:rsidR="00B45965" w:rsidRPr="005D286F" w:rsidRDefault="00B45965" w:rsidP="002B15DA">
            <w:pPr>
              <w:jc w:val="both"/>
              <w:rPr>
                <w:sz w:val="22"/>
                <w:szCs w:val="22"/>
              </w:rPr>
            </w:pPr>
            <w:r w:rsidRPr="005D286F">
              <w:rPr>
                <w:sz w:val="22"/>
                <w:szCs w:val="22"/>
              </w:rPr>
              <w:t>New Hampshire</w:t>
            </w:r>
          </w:p>
        </w:tc>
      </w:tr>
      <w:tr w:rsidR="00B45965" w:rsidRPr="005D286F" w14:paraId="3DC91B9A" w14:textId="77777777" w:rsidTr="00EA6E42">
        <w:tc>
          <w:tcPr>
            <w:tcW w:w="4050" w:type="dxa"/>
            <w:shd w:val="clear" w:color="auto" w:fill="auto"/>
            <w:tcMar>
              <w:left w:w="43" w:type="dxa"/>
              <w:right w:w="43" w:type="dxa"/>
            </w:tcMar>
          </w:tcPr>
          <w:p w14:paraId="3DCA1945" w14:textId="1C0F8C25" w:rsidR="00B45965" w:rsidRPr="005D286F" w:rsidRDefault="007C3ABA" w:rsidP="00EA6E42">
            <w:pPr>
              <w:keepLines/>
              <w:jc w:val="both"/>
              <w:rPr>
                <w:sz w:val="22"/>
                <w:szCs w:val="22"/>
              </w:rPr>
            </w:pPr>
            <w:r w:rsidRPr="005D286F">
              <w:rPr>
                <w:sz w:val="22"/>
                <w:szCs w:val="22"/>
              </w:rPr>
              <w:t>Sheila Travis</w:t>
            </w:r>
            <w:r w:rsidR="00D074C7">
              <w:rPr>
                <w:sz w:val="22"/>
                <w:szCs w:val="22"/>
              </w:rPr>
              <w:t>/</w:t>
            </w:r>
            <w:r w:rsidR="00D074C7" w:rsidRPr="000E08F8">
              <w:rPr>
                <w:sz w:val="22"/>
                <w:szCs w:val="22"/>
              </w:rPr>
              <w:t>Richard Russell</w:t>
            </w:r>
          </w:p>
        </w:tc>
        <w:tc>
          <w:tcPr>
            <w:tcW w:w="1440" w:type="dxa"/>
            <w:shd w:val="clear" w:color="auto" w:fill="auto"/>
            <w:tcMar>
              <w:left w:w="43" w:type="dxa"/>
              <w:right w:w="43" w:type="dxa"/>
            </w:tcMar>
          </w:tcPr>
          <w:p w14:paraId="0D3852A6" w14:textId="77777777" w:rsidR="00B45965" w:rsidRPr="005D286F" w:rsidRDefault="00B45965" w:rsidP="002B15DA">
            <w:pPr>
              <w:keepLines/>
              <w:jc w:val="both"/>
              <w:rPr>
                <w:sz w:val="22"/>
                <w:szCs w:val="22"/>
              </w:rPr>
            </w:pPr>
            <w:r w:rsidRPr="005D286F">
              <w:rPr>
                <w:sz w:val="22"/>
                <w:szCs w:val="22"/>
              </w:rPr>
              <w:t>Alabama</w:t>
            </w:r>
          </w:p>
        </w:tc>
        <w:tc>
          <w:tcPr>
            <w:tcW w:w="3150" w:type="dxa"/>
            <w:shd w:val="clear" w:color="auto" w:fill="auto"/>
            <w:tcMar>
              <w:left w:w="43" w:type="dxa"/>
              <w:right w:w="43" w:type="dxa"/>
            </w:tcMar>
          </w:tcPr>
          <w:p w14:paraId="44C750F8" w14:textId="77777777" w:rsidR="00B45965" w:rsidRPr="005D286F" w:rsidRDefault="00B45965" w:rsidP="002B15DA">
            <w:pPr>
              <w:keepLines/>
              <w:jc w:val="both"/>
              <w:rPr>
                <w:sz w:val="22"/>
                <w:szCs w:val="22"/>
              </w:rPr>
            </w:pPr>
            <w:r w:rsidRPr="005D286F">
              <w:rPr>
                <w:sz w:val="22"/>
                <w:szCs w:val="22"/>
              </w:rPr>
              <w:t>Bob Kasinow</w:t>
            </w:r>
          </w:p>
        </w:tc>
        <w:tc>
          <w:tcPr>
            <w:tcW w:w="1667" w:type="dxa"/>
            <w:shd w:val="clear" w:color="auto" w:fill="auto"/>
            <w:tcMar>
              <w:left w:w="43" w:type="dxa"/>
              <w:right w:w="43" w:type="dxa"/>
            </w:tcMar>
          </w:tcPr>
          <w:p w14:paraId="2D7A0972" w14:textId="77777777" w:rsidR="00B45965" w:rsidRPr="005D286F" w:rsidRDefault="00B45965" w:rsidP="002B15DA">
            <w:pPr>
              <w:keepLines/>
              <w:jc w:val="both"/>
              <w:rPr>
                <w:sz w:val="22"/>
                <w:szCs w:val="22"/>
              </w:rPr>
            </w:pPr>
            <w:r w:rsidRPr="005D286F">
              <w:rPr>
                <w:sz w:val="22"/>
                <w:szCs w:val="22"/>
              </w:rPr>
              <w:t>New York</w:t>
            </w:r>
          </w:p>
        </w:tc>
      </w:tr>
      <w:tr w:rsidR="00B45965" w:rsidRPr="005D286F" w14:paraId="4CC5F4D5" w14:textId="77777777" w:rsidTr="008B2587">
        <w:trPr>
          <w:trHeight w:val="63"/>
        </w:trPr>
        <w:tc>
          <w:tcPr>
            <w:tcW w:w="4050" w:type="dxa"/>
            <w:shd w:val="clear" w:color="auto" w:fill="auto"/>
            <w:tcMar>
              <w:left w:w="43" w:type="dxa"/>
              <w:right w:w="43" w:type="dxa"/>
            </w:tcMar>
          </w:tcPr>
          <w:p w14:paraId="6734BDD5" w14:textId="77777777" w:rsidR="00B45965" w:rsidRPr="005D286F" w:rsidRDefault="00B45965" w:rsidP="00EA6E42">
            <w:pPr>
              <w:keepLines/>
              <w:jc w:val="both"/>
              <w:rPr>
                <w:sz w:val="22"/>
                <w:szCs w:val="22"/>
              </w:rPr>
            </w:pPr>
            <w:r w:rsidRPr="005D286F">
              <w:rPr>
                <w:sz w:val="22"/>
                <w:szCs w:val="22"/>
              </w:rPr>
              <w:t>Kim Hudson</w:t>
            </w:r>
          </w:p>
        </w:tc>
        <w:tc>
          <w:tcPr>
            <w:tcW w:w="1440" w:type="dxa"/>
            <w:shd w:val="clear" w:color="auto" w:fill="auto"/>
            <w:tcMar>
              <w:left w:w="43" w:type="dxa"/>
              <w:right w:w="43" w:type="dxa"/>
            </w:tcMar>
          </w:tcPr>
          <w:p w14:paraId="6D637AE1" w14:textId="77777777" w:rsidR="00B45965" w:rsidRPr="005D286F" w:rsidRDefault="00B45965" w:rsidP="002B15DA">
            <w:pPr>
              <w:keepLines/>
              <w:jc w:val="both"/>
              <w:rPr>
                <w:sz w:val="22"/>
                <w:szCs w:val="22"/>
              </w:rPr>
            </w:pPr>
            <w:r w:rsidRPr="005D286F">
              <w:rPr>
                <w:sz w:val="22"/>
                <w:szCs w:val="22"/>
              </w:rPr>
              <w:t>California</w:t>
            </w:r>
          </w:p>
        </w:tc>
        <w:tc>
          <w:tcPr>
            <w:tcW w:w="3150" w:type="dxa"/>
            <w:shd w:val="clear" w:color="auto" w:fill="auto"/>
            <w:tcMar>
              <w:left w:w="43" w:type="dxa"/>
              <w:right w:w="43" w:type="dxa"/>
            </w:tcMar>
          </w:tcPr>
          <w:p w14:paraId="1C6DF629" w14:textId="7BC0898D" w:rsidR="00B45965" w:rsidRPr="005D286F" w:rsidRDefault="007D5F78" w:rsidP="002B15DA">
            <w:pPr>
              <w:keepLines/>
              <w:jc w:val="both"/>
              <w:rPr>
                <w:sz w:val="22"/>
                <w:szCs w:val="22"/>
              </w:rPr>
            </w:pPr>
            <w:r>
              <w:rPr>
                <w:sz w:val="22"/>
                <w:szCs w:val="22"/>
              </w:rPr>
              <w:t>Diana Sherman</w:t>
            </w:r>
          </w:p>
        </w:tc>
        <w:tc>
          <w:tcPr>
            <w:tcW w:w="1667" w:type="dxa"/>
            <w:shd w:val="clear" w:color="auto" w:fill="auto"/>
            <w:tcMar>
              <w:left w:w="43" w:type="dxa"/>
              <w:right w:w="43" w:type="dxa"/>
            </w:tcMar>
          </w:tcPr>
          <w:p w14:paraId="41895671" w14:textId="77777777" w:rsidR="00B45965" w:rsidRPr="005D286F" w:rsidRDefault="00B45965" w:rsidP="002B15DA">
            <w:pPr>
              <w:keepLines/>
              <w:jc w:val="both"/>
              <w:rPr>
                <w:sz w:val="22"/>
                <w:szCs w:val="22"/>
              </w:rPr>
            </w:pPr>
            <w:r w:rsidRPr="005D286F">
              <w:rPr>
                <w:sz w:val="22"/>
                <w:szCs w:val="22"/>
              </w:rPr>
              <w:t>Pennsylvania</w:t>
            </w:r>
          </w:p>
        </w:tc>
      </w:tr>
      <w:tr w:rsidR="00B45965" w:rsidRPr="005D286F" w14:paraId="4872C9A1" w14:textId="77777777" w:rsidTr="00EA6E42">
        <w:tc>
          <w:tcPr>
            <w:tcW w:w="4050" w:type="dxa"/>
            <w:shd w:val="clear" w:color="auto" w:fill="auto"/>
            <w:tcMar>
              <w:left w:w="43" w:type="dxa"/>
              <w:right w:w="43" w:type="dxa"/>
            </w:tcMar>
          </w:tcPr>
          <w:p w14:paraId="614E69AA" w14:textId="57D78F71" w:rsidR="00B45965" w:rsidRPr="005D286F" w:rsidRDefault="00B45965" w:rsidP="00EA6E42">
            <w:pPr>
              <w:keepLines/>
              <w:jc w:val="both"/>
              <w:rPr>
                <w:sz w:val="22"/>
                <w:szCs w:val="22"/>
              </w:rPr>
            </w:pPr>
            <w:r w:rsidRPr="005D286F">
              <w:rPr>
                <w:sz w:val="22"/>
                <w:szCs w:val="22"/>
              </w:rPr>
              <w:t>William Arfanis</w:t>
            </w:r>
            <w:r w:rsidR="00A35799" w:rsidRPr="005D286F">
              <w:rPr>
                <w:sz w:val="22"/>
                <w:szCs w:val="22"/>
              </w:rPr>
              <w:t>/Michael Estabrook</w:t>
            </w:r>
          </w:p>
        </w:tc>
        <w:tc>
          <w:tcPr>
            <w:tcW w:w="1440" w:type="dxa"/>
            <w:shd w:val="clear" w:color="auto" w:fill="auto"/>
            <w:tcMar>
              <w:left w:w="43" w:type="dxa"/>
              <w:right w:w="43" w:type="dxa"/>
            </w:tcMar>
          </w:tcPr>
          <w:p w14:paraId="18389A3E" w14:textId="77777777" w:rsidR="00B45965" w:rsidRPr="005D286F" w:rsidRDefault="00B45965" w:rsidP="002B15DA">
            <w:pPr>
              <w:keepLines/>
              <w:jc w:val="both"/>
              <w:rPr>
                <w:sz w:val="22"/>
                <w:szCs w:val="22"/>
              </w:rPr>
            </w:pPr>
            <w:r w:rsidRPr="005D286F">
              <w:rPr>
                <w:sz w:val="22"/>
                <w:szCs w:val="22"/>
              </w:rPr>
              <w:t>Connecticut</w:t>
            </w:r>
          </w:p>
        </w:tc>
        <w:tc>
          <w:tcPr>
            <w:tcW w:w="3150" w:type="dxa"/>
            <w:shd w:val="clear" w:color="auto" w:fill="auto"/>
            <w:tcMar>
              <w:left w:w="43" w:type="dxa"/>
              <w:right w:w="43" w:type="dxa"/>
            </w:tcMar>
          </w:tcPr>
          <w:p w14:paraId="4E81FD30" w14:textId="77777777" w:rsidR="00B45965" w:rsidRPr="005D286F" w:rsidRDefault="00B45965" w:rsidP="002B15DA">
            <w:pPr>
              <w:keepLines/>
              <w:jc w:val="both"/>
              <w:rPr>
                <w:sz w:val="22"/>
                <w:szCs w:val="22"/>
              </w:rPr>
            </w:pPr>
            <w:r w:rsidRPr="005D286F">
              <w:rPr>
                <w:sz w:val="22"/>
                <w:szCs w:val="22"/>
              </w:rPr>
              <w:t>Jamie Walker</w:t>
            </w:r>
          </w:p>
        </w:tc>
        <w:tc>
          <w:tcPr>
            <w:tcW w:w="1667" w:type="dxa"/>
            <w:shd w:val="clear" w:color="auto" w:fill="auto"/>
            <w:tcMar>
              <w:left w:w="43" w:type="dxa"/>
              <w:right w:w="43" w:type="dxa"/>
            </w:tcMar>
          </w:tcPr>
          <w:p w14:paraId="6BDAEAE8" w14:textId="77777777" w:rsidR="00B45965" w:rsidRPr="005D286F" w:rsidRDefault="00B45965" w:rsidP="002B15DA">
            <w:pPr>
              <w:keepLines/>
              <w:jc w:val="both"/>
              <w:rPr>
                <w:sz w:val="22"/>
                <w:szCs w:val="22"/>
              </w:rPr>
            </w:pPr>
            <w:r w:rsidRPr="005D286F">
              <w:rPr>
                <w:sz w:val="22"/>
                <w:szCs w:val="22"/>
              </w:rPr>
              <w:t>Texas</w:t>
            </w:r>
          </w:p>
        </w:tc>
      </w:tr>
      <w:tr w:rsidR="00B45965" w:rsidRPr="005D286F" w14:paraId="0510973F" w14:textId="77777777" w:rsidTr="00EA6E42">
        <w:tc>
          <w:tcPr>
            <w:tcW w:w="4050" w:type="dxa"/>
            <w:shd w:val="clear" w:color="auto" w:fill="auto"/>
            <w:tcMar>
              <w:left w:w="43" w:type="dxa"/>
              <w:right w:w="43" w:type="dxa"/>
            </w:tcMar>
          </w:tcPr>
          <w:p w14:paraId="76AE0F5C" w14:textId="77777777" w:rsidR="00B45965" w:rsidRPr="005D286F" w:rsidRDefault="00B45965" w:rsidP="002B15DA">
            <w:pPr>
              <w:keepLines/>
              <w:jc w:val="both"/>
              <w:rPr>
                <w:sz w:val="22"/>
                <w:szCs w:val="22"/>
              </w:rPr>
            </w:pPr>
            <w:r w:rsidRPr="005D286F">
              <w:rPr>
                <w:sz w:val="22"/>
                <w:szCs w:val="22"/>
              </w:rPr>
              <w:t>Rylynn Brown</w:t>
            </w:r>
          </w:p>
        </w:tc>
        <w:tc>
          <w:tcPr>
            <w:tcW w:w="1440" w:type="dxa"/>
            <w:shd w:val="clear" w:color="auto" w:fill="auto"/>
            <w:tcMar>
              <w:left w:w="43" w:type="dxa"/>
              <w:right w:w="43" w:type="dxa"/>
            </w:tcMar>
          </w:tcPr>
          <w:p w14:paraId="0E902F84" w14:textId="77777777" w:rsidR="00B45965" w:rsidRPr="005D286F" w:rsidRDefault="00B45965" w:rsidP="002B15DA">
            <w:pPr>
              <w:keepLines/>
              <w:jc w:val="both"/>
              <w:rPr>
                <w:sz w:val="22"/>
                <w:szCs w:val="22"/>
              </w:rPr>
            </w:pPr>
            <w:r w:rsidRPr="005D286F">
              <w:rPr>
                <w:sz w:val="22"/>
                <w:szCs w:val="22"/>
              </w:rPr>
              <w:t>Delaware</w:t>
            </w:r>
          </w:p>
        </w:tc>
        <w:tc>
          <w:tcPr>
            <w:tcW w:w="3150" w:type="dxa"/>
            <w:shd w:val="clear" w:color="auto" w:fill="auto"/>
            <w:tcMar>
              <w:left w:w="43" w:type="dxa"/>
              <w:right w:w="43" w:type="dxa"/>
            </w:tcMar>
          </w:tcPr>
          <w:p w14:paraId="4C7B8E6E" w14:textId="740DF058" w:rsidR="00B45965" w:rsidRPr="005D286F" w:rsidRDefault="00B45965" w:rsidP="00280AB9">
            <w:pPr>
              <w:keepLines/>
              <w:rPr>
                <w:sz w:val="22"/>
                <w:szCs w:val="22"/>
              </w:rPr>
            </w:pPr>
            <w:r w:rsidRPr="005D286F">
              <w:rPr>
                <w:sz w:val="22"/>
                <w:szCs w:val="22"/>
              </w:rPr>
              <w:t>Doug Stolte</w:t>
            </w:r>
            <w:r w:rsidR="00BD3C91">
              <w:rPr>
                <w:sz w:val="22"/>
                <w:szCs w:val="22"/>
              </w:rPr>
              <w:t>/</w:t>
            </w:r>
            <w:r w:rsidR="00D10D54">
              <w:rPr>
                <w:sz w:val="22"/>
                <w:szCs w:val="22"/>
              </w:rPr>
              <w:t>Jennifer Blizzard</w:t>
            </w:r>
          </w:p>
        </w:tc>
        <w:tc>
          <w:tcPr>
            <w:tcW w:w="1667" w:type="dxa"/>
            <w:shd w:val="clear" w:color="auto" w:fill="auto"/>
            <w:tcMar>
              <w:left w:w="43" w:type="dxa"/>
              <w:right w:w="43" w:type="dxa"/>
            </w:tcMar>
          </w:tcPr>
          <w:p w14:paraId="3B13E3A2" w14:textId="77777777" w:rsidR="00B45965" w:rsidRPr="005D286F" w:rsidRDefault="00B45965" w:rsidP="002B15DA">
            <w:pPr>
              <w:keepLines/>
              <w:jc w:val="both"/>
              <w:rPr>
                <w:sz w:val="22"/>
                <w:szCs w:val="22"/>
              </w:rPr>
            </w:pPr>
            <w:r w:rsidRPr="005D286F">
              <w:rPr>
                <w:sz w:val="22"/>
                <w:szCs w:val="22"/>
              </w:rPr>
              <w:t xml:space="preserve">Virginia </w:t>
            </w:r>
          </w:p>
        </w:tc>
      </w:tr>
      <w:tr w:rsidR="00B45965" w:rsidRPr="005D286F" w14:paraId="1606CE6F" w14:textId="77777777" w:rsidTr="00EA6E42">
        <w:tc>
          <w:tcPr>
            <w:tcW w:w="4050" w:type="dxa"/>
            <w:shd w:val="clear" w:color="auto" w:fill="auto"/>
            <w:tcMar>
              <w:left w:w="43" w:type="dxa"/>
              <w:right w:w="43" w:type="dxa"/>
            </w:tcMar>
          </w:tcPr>
          <w:p w14:paraId="6886F3BF" w14:textId="1CE528D5" w:rsidR="00B45965" w:rsidRPr="005D286F" w:rsidRDefault="00F97C99" w:rsidP="002B15DA">
            <w:pPr>
              <w:keepLines/>
              <w:jc w:val="both"/>
              <w:rPr>
                <w:sz w:val="22"/>
                <w:szCs w:val="22"/>
              </w:rPr>
            </w:pPr>
            <w:r>
              <w:rPr>
                <w:sz w:val="22"/>
                <w:szCs w:val="22"/>
              </w:rPr>
              <w:t>Cindy Anders</w:t>
            </w:r>
            <w:r w:rsidR="00973F71">
              <w:rPr>
                <w:sz w:val="22"/>
                <w:szCs w:val="22"/>
              </w:rPr>
              <w:t>e</w:t>
            </w:r>
            <w:r>
              <w:rPr>
                <w:sz w:val="22"/>
                <w:szCs w:val="22"/>
              </w:rPr>
              <w:t>n</w:t>
            </w:r>
          </w:p>
        </w:tc>
        <w:tc>
          <w:tcPr>
            <w:tcW w:w="1440" w:type="dxa"/>
            <w:shd w:val="clear" w:color="auto" w:fill="auto"/>
            <w:tcMar>
              <w:left w:w="43" w:type="dxa"/>
              <w:right w:w="43" w:type="dxa"/>
            </w:tcMar>
          </w:tcPr>
          <w:p w14:paraId="1C41D881" w14:textId="77777777" w:rsidR="00B45965" w:rsidRPr="005D286F" w:rsidRDefault="00B45965" w:rsidP="002B15DA">
            <w:pPr>
              <w:keepLines/>
              <w:jc w:val="both"/>
              <w:rPr>
                <w:sz w:val="22"/>
                <w:szCs w:val="22"/>
              </w:rPr>
            </w:pPr>
            <w:r w:rsidRPr="005D286F">
              <w:rPr>
                <w:sz w:val="22"/>
                <w:szCs w:val="22"/>
              </w:rPr>
              <w:t>Illinois</w:t>
            </w:r>
          </w:p>
        </w:tc>
        <w:tc>
          <w:tcPr>
            <w:tcW w:w="3150" w:type="dxa"/>
            <w:shd w:val="clear" w:color="auto" w:fill="auto"/>
            <w:tcMar>
              <w:left w:w="43" w:type="dxa"/>
              <w:right w:w="43" w:type="dxa"/>
            </w:tcMar>
          </w:tcPr>
          <w:p w14:paraId="251B98D8" w14:textId="5327B531" w:rsidR="00B45965" w:rsidRPr="005D286F" w:rsidRDefault="00B45965" w:rsidP="002B15DA">
            <w:pPr>
              <w:keepLines/>
              <w:jc w:val="both"/>
              <w:rPr>
                <w:sz w:val="22"/>
                <w:szCs w:val="22"/>
              </w:rPr>
            </w:pPr>
            <w:r w:rsidRPr="005D286F">
              <w:rPr>
                <w:sz w:val="22"/>
                <w:szCs w:val="22"/>
              </w:rPr>
              <w:t>Amy Malm</w:t>
            </w:r>
            <w:r w:rsidR="00FD2AEA" w:rsidRPr="005D286F">
              <w:rPr>
                <w:sz w:val="22"/>
                <w:szCs w:val="22"/>
              </w:rPr>
              <w:t xml:space="preserve">/Elena Vetrina </w:t>
            </w:r>
          </w:p>
        </w:tc>
        <w:tc>
          <w:tcPr>
            <w:tcW w:w="1667" w:type="dxa"/>
            <w:shd w:val="clear" w:color="auto" w:fill="auto"/>
            <w:tcMar>
              <w:left w:w="43" w:type="dxa"/>
              <w:right w:w="43" w:type="dxa"/>
            </w:tcMar>
          </w:tcPr>
          <w:p w14:paraId="2EC350FD" w14:textId="77777777" w:rsidR="00B45965" w:rsidRPr="005D286F" w:rsidRDefault="00B45965" w:rsidP="002B15DA">
            <w:pPr>
              <w:keepLines/>
              <w:jc w:val="both"/>
              <w:rPr>
                <w:sz w:val="22"/>
                <w:szCs w:val="22"/>
              </w:rPr>
            </w:pPr>
            <w:r w:rsidRPr="005D286F">
              <w:rPr>
                <w:sz w:val="22"/>
                <w:szCs w:val="22"/>
              </w:rPr>
              <w:t xml:space="preserve">Wisconsin </w:t>
            </w:r>
          </w:p>
        </w:tc>
      </w:tr>
      <w:tr w:rsidR="00B45965" w:rsidRPr="005D286F" w14:paraId="5D526F65" w14:textId="77777777" w:rsidTr="00EA6E42">
        <w:tc>
          <w:tcPr>
            <w:tcW w:w="4050" w:type="dxa"/>
            <w:shd w:val="clear" w:color="auto" w:fill="auto"/>
            <w:tcMar>
              <w:left w:w="43" w:type="dxa"/>
              <w:right w:w="43" w:type="dxa"/>
            </w:tcMar>
          </w:tcPr>
          <w:p w14:paraId="1E2A279B" w14:textId="64D97205" w:rsidR="00B45965" w:rsidRPr="005D286F" w:rsidRDefault="00B45965" w:rsidP="002B15DA">
            <w:pPr>
              <w:keepLines/>
              <w:jc w:val="both"/>
              <w:rPr>
                <w:sz w:val="22"/>
                <w:szCs w:val="22"/>
              </w:rPr>
            </w:pPr>
            <w:r w:rsidRPr="005D286F">
              <w:rPr>
                <w:sz w:val="22"/>
                <w:szCs w:val="22"/>
              </w:rPr>
              <w:t>Melissa Gibson</w:t>
            </w:r>
            <w:r w:rsidR="005C43DD" w:rsidRPr="005D286F">
              <w:rPr>
                <w:sz w:val="22"/>
                <w:szCs w:val="22"/>
              </w:rPr>
              <w:t>/</w:t>
            </w:r>
            <w:r w:rsidR="004C25F2">
              <w:rPr>
                <w:sz w:val="22"/>
                <w:szCs w:val="22"/>
              </w:rPr>
              <w:t>Bill Werner</w:t>
            </w:r>
          </w:p>
        </w:tc>
        <w:tc>
          <w:tcPr>
            <w:tcW w:w="1440" w:type="dxa"/>
            <w:shd w:val="clear" w:color="auto" w:fill="auto"/>
            <w:tcMar>
              <w:left w:w="43" w:type="dxa"/>
              <w:right w:w="43" w:type="dxa"/>
            </w:tcMar>
          </w:tcPr>
          <w:p w14:paraId="523E3063" w14:textId="77777777" w:rsidR="00B45965" w:rsidRPr="005D286F" w:rsidRDefault="00B45965" w:rsidP="002B15DA">
            <w:pPr>
              <w:keepLines/>
              <w:jc w:val="both"/>
              <w:rPr>
                <w:sz w:val="22"/>
                <w:szCs w:val="22"/>
              </w:rPr>
            </w:pPr>
            <w:r w:rsidRPr="005D286F">
              <w:rPr>
                <w:sz w:val="22"/>
                <w:szCs w:val="22"/>
              </w:rPr>
              <w:t>Louisiana</w:t>
            </w:r>
          </w:p>
        </w:tc>
        <w:tc>
          <w:tcPr>
            <w:tcW w:w="3150" w:type="dxa"/>
            <w:shd w:val="clear" w:color="auto" w:fill="auto"/>
            <w:tcMar>
              <w:left w:w="43" w:type="dxa"/>
              <w:right w:w="43" w:type="dxa"/>
            </w:tcMar>
          </w:tcPr>
          <w:p w14:paraId="36D31FF4" w14:textId="77777777" w:rsidR="00B45965" w:rsidRPr="005D286F" w:rsidRDefault="00B45965" w:rsidP="002B15DA">
            <w:pPr>
              <w:keepLines/>
              <w:jc w:val="both"/>
              <w:rPr>
                <w:sz w:val="22"/>
                <w:szCs w:val="22"/>
              </w:rPr>
            </w:pPr>
          </w:p>
        </w:tc>
        <w:tc>
          <w:tcPr>
            <w:tcW w:w="1667" w:type="dxa"/>
            <w:shd w:val="clear" w:color="auto" w:fill="auto"/>
            <w:tcMar>
              <w:left w:w="43" w:type="dxa"/>
              <w:right w:w="43" w:type="dxa"/>
            </w:tcMar>
          </w:tcPr>
          <w:p w14:paraId="5C7DB33F" w14:textId="77777777" w:rsidR="00B45965" w:rsidRPr="005D286F" w:rsidRDefault="00B45965" w:rsidP="002B15DA">
            <w:pPr>
              <w:keepLines/>
              <w:jc w:val="both"/>
              <w:rPr>
                <w:sz w:val="22"/>
                <w:szCs w:val="22"/>
              </w:rPr>
            </w:pPr>
          </w:p>
        </w:tc>
      </w:tr>
      <w:tr w:rsidR="00B45965" w:rsidRPr="005D286F" w14:paraId="7B31B526" w14:textId="77777777" w:rsidTr="00EA6E42">
        <w:tc>
          <w:tcPr>
            <w:tcW w:w="4050" w:type="dxa"/>
            <w:shd w:val="clear" w:color="auto" w:fill="auto"/>
            <w:tcMar>
              <w:left w:w="43" w:type="dxa"/>
              <w:right w:w="43" w:type="dxa"/>
            </w:tcMar>
          </w:tcPr>
          <w:p w14:paraId="3E886B08" w14:textId="77777777" w:rsidR="00B45965" w:rsidRPr="005D286F" w:rsidRDefault="00B45965" w:rsidP="002B15DA">
            <w:pPr>
              <w:keepLines/>
              <w:jc w:val="both"/>
              <w:rPr>
                <w:sz w:val="22"/>
                <w:szCs w:val="22"/>
              </w:rPr>
            </w:pPr>
          </w:p>
        </w:tc>
        <w:tc>
          <w:tcPr>
            <w:tcW w:w="1440" w:type="dxa"/>
            <w:shd w:val="clear" w:color="auto" w:fill="auto"/>
            <w:tcMar>
              <w:left w:w="43" w:type="dxa"/>
              <w:right w:w="43" w:type="dxa"/>
            </w:tcMar>
          </w:tcPr>
          <w:p w14:paraId="127ED69E" w14:textId="77777777" w:rsidR="00B45965" w:rsidRPr="005D286F" w:rsidRDefault="00B45965" w:rsidP="002B15DA">
            <w:pPr>
              <w:keepLines/>
              <w:jc w:val="both"/>
              <w:rPr>
                <w:sz w:val="22"/>
                <w:szCs w:val="22"/>
              </w:rPr>
            </w:pPr>
          </w:p>
        </w:tc>
        <w:tc>
          <w:tcPr>
            <w:tcW w:w="3150" w:type="dxa"/>
            <w:shd w:val="clear" w:color="auto" w:fill="auto"/>
            <w:tcMar>
              <w:left w:w="43" w:type="dxa"/>
              <w:right w:w="43" w:type="dxa"/>
            </w:tcMar>
          </w:tcPr>
          <w:p w14:paraId="26FC3488" w14:textId="77777777" w:rsidR="00B45965" w:rsidRPr="005D286F" w:rsidRDefault="00B45965" w:rsidP="002B15DA">
            <w:pPr>
              <w:keepLines/>
              <w:jc w:val="both"/>
              <w:rPr>
                <w:sz w:val="22"/>
                <w:szCs w:val="22"/>
              </w:rPr>
            </w:pPr>
          </w:p>
        </w:tc>
        <w:tc>
          <w:tcPr>
            <w:tcW w:w="1667" w:type="dxa"/>
            <w:shd w:val="clear" w:color="auto" w:fill="auto"/>
            <w:tcMar>
              <w:left w:w="43" w:type="dxa"/>
              <w:right w:w="43" w:type="dxa"/>
            </w:tcMar>
          </w:tcPr>
          <w:p w14:paraId="347803AC" w14:textId="77777777" w:rsidR="00B45965" w:rsidRPr="005D286F" w:rsidRDefault="00B45965" w:rsidP="002B15DA">
            <w:pPr>
              <w:keepLines/>
              <w:jc w:val="both"/>
              <w:rPr>
                <w:sz w:val="22"/>
                <w:szCs w:val="22"/>
              </w:rPr>
            </w:pPr>
          </w:p>
        </w:tc>
      </w:tr>
      <w:tr w:rsidR="00B45965" w:rsidRPr="005D286F" w14:paraId="2C28C54A" w14:textId="77777777" w:rsidTr="00EA6E42">
        <w:tc>
          <w:tcPr>
            <w:tcW w:w="10307" w:type="dxa"/>
            <w:gridSpan w:val="4"/>
            <w:shd w:val="clear" w:color="auto" w:fill="auto"/>
            <w:tcMar>
              <w:left w:w="43" w:type="dxa"/>
              <w:right w:w="43" w:type="dxa"/>
            </w:tcMar>
          </w:tcPr>
          <w:p w14:paraId="1455350A" w14:textId="1A0B92D6" w:rsidR="00B45965" w:rsidRPr="005D286F" w:rsidRDefault="00B45965" w:rsidP="002B15DA">
            <w:pPr>
              <w:keepLines/>
              <w:jc w:val="both"/>
              <w:rPr>
                <w:sz w:val="22"/>
                <w:szCs w:val="22"/>
              </w:rPr>
            </w:pPr>
            <w:r w:rsidRPr="005D286F">
              <w:rPr>
                <w:sz w:val="22"/>
                <w:szCs w:val="22"/>
              </w:rPr>
              <w:t>NAIC Support Staff: Julie Gann, Robin Marcotte, Jake Stultz</w:t>
            </w:r>
            <w:r w:rsidR="00B545DD" w:rsidRPr="005D286F">
              <w:rPr>
                <w:sz w:val="22"/>
                <w:szCs w:val="22"/>
              </w:rPr>
              <w:t>, Jason Farr</w:t>
            </w:r>
            <w:r w:rsidR="00C90375">
              <w:rPr>
                <w:sz w:val="22"/>
                <w:szCs w:val="22"/>
              </w:rPr>
              <w:t>, Wil Oden</w:t>
            </w:r>
          </w:p>
          <w:p w14:paraId="42A8BD3D" w14:textId="77777777" w:rsidR="00006E36" w:rsidRPr="005D286F" w:rsidRDefault="00006E36" w:rsidP="002B15DA">
            <w:pPr>
              <w:keepLines/>
              <w:jc w:val="both"/>
              <w:rPr>
                <w:sz w:val="22"/>
                <w:szCs w:val="22"/>
              </w:rPr>
            </w:pPr>
          </w:p>
          <w:p w14:paraId="606149A7" w14:textId="77777777" w:rsidR="008F2360" w:rsidRDefault="008F2360" w:rsidP="002B15DA">
            <w:pPr>
              <w:jc w:val="both"/>
              <w:rPr>
                <w:sz w:val="22"/>
                <w:szCs w:val="22"/>
              </w:rPr>
            </w:pPr>
            <w:r w:rsidRPr="005D286F">
              <w:rPr>
                <w:sz w:val="22"/>
                <w:szCs w:val="22"/>
              </w:rPr>
              <w:t xml:space="preserve">Note: This meeting will be recorded for subsequent use. </w:t>
            </w:r>
          </w:p>
          <w:p w14:paraId="7AEDF258" w14:textId="77777777" w:rsidR="00DC00A3" w:rsidRDefault="00DC00A3" w:rsidP="002B15DA">
            <w:pPr>
              <w:jc w:val="both"/>
              <w:rPr>
                <w:sz w:val="22"/>
                <w:szCs w:val="22"/>
              </w:rPr>
            </w:pPr>
          </w:p>
          <w:p w14:paraId="6B46F26D" w14:textId="16FB2094" w:rsidR="002A16DC" w:rsidRPr="005D286F" w:rsidRDefault="002A16DC" w:rsidP="002A16DC">
            <w:pPr>
              <w:jc w:val="both"/>
              <w:rPr>
                <w:sz w:val="22"/>
                <w:szCs w:val="22"/>
              </w:rPr>
            </w:pPr>
            <w:r w:rsidRPr="005D286F">
              <w:rPr>
                <w:bCs/>
                <w:sz w:val="22"/>
                <w:szCs w:val="22"/>
              </w:rPr>
              <w:t xml:space="preserve">The Statutory Accounting Principles (E) Working Group met in </w:t>
            </w:r>
            <w:r w:rsidRPr="00421A6F">
              <w:rPr>
                <w:sz w:val="22"/>
                <w:szCs w:val="22"/>
              </w:rPr>
              <w:t xml:space="preserve">regulator-to-regulator session on </w:t>
            </w:r>
            <w:r w:rsidR="00050885">
              <w:rPr>
                <w:sz w:val="22"/>
                <w:szCs w:val="22"/>
              </w:rPr>
              <w:t>August 8</w:t>
            </w:r>
            <w:r>
              <w:rPr>
                <w:sz w:val="22"/>
                <w:szCs w:val="22"/>
              </w:rPr>
              <w:t xml:space="preserve">. </w:t>
            </w:r>
            <w:r w:rsidRPr="005D286F">
              <w:rPr>
                <w:bCs/>
                <w:sz w:val="22"/>
                <w:szCs w:val="22"/>
              </w:rPr>
              <w:t>Th</w:t>
            </w:r>
            <w:r>
              <w:rPr>
                <w:bCs/>
                <w:sz w:val="22"/>
                <w:szCs w:val="22"/>
              </w:rPr>
              <w:t>is</w:t>
            </w:r>
            <w:r w:rsidRPr="005D286F">
              <w:rPr>
                <w:bCs/>
                <w:sz w:val="22"/>
                <w:szCs w:val="22"/>
              </w:rPr>
              <w:t xml:space="preserve"> regulator session</w:t>
            </w:r>
            <w:r>
              <w:rPr>
                <w:bCs/>
                <w:sz w:val="22"/>
                <w:szCs w:val="22"/>
              </w:rPr>
              <w:t xml:space="preserve"> was</w:t>
            </w:r>
            <w:r w:rsidRPr="005D286F">
              <w:rPr>
                <w:bCs/>
                <w:sz w:val="22"/>
                <w:szCs w:val="22"/>
              </w:rPr>
              <w:t xml:space="preserve"> pursuant to the NAIC Open Meetings Policy paragraph 3 (discussion of specific companies, entities or individuals) and paragraph 6 (consultations with NAIC staff related to NAIC technical guidance of the </w:t>
            </w:r>
            <w:r w:rsidRPr="005D286F">
              <w:rPr>
                <w:bCs/>
                <w:i/>
                <w:iCs/>
                <w:sz w:val="22"/>
                <w:szCs w:val="22"/>
              </w:rPr>
              <w:t>Accounting Practices and Procedures Manual</w:t>
            </w:r>
            <w:r w:rsidRPr="005D286F">
              <w:rPr>
                <w:bCs/>
                <w:sz w:val="22"/>
                <w:szCs w:val="22"/>
              </w:rPr>
              <w:t xml:space="preserve">). No actions were taken during these meetings as the discussion previewed </w:t>
            </w:r>
            <w:r w:rsidR="005C4271">
              <w:rPr>
                <w:sz w:val="22"/>
                <w:szCs w:val="22"/>
              </w:rPr>
              <w:t>to preview the Fall National Meeting</w:t>
            </w:r>
            <w:r w:rsidR="005C4271" w:rsidRPr="005D286F">
              <w:rPr>
                <w:bCs/>
                <w:sz w:val="22"/>
                <w:szCs w:val="22"/>
              </w:rPr>
              <w:t xml:space="preserve"> </w:t>
            </w:r>
            <w:r w:rsidRPr="005D286F">
              <w:rPr>
                <w:bCs/>
                <w:sz w:val="22"/>
                <w:szCs w:val="22"/>
              </w:rPr>
              <w:t xml:space="preserve">agendas and discussed other items with NAIC staff pursuant to the NAIC open meeting policy. </w:t>
            </w:r>
          </w:p>
          <w:p w14:paraId="7DE851CE" w14:textId="77777777" w:rsidR="00792F72" w:rsidRPr="005D286F" w:rsidRDefault="00792F72" w:rsidP="002B15DA">
            <w:pPr>
              <w:jc w:val="both"/>
              <w:rPr>
                <w:sz w:val="22"/>
                <w:szCs w:val="22"/>
              </w:rPr>
            </w:pPr>
          </w:p>
          <w:p w14:paraId="29DDB800" w14:textId="77777777" w:rsidR="00792F72" w:rsidRPr="005D286F" w:rsidRDefault="00792F72" w:rsidP="00C97D37">
            <w:pPr>
              <w:jc w:val="center"/>
              <w:rPr>
                <w:b/>
                <w:bCs/>
                <w:sz w:val="22"/>
                <w:szCs w:val="22"/>
                <w:u w:val="single"/>
              </w:rPr>
            </w:pPr>
            <w:r w:rsidRPr="005D286F">
              <w:rPr>
                <w:b/>
                <w:bCs/>
                <w:sz w:val="22"/>
                <w:szCs w:val="22"/>
                <w:u w:val="single"/>
              </w:rPr>
              <w:t>REVIEW AND ADOPTION OF MINUTES</w:t>
            </w:r>
          </w:p>
          <w:p w14:paraId="3E47E4B7" w14:textId="77777777" w:rsidR="00792F72" w:rsidRDefault="00792F72" w:rsidP="002B15DA">
            <w:pPr>
              <w:jc w:val="both"/>
              <w:rPr>
                <w:sz w:val="22"/>
                <w:szCs w:val="22"/>
              </w:rPr>
            </w:pPr>
          </w:p>
          <w:p w14:paraId="08EA9F3F" w14:textId="215CBE7B" w:rsidR="00AD7551" w:rsidRPr="00081385" w:rsidRDefault="00F32BB1" w:rsidP="00142786">
            <w:pPr>
              <w:numPr>
                <w:ilvl w:val="0"/>
                <w:numId w:val="20"/>
              </w:numPr>
              <w:ind w:left="360"/>
              <w:jc w:val="both"/>
              <w:rPr>
                <w:bCs/>
                <w:sz w:val="22"/>
                <w:szCs w:val="22"/>
              </w:rPr>
            </w:pPr>
            <w:r>
              <w:rPr>
                <w:bCs/>
                <w:sz w:val="22"/>
                <w:szCs w:val="22"/>
              </w:rPr>
              <w:t>Spring</w:t>
            </w:r>
            <w:r w:rsidR="00AD7551">
              <w:rPr>
                <w:bCs/>
                <w:sz w:val="22"/>
                <w:szCs w:val="22"/>
              </w:rPr>
              <w:t xml:space="preserve"> National Meeting</w:t>
            </w:r>
            <w:r w:rsidR="00497949">
              <w:rPr>
                <w:bCs/>
                <w:sz w:val="22"/>
                <w:szCs w:val="22"/>
              </w:rPr>
              <w:tab/>
            </w:r>
            <w:r w:rsidR="00497949">
              <w:rPr>
                <w:bCs/>
                <w:sz w:val="22"/>
                <w:szCs w:val="22"/>
              </w:rPr>
              <w:tab/>
            </w:r>
            <w:r w:rsidR="00497949" w:rsidRPr="00081385">
              <w:rPr>
                <w:b/>
                <w:sz w:val="22"/>
                <w:szCs w:val="22"/>
              </w:rPr>
              <w:t xml:space="preserve">(Attachment </w:t>
            </w:r>
            <w:r w:rsidR="00497949">
              <w:rPr>
                <w:b/>
                <w:sz w:val="22"/>
                <w:szCs w:val="22"/>
              </w:rPr>
              <w:t>1</w:t>
            </w:r>
            <w:r w:rsidR="00497949" w:rsidRPr="00081385">
              <w:rPr>
                <w:b/>
                <w:sz w:val="22"/>
                <w:szCs w:val="22"/>
              </w:rPr>
              <w:t>)</w:t>
            </w:r>
          </w:p>
          <w:p w14:paraId="3CFF6093" w14:textId="792EA725" w:rsidR="00367E99" w:rsidRPr="00F945F1" w:rsidRDefault="0077465A" w:rsidP="00F945F1">
            <w:pPr>
              <w:numPr>
                <w:ilvl w:val="0"/>
                <w:numId w:val="20"/>
              </w:numPr>
              <w:ind w:left="360"/>
              <w:jc w:val="both"/>
              <w:rPr>
                <w:bCs/>
                <w:sz w:val="22"/>
                <w:szCs w:val="22"/>
              </w:rPr>
            </w:pPr>
            <w:r>
              <w:rPr>
                <w:bCs/>
                <w:sz w:val="22"/>
                <w:szCs w:val="22"/>
              </w:rPr>
              <w:t>May</w:t>
            </w:r>
            <w:r w:rsidR="00B63087">
              <w:rPr>
                <w:bCs/>
                <w:sz w:val="22"/>
                <w:szCs w:val="22"/>
              </w:rPr>
              <w:t xml:space="preserve"> </w:t>
            </w:r>
            <w:r w:rsidR="005147E6">
              <w:rPr>
                <w:bCs/>
                <w:sz w:val="22"/>
                <w:szCs w:val="22"/>
              </w:rPr>
              <w:t>1</w:t>
            </w:r>
            <w:r>
              <w:rPr>
                <w:bCs/>
                <w:sz w:val="22"/>
                <w:szCs w:val="22"/>
              </w:rPr>
              <w:t>5</w:t>
            </w:r>
            <w:r w:rsidR="00B63087">
              <w:rPr>
                <w:bCs/>
                <w:sz w:val="22"/>
                <w:szCs w:val="22"/>
              </w:rPr>
              <w:t>, 202</w:t>
            </w:r>
            <w:r w:rsidR="005147E6">
              <w:rPr>
                <w:bCs/>
                <w:sz w:val="22"/>
                <w:szCs w:val="22"/>
              </w:rPr>
              <w:t>4</w:t>
            </w:r>
            <w:r w:rsidR="00AD7551">
              <w:rPr>
                <w:bCs/>
                <w:sz w:val="22"/>
                <w:szCs w:val="22"/>
              </w:rPr>
              <w:t xml:space="preserve">    </w:t>
            </w:r>
            <w:r w:rsidR="00AD7551">
              <w:rPr>
                <w:bCs/>
                <w:sz w:val="22"/>
                <w:szCs w:val="22"/>
              </w:rPr>
              <w:tab/>
            </w:r>
            <w:r w:rsidR="00B63087">
              <w:rPr>
                <w:bCs/>
                <w:sz w:val="22"/>
                <w:szCs w:val="22"/>
              </w:rPr>
              <w:tab/>
            </w:r>
            <w:r w:rsidR="00B63087">
              <w:rPr>
                <w:bCs/>
                <w:sz w:val="22"/>
                <w:szCs w:val="22"/>
              </w:rPr>
              <w:tab/>
            </w:r>
            <w:r w:rsidR="00AD7551" w:rsidRPr="00081385">
              <w:rPr>
                <w:b/>
                <w:sz w:val="22"/>
                <w:szCs w:val="22"/>
              </w:rPr>
              <w:t xml:space="preserve">(Attachment </w:t>
            </w:r>
            <w:r w:rsidR="00AD7551">
              <w:rPr>
                <w:b/>
                <w:sz w:val="22"/>
                <w:szCs w:val="22"/>
              </w:rPr>
              <w:t>2</w:t>
            </w:r>
            <w:r w:rsidR="00AD7551" w:rsidRPr="00081385">
              <w:rPr>
                <w:b/>
                <w:sz w:val="22"/>
                <w:szCs w:val="22"/>
              </w:rPr>
              <w:t>)</w:t>
            </w:r>
          </w:p>
        </w:tc>
      </w:tr>
    </w:tbl>
    <w:p w14:paraId="48722EDB" w14:textId="77777777" w:rsidR="00C85926" w:rsidRDefault="00C85926" w:rsidP="00E35DF7">
      <w:pPr>
        <w:jc w:val="center"/>
        <w:rPr>
          <w:b/>
          <w:bCs/>
          <w:sz w:val="22"/>
          <w:szCs w:val="22"/>
          <w:u w:val="single"/>
        </w:rPr>
      </w:pPr>
    </w:p>
    <w:p w14:paraId="73F0009D" w14:textId="77777777" w:rsidR="00050885" w:rsidRDefault="00050885" w:rsidP="003C3E26">
      <w:pPr>
        <w:jc w:val="center"/>
        <w:rPr>
          <w:b/>
          <w:bCs/>
          <w:sz w:val="22"/>
          <w:szCs w:val="22"/>
          <w:u w:val="single"/>
        </w:rPr>
      </w:pPr>
    </w:p>
    <w:p w14:paraId="7DA45AE0" w14:textId="46A99CC5" w:rsidR="003C3E26" w:rsidRPr="003C3E26" w:rsidRDefault="003C3E26" w:rsidP="003C3E26">
      <w:pPr>
        <w:jc w:val="center"/>
        <w:rPr>
          <w:b/>
          <w:bCs/>
          <w:sz w:val="22"/>
          <w:szCs w:val="22"/>
          <w:u w:val="single"/>
        </w:rPr>
      </w:pPr>
      <w:r w:rsidRPr="003C3E26">
        <w:rPr>
          <w:b/>
          <w:bCs/>
          <w:sz w:val="22"/>
          <w:szCs w:val="22"/>
          <w:u w:val="single"/>
        </w:rPr>
        <w:t>REVIEW AND ADOPTION of NON-CONTESTED POSITIONS</w:t>
      </w:r>
    </w:p>
    <w:p w14:paraId="253F3E09" w14:textId="77777777" w:rsidR="003C3E26" w:rsidRPr="003C3E26" w:rsidRDefault="003C3E26" w:rsidP="003C3E26">
      <w:pPr>
        <w:jc w:val="center"/>
        <w:rPr>
          <w:b/>
          <w:bCs/>
          <w:sz w:val="22"/>
          <w:szCs w:val="22"/>
          <w:u w:val="single"/>
        </w:rPr>
      </w:pPr>
    </w:p>
    <w:p w14:paraId="063BA016" w14:textId="77777777" w:rsidR="003C3E26" w:rsidRPr="003C3E26" w:rsidRDefault="003C3E26" w:rsidP="003C3E26">
      <w:pPr>
        <w:jc w:val="center"/>
        <w:rPr>
          <w:sz w:val="22"/>
          <w:szCs w:val="22"/>
        </w:rPr>
      </w:pPr>
      <w:r w:rsidRPr="003C3E26">
        <w:rPr>
          <w:sz w:val="22"/>
          <w:szCs w:val="22"/>
        </w:rPr>
        <w:t xml:space="preserve">The Working Group may individually discuss the following items, or may consider adoption in a single motion: </w:t>
      </w:r>
    </w:p>
    <w:p w14:paraId="395BA13E" w14:textId="77777777" w:rsidR="0042558E" w:rsidRPr="005D286F" w:rsidRDefault="0042558E" w:rsidP="0042558E">
      <w:pPr>
        <w:jc w:val="center"/>
        <w:rPr>
          <w:bCs/>
          <w:sz w:val="22"/>
          <w:szCs w:val="22"/>
        </w:rPr>
      </w:pPr>
    </w:p>
    <w:p w14:paraId="5B36308A" w14:textId="77777777" w:rsidR="007542A2" w:rsidRPr="0030187A" w:rsidRDefault="007542A2" w:rsidP="007542A2">
      <w:pPr>
        <w:keepNext/>
        <w:keepLines/>
        <w:numPr>
          <w:ilvl w:val="0"/>
          <w:numId w:val="21"/>
        </w:numPr>
        <w:jc w:val="both"/>
        <w:rPr>
          <w:sz w:val="22"/>
          <w:szCs w:val="22"/>
        </w:rPr>
      </w:pPr>
      <w:r w:rsidRPr="0030187A">
        <w:rPr>
          <w:sz w:val="22"/>
          <w:szCs w:val="22"/>
        </w:rPr>
        <w:t>Ref #2024-02: ASU 2023-01, Leases</w:t>
      </w:r>
    </w:p>
    <w:p w14:paraId="48F0FECA" w14:textId="77777777" w:rsidR="007542A2" w:rsidRPr="0030187A" w:rsidRDefault="007542A2" w:rsidP="007542A2">
      <w:pPr>
        <w:keepNext/>
        <w:keepLines/>
        <w:numPr>
          <w:ilvl w:val="0"/>
          <w:numId w:val="21"/>
        </w:numPr>
        <w:jc w:val="both"/>
        <w:rPr>
          <w:b/>
          <w:sz w:val="22"/>
          <w:szCs w:val="22"/>
        </w:rPr>
      </w:pPr>
      <w:r w:rsidRPr="0030187A">
        <w:rPr>
          <w:sz w:val="22"/>
          <w:szCs w:val="22"/>
        </w:rPr>
        <w:t>Ref #2024-03: ASU 2023-08, Crypto Assets</w:t>
      </w:r>
    </w:p>
    <w:p w14:paraId="5818D731" w14:textId="77777777" w:rsidR="007542A2" w:rsidRPr="0030187A" w:rsidRDefault="007542A2" w:rsidP="007542A2">
      <w:pPr>
        <w:keepNext/>
        <w:keepLines/>
        <w:numPr>
          <w:ilvl w:val="0"/>
          <w:numId w:val="21"/>
        </w:numPr>
        <w:jc w:val="both"/>
        <w:rPr>
          <w:sz w:val="22"/>
          <w:szCs w:val="22"/>
        </w:rPr>
      </w:pPr>
      <w:r w:rsidRPr="0030187A">
        <w:rPr>
          <w:sz w:val="22"/>
          <w:szCs w:val="22"/>
        </w:rPr>
        <w:t>Ref #2024-05: A-791 Paragraph 2c</w:t>
      </w:r>
    </w:p>
    <w:p w14:paraId="3169B472" w14:textId="77777777" w:rsidR="007542A2" w:rsidRPr="0030187A" w:rsidRDefault="007542A2" w:rsidP="007542A2">
      <w:pPr>
        <w:keepNext/>
        <w:keepLines/>
        <w:numPr>
          <w:ilvl w:val="0"/>
          <w:numId w:val="21"/>
        </w:numPr>
        <w:jc w:val="both"/>
        <w:rPr>
          <w:sz w:val="22"/>
          <w:szCs w:val="22"/>
        </w:rPr>
      </w:pPr>
      <w:r w:rsidRPr="0030187A">
        <w:rPr>
          <w:sz w:val="22"/>
          <w:szCs w:val="22"/>
        </w:rPr>
        <w:t>Ref #2024-08: Consistency Revisions for Residuals</w:t>
      </w:r>
    </w:p>
    <w:p w14:paraId="3F3C4D7C" w14:textId="77777777" w:rsidR="007542A2" w:rsidRPr="0030187A" w:rsidRDefault="007542A2" w:rsidP="007542A2">
      <w:pPr>
        <w:keepNext/>
        <w:keepLines/>
        <w:numPr>
          <w:ilvl w:val="0"/>
          <w:numId w:val="21"/>
        </w:numPr>
        <w:jc w:val="both"/>
        <w:rPr>
          <w:sz w:val="22"/>
          <w:szCs w:val="22"/>
        </w:rPr>
      </w:pPr>
      <w:r w:rsidRPr="0030187A">
        <w:rPr>
          <w:sz w:val="22"/>
          <w:szCs w:val="22"/>
        </w:rPr>
        <w:t>Ref #2024-09: SSAP No. 2R – Clarification</w:t>
      </w:r>
    </w:p>
    <w:p w14:paraId="0D8D3285" w14:textId="77777777" w:rsidR="00377A80" w:rsidRPr="0030187A" w:rsidRDefault="000B04C8" w:rsidP="004E0C07">
      <w:pPr>
        <w:keepNext/>
        <w:keepLines/>
        <w:numPr>
          <w:ilvl w:val="0"/>
          <w:numId w:val="21"/>
        </w:numPr>
        <w:jc w:val="both"/>
        <w:rPr>
          <w:sz w:val="22"/>
          <w:szCs w:val="22"/>
        </w:rPr>
      </w:pPr>
      <w:r w:rsidRPr="0030187A">
        <w:rPr>
          <w:sz w:val="22"/>
          <w:szCs w:val="22"/>
        </w:rPr>
        <w:t>Ref #2024-14EP</w:t>
      </w:r>
      <w:r w:rsidR="008138A5" w:rsidRPr="0030187A">
        <w:rPr>
          <w:sz w:val="22"/>
          <w:szCs w:val="22"/>
        </w:rPr>
        <w:t>: Spring</w:t>
      </w:r>
    </w:p>
    <w:p w14:paraId="3D8DC2A1" w14:textId="77777777" w:rsidR="00726734" w:rsidRPr="00294942" w:rsidRDefault="00726734" w:rsidP="00726734">
      <w:pPr>
        <w:keepNext/>
        <w:keepLines/>
        <w:numPr>
          <w:ilvl w:val="0"/>
          <w:numId w:val="21"/>
        </w:numPr>
        <w:jc w:val="both"/>
        <w:rPr>
          <w:bCs/>
          <w:sz w:val="22"/>
          <w:szCs w:val="22"/>
        </w:rPr>
      </w:pPr>
      <w:r w:rsidRPr="00294942">
        <w:rPr>
          <w:bCs/>
          <w:sz w:val="22"/>
          <w:szCs w:val="22"/>
        </w:rPr>
        <w:t>Ref #2023-26: ASU 2023-06, Disclosure Improvements</w:t>
      </w:r>
    </w:p>
    <w:p w14:paraId="2FBF4723" w14:textId="77777777" w:rsidR="00BC201A" w:rsidRPr="000043A4" w:rsidRDefault="00BC201A" w:rsidP="00D60031">
      <w:pPr>
        <w:keepNext/>
        <w:keepLines/>
        <w:ind w:left="360"/>
        <w:jc w:val="both"/>
        <w:rPr>
          <w:b/>
          <w:bCs/>
          <w:sz w:val="22"/>
          <w:szCs w:val="22"/>
          <w:highlight w:val="yellow"/>
        </w:rPr>
      </w:pPr>
    </w:p>
    <w:p w14:paraId="4A06EBB5" w14:textId="77777777" w:rsidR="00F921C6" w:rsidRDefault="00F921C6" w:rsidP="00F921C6">
      <w:pPr>
        <w:keepNext/>
        <w:keepLines/>
        <w:jc w:val="both"/>
        <w:rPr>
          <w:bCs/>
          <w:i/>
          <w:iCs/>
          <w:sz w:val="22"/>
          <w:szCs w:val="22"/>
        </w:rPr>
      </w:pPr>
    </w:p>
    <w:p w14:paraId="5A7FA7CA" w14:textId="77777777" w:rsidR="00143009" w:rsidRDefault="00143009" w:rsidP="00143009">
      <w:pPr>
        <w:pStyle w:val="BodyText2"/>
        <w:spacing w:after="120"/>
        <w:rPr>
          <w:b/>
          <w:bCs/>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143009" w:rsidRPr="00E469AA" w14:paraId="06F4D93D"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E54DEAD" w14:textId="77777777" w:rsidR="00143009" w:rsidRPr="000945F5" w:rsidRDefault="00143009">
            <w:pPr>
              <w:widowControl w:val="0"/>
              <w:jc w:val="center"/>
              <w:rPr>
                <w:b/>
                <w:color w:val="FFFFFF"/>
                <w:sz w:val="22"/>
                <w:szCs w:val="22"/>
              </w:rPr>
            </w:pPr>
          </w:p>
          <w:p w14:paraId="48EF7B13" w14:textId="77777777" w:rsidR="00143009" w:rsidRPr="000945F5" w:rsidRDefault="00143009">
            <w:pPr>
              <w:widowControl w:val="0"/>
              <w:jc w:val="center"/>
              <w:rPr>
                <w:b/>
                <w:color w:val="FFFFFF"/>
                <w:sz w:val="22"/>
                <w:szCs w:val="22"/>
              </w:rPr>
            </w:pPr>
            <w:r w:rsidRPr="000945F5">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65154DB" w14:textId="77777777" w:rsidR="00143009" w:rsidRPr="000945F5" w:rsidRDefault="00143009">
            <w:pPr>
              <w:widowControl w:val="0"/>
              <w:jc w:val="center"/>
              <w:rPr>
                <w:b/>
                <w:color w:val="FFFFFF"/>
                <w:sz w:val="22"/>
                <w:szCs w:val="22"/>
              </w:rPr>
            </w:pPr>
          </w:p>
          <w:p w14:paraId="19311DF1" w14:textId="77777777" w:rsidR="00143009" w:rsidRPr="000945F5" w:rsidRDefault="00143009">
            <w:pPr>
              <w:widowControl w:val="0"/>
              <w:jc w:val="center"/>
              <w:rPr>
                <w:b/>
                <w:color w:val="FFFFFF"/>
                <w:sz w:val="22"/>
                <w:szCs w:val="22"/>
              </w:rPr>
            </w:pPr>
            <w:r w:rsidRPr="000945F5">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0C566BDD" w14:textId="77777777" w:rsidR="00143009" w:rsidRPr="000945F5" w:rsidRDefault="00143009">
            <w:pPr>
              <w:widowControl w:val="0"/>
              <w:jc w:val="center"/>
              <w:rPr>
                <w:b/>
                <w:color w:val="FFFFFF"/>
                <w:sz w:val="22"/>
                <w:szCs w:val="22"/>
              </w:rPr>
            </w:pPr>
          </w:p>
          <w:p w14:paraId="6A74B16F" w14:textId="77777777" w:rsidR="00143009" w:rsidRPr="000945F5" w:rsidRDefault="00143009">
            <w:pPr>
              <w:widowControl w:val="0"/>
              <w:jc w:val="center"/>
              <w:rPr>
                <w:b/>
                <w:color w:val="FFFFFF"/>
                <w:sz w:val="22"/>
                <w:szCs w:val="22"/>
              </w:rPr>
            </w:pPr>
            <w:r w:rsidRPr="000945F5">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19C7D95A" w14:textId="77777777" w:rsidR="00143009" w:rsidRPr="000945F5" w:rsidRDefault="00143009">
            <w:pPr>
              <w:widowControl w:val="0"/>
              <w:jc w:val="center"/>
              <w:rPr>
                <w:b/>
                <w:bCs/>
                <w:color w:val="FFFFFF"/>
                <w:sz w:val="22"/>
                <w:szCs w:val="22"/>
              </w:rPr>
            </w:pPr>
            <w:r w:rsidRPr="000945F5">
              <w:rPr>
                <w:b/>
                <w:bCs/>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22EA05FF" w14:textId="77777777" w:rsidR="00143009" w:rsidRPr="000945F5" w:rsidRDefault="00143009">
            <w:pPr>
              <w:widowControl w:val="0"/>
              <w:jc w:val="center"/>
              <w:rPr>
                <w:b/>
                <w:bCs/>
                <w:color w:val="FFFFFF"/>
                <w:sz w:val="22"/>
                <w:szCs w:val="22"/>
              </w:rPr>
            </w:pPr>
            <w:r w:rsidRPr="000945F5">
              <w:rPr>
                <w:b/>
                <w:bCs/>
                <w:sz w:val="22"/>
                <w:szCs w:val="22"/>
              </w:rPr>
              <w:t>Comment Letter Page Number</w:t>
            </w:r>
          </w:p>
        </w:tc>
      </w:tr>
      <w:tr w:rsidR="00143009" w:rsidRPr="00E469AA" w14:paraId="0F336FD9" w14:textId="77777777">
        <w:trPr>
          <w:trHeight w:val="800"/>
        </w:trPr>
        <w:tc>
          <w:tcPr>
            <w:tcW w:w="1615" w:type="dxa"/>
            <w:tcBorders>
              <w:top w:val="single" w:sz="4" w:space="0" w:color="FFFFFF"/>
            </w:tcBorders>
            <w:shd w:val="clear" w:color="auto" w:fill="F2F2F2"/>
            <w:vAlign w:val="center"/>
          </w:tcPr>
          <w:p w14:paraId="7A3EA537" w14:textId="77777777" w:rsidR="00143009" w:rsidRPr="00A14800" w:rsidRDefault="00143009">
            <w:pPr>
              <w:widowControl w:val="0"/>
              <w:jc w:val="center"/>
              <w:rPr>
                <w:b/>
                <w:sz w:val="22"/>
                <w:szCs w:val="22"/>
              </w:rPr>
            </w:pPr>
            <w:r w:rsidRPr="00A14800">
              <w:rPr>
                <w:b/>
                <w:sz w:val="22"/>
                <w:szCs w:val="22"/>
              </w:rPr>
              <w:t>2024-02</w:t>
            </w:r>
          </w:p>
          <w:p w14:paraId="505527B0" w14:textId="77777777" w:rsidR="00143009" w:rsidRPr="00A10778" w:rsidRDefault="00143009">
            <w:pPr>
              <w:widowControl w:val="0"/>
              <w:jc w:val="center"/>
              <w:rPr>
                <w:b/>
                <w:sz w:val="22"/>
                <w:szCs w:val="22"/>
                <w:highlight w:val="yellow"/>
              </w:rPr>
            </w:pPr>
            <w:r w:rsidRPr="00A14800">
              <w:rPr>
                <w:b/>
                <w:sz w:val="22"/>
                <w:szCs w:val="22"/>
              </w:rPr>
              <w:t>(Jake)</w:t>
            </w:r>
          </w:p>
        </w:tc>
        <w:tc>
          <w:tcPr>
            <w:tcW w:w="3198" w:type="dxa"/>
            <w:tcBorders>
              <w:top w:val="single" w:sz="4" w:space="0" w:color="FFFFFF"/>
            </w:tcBorders>
            <w:shd w:val="clear" w:color="auto" w:fill="F2F2F2"/>
            <w:vAlign w:val="center"/>
          </w:tcPr>
          <w:p w14:paraId="6DE07CC0" w14:textId="77777777" w:rsidR="00143009" w:rsidRPr="00A10778" w:rsidRDefault="00143009">
            <w:pPr>
              <w:pStyle w:val="Heading2"/>
              <w:rPr>
                <w:iCs/>
                <w:sz w:val="22"/>
                <w:szCs w:val="22"/>
                <w:highlight w:val="yellow"/>
              </w:rPr>
            </w:pPr>
            <w:r w:rsidRPr="00354281">
              <w:rPr>
                <w:iCs/>
                <w:sz w:val="22"/>
                <w:szCs w:val="22"/>
              </w:rPr>
              <w:t>ASU 2023-01, Leases (Topic 842), Common Control Arrangements</w:t>
            </w:r>
          </w:p>
        </w:tc>
        <w:tc>
          <w:tcPr>
            <w:tcW w:w="2112" w:type="dxa"/>
            <w:tcBorders>
              <w:top w:val="single" w:sz="4" w:space="0" w:color="FFFFFF"/>
            </w:tcBorders>
            <w:shd w:val="clear" w:color="auto" w:fill="F2F2F2"/>
            <w:vAlign w:val="center"/>
          </w:tcPr>
          <w:p w14:paraId="581ECE94" w14:textId="067A269E" w:rsidR="00143009" w:rsidRPr="00A10778" w:rsidRDefault="00726734">
            <w:pPr>
              <w:widowControl w:val="0"/>
              <w:jc w:val="center"/>
              <w:rPr>
                <w:b/>
                <w:sz w:val="22"/>
                <w:szCs w:val="22"/>
                <w:highlight w:val="yellow"/>
              </w:rPr>
            </w:pPr>
            <w:r>
              <w:rPr>
                <w:b/>
                <w:sz w:val="22"/>
                <w:szCs w:val="22"/>
              </w:rPr>
              <w:t>3</w:t>
            </w:r>
            <w:r w:rsidR="00143009" w:rsidRPr="006522B0">
              <w:rPr>
                <w:b/>
                <w:sz w:val="22"/>
                <w:szCs w:val="22"/>
              </w:rPr>
              <w:t xml:space="preserve"> – Agenda Item</w:t>
            </w:r>
          </w:p>
        </w:tc>
        <w:tc>
          <w:tcPr>
            <w:tcW w:w="1710" w:type="dxa"/>
            <w:tcBorders>
              <w:top w:val="single" w:sz="4" w:space="0" w:color="FFFFFF"/>
            </w:tcBorders>
            <w:shd w:val="clear" w:color="auto" w:fill="F2F2F2"/>
            <w:vAlign w:val="center"/>
          </w:tcPr>
          <w:p w14:paraId="30E7F549" w14:textId="77777777" w:rsidR="00143009" w:rsidRPr="00A10778" w:rsidRDefault="00143009">
            <w:pPr>
              <w:widowControl w:val="0"/>
              <w:jc w:val="center"/>
              <w:rPr>
                <w:b/>
                <w:sz w:val="22"/>
                <w:szCs w:val="22"/>
                <w:highlight w:val="yellow"/>
              </w:rPr>
            </w:pPr>
            <w:r w:rsidRPr="00A14800">
              <w:rPr>
                <w:b/>
                <w:sz w:val="22"/>
                <w:szCs w:val="22"/>
              </w:rPr>
              <w:t>Comments Received</w:t>
            </w:r>
          </w:p>
        </w:tc>
        <w:tc>
          <w:tcPr>
            <w:tcW w:w="1440" w:type="dxa"/>
            <w:tcBorders>
              <w:top w:val="single" w:sz="4" w:space="0" w:color="FFFFFF"/>
            </w:tcBorders>
            <w:shd w:val="clear" w:color="auto" w:fill="F2F2F2"/>
            <w:vAlign w:val="center"/>
          </w:tcPr>
          <w:p w14:paraId="4DB9AC1D" w14:textId="77777777" w:rsidR="00143009" w:rsidRPr="00A10778" w:rsidRDefault="00143009">
            <w:pPr>
              <w:widowControl w:val="0"/>
              <w:jc w:val="center"/>
              <w:rPr>
                <w:b/>
                <w:sz w:val="22"/>
                <w:szCs w:val="22"/>
                <w:highlight w:val="yellow"/>
              </w:rPr>
            </w:pPr>
          </w:p>
          <w:p w14:paraId="670CB005" w14:textId="77777777" w:rsidR="00143009" w:rsidRPr="00F450BF" w:rsidRDefault="00143009">
            <w:pPr>
              <w:widowControl w:val="0"/>
              <w:jc w:val="center"/>
              <w:rPr>
                <w:b/>
                <w:sz w:val="22"/>
                <w:szCs w:val="22"/>
              </w:rPr>
            </w:pPr>
            <w:r w:rsidRPr="00F450BF">
              <w:rPr>
                <w:b/>
                <w:sz w:val="22"/>
                <w:szCs w:val="22"/>
              </w:rPr>
              <w:t>IP – 11</w:t>
            </w:r>
          </w:p>
          <w:p w14:paraId="6CC9A7B3" w14:textId="77777777" w:rsidR="00143009" w:rsidRPr="00A10778" w:rsidRDefault="00143009">
            <w:pPr>
              <w:widowControl w:val="0"/>
              <w:jc w:val="center"/>
              <w:rPr>
                <w:b/>
                <w:sz w:val="22"/>
                <w:szCs w:val="22"/>
                <w:highlight w:val="yellow"/>
              </w:rPr>
            </w:pPr>
          </w:p>
        </w:tc>
      </w:tr>
    </w:tbl>
    <w:p w14:paraId="43568803" w14:textId="77777777" w:rsidR="00143009" w:rsidRPr="00E469AA" w:rsidRDefault="00143009" w:rsidP="00143009">
      <w:pPr>
        <w:rPr>
          <w:sz w:val="22"/>
          <w:szCs w:val="22"/>
          <w:highlight w:val="yellow"/>
        </w:rPr>
      </w:pPr>
    </w:p>
    <w:p w14:paraId="69ACAD0F" w14:textId="77777777" w:rsidR="00143009" w:rsidRPr="000945F5" w:rsidRDefault="00143009" w:rsidP="00143009">
      <w:pPr>
        <w:jc w:val="both"/>
        <w:rPr>
          <w:sz w:val="22"/>
          <w:szCs w:val="22"/>
          <w:u w:val="single"/>
        </w:rPr>
      </w:pPr>
      <w:r w:rsidRPr="000945F5">
        <w:rPr>
          <w:i/>
          <w:sz w:val="22"/>
          <w:szCs w:val="22"/>
          <w:u w:val="single"/>
        </w:rPr>
        <w:t>Summary:</w:t>
      </w:r>
      <w:r w:rsidRPr="000945F5">
        <w:rPr>
          <w:sz w:val="22"/>
          <w:szCs w:val="22"/>
          <w:u w:val="single"/>
        </w:rPr>
        <w:t xml:space="preserve"> </w:t>
      </w:r>
    </w:p>
    <w:p w14:paraId="20780DB7" w14:textId="77777777" w:rsidR="00143009" w:rsidRPr="00023836" w:rsidRDefault="00143009" w:rsidP="00143009">
      <w:pPr>
        <w:pStyle w:val="BodyText2"/>
        <w:jc w:val="both"/>
        <w:rPr>
          <w:b/>
          <w:sz w:val="22"/>
          <w:szCs w:val="22"/>
        </w:rPr>
      </w:pPr>
      <w:r>
        <w:rPr>
          <w:sz w:val="22"/>
          <w:szCs w:val="22"/>
        </w:rPr>
        <w:t>On March 16, 2024,</w:t>
      </w:r>
      <w:r w:rsidRPr="00023836">
        <w:rPr>
          <w:sz w:val="22"/>
          <w:szCs w:val="22"/>
        </w:rPr>
        <w:t xml:space="preserve"> </w:t>
      </w:r>
      <w:r>
        <w:rPr>
          <w:sz w:val="22"/>
          <w:szCs w:val="22"/>
        </w:rPr>
        <w:t>the Working Group exposed revisions to adopt, with modification,</w:t>
      </w:r>
      <w:r w:rsidRPr="003F41B2">
        <w:rPr>
          <w:sz w:val="22"/>
          <w:szCs w:val="22"/>
        </w:rPr>
        <w:t xml:space="preserve"> </w:t>
      </w:r>
      <w:r w:rsidRPr="00023836">
        <w:rPr>
          <w:i/>
          <w:iCs/>
          <w:sz w:val="22"/>
          <w:szCs w:val="22"/>
        </w:rPr>
        <w:t>Accounting Standard Update (ASU) 2023-01, Leases (Topic 842), Common Control Arrangements</w:t>
      </w:r>
      <w:r w:rsidRPr="00023836">
        <w:rPr>
          <w:sz w:val="22"/>
          <w:szCs w:val="22"/>
        </w:rPr>
        <w:t xml:space="preserve">. This ASU was issued as part of FASB’s post-implementation review to address issues that have been found during the implementation of the new lease guidance from ASU 2016-02, Leases (Topic 842). As a reminder, ASU 2016-02 was rejected for statutory accounting and the operating lease treatment was retained. </w:t>
      </w:r>
    </w:p>
    <w:p w14:paraId="38B2E339" w14:textId="77777777" w:rsidR="00143009" w:rsidRPr="00023836" w:rsidRDefault="00143009" w:rsidP="00143009">
      <w:pPr>
        <w:pStyle w:val="BodyText2"/>
        <w:jc w:val="both"/>
        <w:rPr>
          <w:b/>
          <w:sz w:val="22"/>
          <w:szCs w:val="22"/>
        </w:rPr>
      </w:pPr>
    </w:p>
    <w:p w14:paraId="41C3CEF5" w14:textId="77777777" w:rsidR="00143009" w:rsidRPr="005A1529" w:rsidRDefault="00143009" w:rsidP="00143009">
      <w:pPr>
        <w:pStyle w:val="BodyText2"/>
        <w:jc w:val="both"/>
        <w:rPr>
          <w:iCs/>
          <w:sz w:val="22"/>
          <w:szCs w:val="22"/>
          <w:highlight w:val="yellow"/>
        </w:rPr>
      </w:pPr>
      <w:r w:rsidRPr="00023836">
        <w:rPr>
          <w:sz w:val="22"/>
          <w:szCs w:val="22"/>
        </w:rPr>
        <w:t xml:space="preserve">ASU 2023-01 focuses on two issues that are both related to private company stakeholders’ concerns about applying Topic 842 to related party arrangements between entities under common control. The first issue provides a practical expedient for private companies and not-for-profit entities that are not conduit bond obligors </w:t>
      </w:r>
      <w:r>
        <w:rPr>
          <w:sz w:val="22"/>
          <w:szCs w:val="22"/>
        </w:rPr>
        <w:t xml:space="preserve">and the </w:t>
      </w:r>
      <w:r w:rsidRPr="00023836">
        <w:rPr>
          <w:sz w:val="22"/>
          <w:szCs w:val="22"/>
        </w:rPr>
        <w:t xml:space="preserve">second issue involves the accounting for leasehold improvements associated with a lease between entities under common control. </w:t>
      </w:r>
    </w:p>
    <w:p w14:paraId="0FE77143" w14:textId="77777777" w:rsidR="00143009" w:rsidRPr="005A1529" w:rsidRDefault="00143009" w:rsidP="00143009">
      <w:pPr>
        <w:pStyle w:val="BodyText2"/>
        <w:jc w:val="both"/>
        <w:rPr>
          <w:iCs/>
          <w:sz w:val="22"/>
          <w:szCs w:val="22"/>
          <w:highlight w:val="yellow"/>
        </w:rPr>
      </w:pPr>
    </w:p>
    <w:p w14:paraId="3CF0CC2A" w14:textId="77777777" w:rsidR="00143009" w:rsidRPr="005A1529" w:rsidRDefault="00143009" w:rsidP="00143009">
      <w:pPr>
        <w:pStyle w:val="paragraph"/>
        <w:spacing w:before="0" w:beforeAutospacing="0" w:after="0" w:afterAutospacing="0"/>
        <w:jc w:val="both"/>
        <w:textAlignment w:val="baseline"/>
        <w:rPr>
          <w:bCs/>
          <w:i/>
          <w:sz w:val="22"/>
          <w:szCs w:val="22"/>
          <w:u w:val="single"/>
        </w:rPr>
      </w:pPr>
      <w:r w:rsidRPr="005A1529">
        <w:rPr>
          <w:bCs/>
          <w:i/>
          <w:sz w:val="22"/>
          <w:szCs w:val="22"/>
          <w:u w:val="single"/>
        </w:rPr>
        <w:t>Interested Parties’ Comments:</w:t>
      </w:r>
    </w:p>
    <w:p w14:paraId="7CD54344" w14:textId="77777777" w:rsidR="00143009" w:rsidRDefault="00143009" w:rsidP="00143009">
      <w:pPr>
        <w:jc w:val="both"/>
        <w:rPr>
          <w:sz w:val="22"/>
          <w:szCs w:val="22"/>
        </w:rPr>
      </w:pPr>
      <w:r w:rsidRPr="00873BAB">
        <w:rPr>
          <w:sz w:val="22"/>
          <w:szCs w:val="22"/>
        </w:rPr>
        <w:t>Interested parties have no comments on this item.</w:t>
      </w:r>
    </w:p>
    <w:p w14:paraId="1C828A02" w14:textId="77777777" w:rsidR="00143009" w:rsidRPr="005A1529" w:rsidRDefault="00143009" w:rsidP="00143009">
      <w:pPr>
        <w:jc w:val="both"/>
        <w:rPr>
          <w:sz w:val="22"/>
          <w:szCs w:val="22"/>
          <w:highlight w:val="yellow"/>
        </w:rPr>
      </w:pPr>
    </w:p>
    <w:p w14:paraId="56F51D68" w14:textId="77777777" w:rsidR="00143009" w:rsidRPr="00CC7871" w:rsidRDefault="00143009" w:rsidP="00143009">
      <w:pPr>
        <w:pStyle w:val="ListContinue"/>
        <w:widowControl w:val="0"/>
        <w:numPr>
          <w:ilvl w:val="0"/>
          <w:numId w:val="0"/>
        </w:numPr>
        <w:spacing w:after="0"/>
        <w:jc w:val="both"/>
        <w:rPr>
          <w:bCs/>
          <w:i/>
          <w:kern w:val="32"/>
          <w:sz w:val="22"/>
          <w:szCs w:val="22"/>
          <w:u w:val="single"/>
        </w:rPr>
      </w:pPr>
      <w:r w:rsidRPr="00CC7871">
        <w:rPr>
          <w:bCs/>
          <w:i/>
          <w:kern w:val="32"/>
          <w:sz w:val="22"/>
          <w:szCs w:val="22"/>
          <w:u w:val="single"/>
        </w:rPr>
        <w:t>Recommendation:</w:t>
      </w:r>
    </w:p>
    <w:p w14:paraId="1475FED8" w14:textId="77777777" w:rsidR="00143009" w:rsidRDefault="00143009" w:rsidP="00143009">
      <w:pPr>
        <w:pStyle w:val="ListContinue"/>
        <w:widowControl w:val="0"/>
        <w:numPr>
          <w:ilvl w:val="0"/>
          <w:numId w:val="0"/>
        </w:numPr>
        <w:spacing w:after="0"/>
        <w:jc w:val="both"/>
        <w:rPr>
          <w:b/>
          <w:sz w:val="22"/>
          <w:szCs w:val="22"/>
        </w:rPr>
      </w:pPr>
      <w:r w:rsidRPr="004747CD">
        <w:rPr>
          <w:b/>
          <w:sz w:val="22"/>
          <w:szCs w:val="22"/>
        </w:rPr>
        <w:t xml:space="preserve">NAIC staff recommends the Working Group adopt, with modification, ASU 2023-01 in </w:t>
      </w:r>
      <w:r w:rsidRPr="004747CD">
        <w:rPr>
          <w:b/>
          <w:i/>
          <w:sz w:val="22"/>
          <w:szCs w:val="22"/>
        </w:rPr>
        <w:t>SSAP No. 19—Furniture, Fixtures, Equipment and Leasehold Improvements</w:t>
      </w:r>
      <w:r w:rsidRPr="004747CD">
        <w:rPr>
          <w:b/>
          <w:iCs/>
          <w:sz w:val="22"/>
          <w:szCs w:val="22"/>
        </w:rPr>
        <w:t xml:space="preserve"> </w:t>
      </w:r>
      <w:r w:rsidRPr="004747CD">
        <w:rPr>
          <w:b/>
          <w:sz w:val="22"/>
          <w:szCs w:val="22"/>
        </w:rPr>
        <w:t xml:space="preserve">and </w:t>
      </w:r>
      <w:r w:rsidRPr="004747CD">
        <w:rPr>
          <w:b/>
          <w:i/>
          <w:sz w:val="22"/>
          <w:szCs w:val="22"/>
        </w:rPr>
        <w:t>SSAP No. 73—Health Care Delivery Assets and Leasehold Improvements in Heath Care Facilities</w:t>
      </w:r>
      <w:r w:rsidRPr="004747CD">
        <w:rPr>
          <w:b/>
          <w:sz w:val="22"/>
          <w:szCs w:val="22"/>
        </w:rPr>
        <w:t xml:space="preserve">, as illustrated in the </w:t>
      </w:r>
      <w:r>
        <w:rPr>
          <w:b/>
          <w:sz w:val="22"/>
          <w:szCs w:val="22"/>
        </w:rPr>
        <w:t>agenda item.</w:t>
      </w:r>
    </w:p>
    <w:p w14:paraId="0DBE52B4" w14:textId="77777777" w:rsidR="00143009" w:rsidRDefault="00143009" w:rsidP="00143009">
      <w:pPr>
        <w:rPr>
          <w:b/>
          <w:sz w:val="22"/>
          <w:szCs w:val="22"/>
        </w:rPr>
      </w:pPr>
    </w:p>
    <w:p w14:paraId="597779A3" w14:textId="77777777" w:rsidR="00143009" w:rsidRDefault="00143009" w:rsidP="00143009">
      <w:pPr>
        <w:rPr>
          <w:b/>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143009" w:rsidRPr="00E469AA" w14:paraId="2AD89C89"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7824F89" w14:textId="77777777" w:rsidR="00143009" w:rsidRPr="005029BF" w:rsidRDefault="00143009">
            <w:pPr>
              <w:widowControl w:val="0"/>
              <w:jc w:val="center"/>
              <w:rPr>
                <w:b/>
                <w:color w:val="FFFFFF"/>
                <w:sz w:val="22"/>
                <w:szCs w:val="22"/>
              </w:rPr>
            </w:pPr>
            <w:r w:rsidRPr="005029BF">
              <w:rPr>
                <w:b/>
                <w:color w:val="000000"/>
                <w:sz w:val="22"/>
                <w:szCs w:val="22"/>
              </w:rPr>
              <w:br w:type="page"/>
            </w:r>
          </w:p>
          <w:p w14:paraId="3D321522" w14:textId="77777777" w:rsidR="00143009" w:rsidRPr="005029BF" w:rsidRDefault="00143009">
            <w:pPr>
              <w:widowControl w:val="0"/>
              <w:jc w:val="center"/>
              <w:rPr>
                <w:b/>
                <w:color w:val="FFFFFF"/>
                <w:sz w:val="22"/>
                <w:szCs w:val="22"/>
              </w:rPr>
            </w:pPr>
            <w:r w:rsidRPr="005029BF">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45619570" w14:textId="77777777" w:rsidR="00143009" w:rsidRPr="005029BF" w:rsidRDefault="00143009">
            <w:pPr>
              <w:widowControl w:val="0"/>
              <w:jc w:val="center"/>
              <w:rPr>
                <w:b/>
                <w:color w:val="FFFFFF"/>
                <w:sz w:val="22"/>
                <w:szCs w:val="22"/>
              </w:rPr>
            </w:pPr>
          </w:p>
          <w:p w14:paraId="4BAECC98" w14:textId="77777777" w:rsidR="00143009" w:rsidRPr="005029BF" w:rsidRDefault="00143009">
            <w:pPr>
              <w:widowControl w:val="0"/>
              <w:jc w:val="center"/>
              <w:rPr>
                <w:b/>
                <w:color w:val="FFFFFF"/>
                <w:sz w:val="22"/>
                <w:szCs w:val="22"/>
              </w:rPr>
            </w:pPr>
            <w:r w:rsidRPr="005029BF">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0BEBB412" w14:textId="77777777" w:rsidR="00143009" w:rsidRPr="005029BF" w:rsidRDefault="00143009">
            <w:pPr>
              <w:widowControl w:val="0"/>
              <w:jc w:val="center"/>
              <w:rPr>
                <w:b/>
                <w:color w:val="FFFFFF"/>
                <w:sz w:val="22"/>
                <w:szCs w:val="22"/>
              </w:rPr>
            </w:pPr>
          </w:p>
          <w:p w14:paraId="6C67C9A3" w14:textId="77777777" w:rsidR="00143009" w:rsidRPr="005029BF" w:rsidRDefault="00143009">
            <w:pPr>
              <w:widowControl w:val="0"/>
              <w:jc w:val="center"/>
              <w:rPr>
                <w:b/>
                <w:color w:val="FFFFFF"/>
                <w:sz w:val="22"/>
                <w:szCs w:val="22"/>
              </w:rPr>
            </w:pPr>
            <w:r w:rsidRPr="005029BF">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64AF6DC5" w14:textId="77777777" w:rsidR="00143009" w:rsidRPr="005029BF" w:rsidRDefault="00143009">
            <w:pPr>
              <w:widowControl w:val="0"/>
              <w:jc w:val="center"/>
              <w:rPr>
                <w:b/>
                <w:color w:val="FFFFFF"/>
                <w:sz w:val="22"/>
                <w:szCs w:val="22"/>
              </w:rPr>
            </w:pPr>
            <w:r w:rsidRPr="005029BF">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9130CA3" w14:textId="77777777" w:rsidR="00143009" w:rsidRPr="005029BF" w:rsidRDefault="00143009">
            <w:pPr>
              <w:widowControl w:val="0"/>
              <w:jc w:val="center"/>
              <w:rPr>
                <w:b/>
                <w:color w:val="FFFFFF"/>
                <w:sz w:val="22"/>
                <w:szCs w:val="22"/>
              </w:rPr>
            </w:pPr>
            <w:r w:rsidRPr="005029BF">
              <w:rPr>
                <w:b/>
                <w:sz w:val="22"/>
                <w:szCs w:val="22"/>
              </w:rPr>
              <w:t>Comment Letter Page Number</w:t>
            </w:r>
          </w:p>
        </w:tc>
      </w:tr>
      <w:tr w:rsidR="00143009" w:rsidRPr="00E469AA" w14:paraId="7AB31B3E" w14:textId="77777777">
        <w:trPr>
          <w:trHeight w:val="800"/>
        </w:trPr>
        <w:tc>
          <w:tcPr>
            <w:tcW w:w="1615" w:type="dxa"/>
            <w:tcBorders>
              <w:top w:val="single" w:sz="4" w:space="0" w:color="FFFFFF"/>
            </w:tcBorders>
            <w:shd w:val="clear" w:color="auto" w:fill="F2F2F2"/>
            <w:vAlign w:val="center"/>
          </w:tcPr>
          <w:p w14:paraId="52FA0D02" w14:textId="77777777" w:rsidR="00143009" w:rsidRPr="0008236A" w:rsidRDefault="00143009">
            <w:pPr>
              <w:widowControl w:val="0"/>
              <w:jc w:val="center"/>
              <w:rPr>
                <w:b/>
                <w:sz w:val="22"/>
                <w:szCs w:val="22"/>
              </w:rPr>
            </w:pPr>
            <w:r w:rsidRPr="0008236A">
              <w:rPr>
                <w:b/>
                <w:sz w:val="22"/>
                <w:szCs w:val="22"/>
              </w:rPr>
              <w:t>202</w:t>
            </w:r>
            <w:r>
              <w:rPr>
                <w:b/>
                <w:sz w:val="22"/>
                <w:szCs w:val="22"/>
              </w:rPr>
              <w:t>4</w:t>
            </w:r>
            <w:r w:rsidRPr="0008236A">
              <w:rPr>
                <w:b/>
                <w:sz w:val="22"/>
                <w:szCs w:val="22"/>
              </w:rPr>
              <w:t>-</w:t>
            </w:r>
            <w:r>
              <w:rPr>
                <w:b/>
                <w:sz w:val="22"/>
                <w:szCs w:val="22"/>
              </w:rPr>
              <w:t>03</w:t>
            </w:r>
          </w:p>
          <w:p w14:paraId="5DD1EC60" w14:textId="77777777" w:rsidR="00143009" w:rsidRPr="0008236A" w:rsidRDefault="00143009">
            <w:pPr>
              <w:widowControl w:val="0"/>
              <w:jc w:val="center"/>
              <w:rPr>
                <w:b/>
                <w:sz w:val="22"/>
                <w:szCs w:val="22"/>
              </w:rPr>
            </w:pPr>
            <w:r w:rsidRPr="0008236A">
              <w:rPr>
                <w:b/>
                <w:sz w:val="22"/>
                <w:szCs w:val="22"/>
              </w:rPr>
              <w:t>(</w:t>
            </w:r>
            <w:r>
              <w:rPr>
                <w:b/>
                <w:sz w:val="22"/>
                <w:szCs w:val="22"/>
              </w:rPr>
              <w:t>Jake</w:t>
            </w:r>
            <w:r w:rsidRPr="0008236A">
              <w:rPr>
                <w:b/>
                <w:sz w:val="22"/>
                <w:szCs w:val="22"/>
              </w:rPr>
              <w:t>)</w:t>
            </w:r>
          </w:p>
        </w:tc>
        <w:tc>
          <w:tcPr>
            <w:tcW w:w="3198" w:type="dxa"/>
            <w:tcBorders>
              <w:top w:val="single" w:sz="4" w:space="0" w:color="FFFFFF"/>
            </w:tcBorders>
            <w:shd w:val="clear" w:color="auto" w:fill="F2F2F2"/>
            <w:vAlign w:val="center"/>
          </w:tcPr>
          <w:p w14:paraId="5966193B" w14:textId="77777777" w:rsidR="00143009" w:rsidRPr="0008236A" w:rsidRDefault="00143009">
            <w:pPr>
              <w:pStyle w:val="Heading2"/>
            </w:pPr>
            <w:r w:rsidRPr="00F61F86">
              <w:rPr>
                <w:sz w:val="22"/>
                <w:szCs w:val="22"/>
              </w:rPr>
              <w:t>ASU 2023-08, Accounting for and Disclosure of Crypto Assets</w:t>
            </w:r>
          </w:p>
        </w:tc>
        <w:tc>
          <w:tcPr>
            <w:tcW w:w="2112" w:type="dxa"/>
            <w:tcBorders>
              <w:top w:val="single" w:sz="4" w:space="0" w:color="FFFFFF"/>
            </w:tcBorders>
            <w:shd w:val="clear" w:color="auto" w:fill="F2F2F2"/>
            <w:vAlign w:val="center"/>
          </w:tcPr>
          <w:p w14:paraId="3CE2DE07" w14:textId="79705201" w:rsidR="00143009" w:rsidRPr="00E469AA" w:rsidRDefault="00726734">
            <w:pPr>
              <w:widowControl w:val="0"/>
              <w:jc w:val="center"/>
              <w:rPr>
                <w:b/>
                <w:sz w:val="22"/>
                <w:szCs w:val="22"/>
                <w:highlight w:val="yellow"/>
              </w:rPr>
            </w:pPr>
            <w:r>
              <w:rPr>
                <w:b/>
                <w:sz w:val="22"/>
                <w:szCs w:val="22"/>
              </w:rPr>
              <w:t>4</w:t>
            </w:r>
            <w:r w:rsidR="00143009" w:rsidRPr="00F21853">
              <w:rPr>
                <w:b/>
                <w:sz w:val="22"/>
                <w:szCs w:val="22"/>
              </w:rPr>
              <w:t xml:space="preserve"> – Agenda item </w:t>
            </w:r>
          </w:p>
        </w:tc>
        <w:tc>
          <w:tcPr>
            <w:tcW w:w="1710" w:type="dxa"/>
            <w:tcBorders>
              <w:top w:val="single" w:sz="4" w:space="0" w:color="FFFFFF"/>
            </w:tcBorders>
            <w:shd w:val="clear" w:color="auto" w:fill="F2F2F2"/>
            <w:vAlign w:val="center"/>
          </w:tcPr>
          <w:p w14:paraId="666C741A" w14:textId="77777777" w:rsidR="00143009" w:rsidRPr="00E469AA" w:rsidRDefault="00143009">
            <w:pPr>
              <w:widowControl w:val="0"/>
              <w:jc w:val="center"/>
              <w:rPr>
                <w:b/>
                <w:sz w:val="22"/>
                <w:szCs w:val="22"/>
                <w:highlight w:val="yellow"/>
              </w:rPr>
            </w:pPr>
            <w:r w:rsidRPr="00765056">
              <w:rPr>
                <w:b/>
                <w:sz w:val="22"/>
                <w:szCs w:val="22"/>
              </w:rPr>
              <w:t>No Comments</w:t>
            </w:r>
          </w:p>
        </w:tc>
        <w:tc>
          <w:tcPr>
            <w:tcW w:w="1440" w:type="dxa"/>
            <w:tcBorders>
              <w:top w:val="single" w:sz="4" w:space="0" w:color="FFFFFF"/>
            </w:tcBorders>
            <w:shd w:val="clear" w:color="auto" w:fill="F2F2F2"/>
            <w:vAlign w:val="center"/>
          </w:tcPr>
          <w:p w14:paraId="69AF072C" w14:textId="77777777" w:rsidR="00143009" w:rsidRPr="00E469AA" w:rsidRDefault="00143009">
            <w:pPr>
              <w:widowControl w:val="0"/>
              <w:jc w:val="center"/>
              <w:rPr>
                <w:b/>
                <w:sz w:val="22"/>
                <w:szCs w:val="22"/>
                <w:highlight w:val="yellow"/>
              </w:rPr>
            </w:pPr>
            <w:r w:rsidRPr="003C279F">
              <w:rPr>
                <w:b/>
                <w:sz w:val="22"/>
                <w:szCs w:val="22"/>
              </w:rPr>
              <w:t xml:space="preserve">IP – </w:t>
            </w:r>
            <w:r w:rsidRPr="0020395C">
              <w:rPr>
                <w:b/>
                <w:sz w:val="22"/>
                <w:szCs w:val="22"/>
              </w:rPr>
              <w:t>11</w:t>
            </w:r>
          </w:p>
        </w:tc>
      </w:tr>
    </w:tbl>
    <w:p w14:paraId="442907D1" w14:textId="77777777" w:rsidR="00143009" w:rsidRPr="00E469AA" w:rsidRDefault="00143009" w:rsidP="00143009">
      <w:pPr>
        <w:jc w:val="both"/>
        <w:rPr>
          <w:sz w:val="22"/>
          <w:szCs w:val="22"/>
          <w:highlight w:val="yellow"/>
        </w:rPr>
      </w:pPr>
    </w:p>
    <w:p w14:paraId="751DC526" w14:textId="77777777" w:rsidR="00143009" w:rsidRPr="001B4EBC" w:rsidRDefault="00143009" w:rsidP="00143009">
      <w:pPr>
        <w:jc w:val="both"/>
        <w:rPr>
          <w:sz w:val="22"/>
          <w:szCs w:val="22"/>
          <w:u w:val="single"/>
        </w:rPr>
      </w:pPr>
      <w:r w:rsidRPr="001B4EBC">
        <w:rPr>
          <w:i/>
          <w:sz w:val="22"/>
          <w:szCs w:val="22"/>
          <w:u w:val="single"/>
        </w:rPr>
        <w:t>Summary:</w:t>
      </w:r>
      <w:r w:rsidRPr="001B4EBC">
        <w:rPr>
          <w:sz w:val="22"/>
          <w:szCs w:val="22"/>
          <w:u w:val="single"/>
        </w:rPr>
        <w:t xml:space="preserve"> </w:t>
      </w:r>
    </w:p>
    <w:p w14:paraId="1221360C" w14:textId="77777777" w:rsidR="00143009" w:rsidRPr="003F41B2" w:rsidRDefault="00143009" w:rsidP="00143009">
      <w:pPr>
        <w:pStyle w:val="BodyText2"/>
        <w:jc w:val="both"/>
        <w:rPr>
          <w:b/>
          <w:bCs/>
          <w:sz w:val="22"/>
          <w:szCs w:val="22"/>
        </w:rPr>
      </w:pPr>
      <w:r>
        <w:rPr>
          <w:sz w:val="22"/>
          <w:szCs w:val="22"/>
        </w:rPr>
        <w:t>On March 16, 2024, the Working Group exposed revisions to adopt, with modification,</w:t>
      </w:r>
      <w:r w:rsidRPr="003F41B2">
        <w:rPr>
          <w:sz w:val="22"/>
          <w:szCs w:val="22"/>
        </w:rPr>
        <w:t xml:space="preserve"> </w:t>
      </w:r>
      <w:r>
        <w:rPr>
          <w:i/>
          <w:iCs/>
          <w:sz w:val="22"/>
          <w:szCs w:val="22"/>
        </w:rPr>
        <w:t>ASU</w:t>
      </w:r>
      <w:r w:rsidRPr="003F41B2">
        <w:rPr>
          <w:i/>
          <w:iCs/>
          <w:sz w:val="22"/>
          <w:szCs w:val="22"/>
        </w:rPr>
        <w:t xml:space="preserve"> 2023-08, Intangibles—Goodwill and Other—Crypto Assets (Subtopic 350-60), Accounting for and Disclosure of Crypto Assets</w:t>
      </w:r>
      <w:r w:rsidRPr="00FA1537">
        <w:rPr>
          <w:sz w:val="22"/>
          <w:szCs w:val="22"/>
        </w:rPr>
        <w:t xml:space="preserve"> in</w:t>
      </w:r>
      <w:r w:rsidRPr="00D14B7F">
        <w:rPr>
          <w:i/>
          <w:iCs/>
          <w:sz w:val="22"/>
          <w:szCs w:val="22"/>
        </w:rPr>
        <w:t xml:space="preserve"> SSAP No. 20—Nonadmitted Asset</w:t>
      </w:r>
      <w:r w:rsidRPr="00D14B7F">
        <w:rPr>
          <w:sz w:val="22"/>
          <w:szCs w:val="22"/>
        </w:rPr>
        <w:t xml:space="preserve"> and to also nullify </w:t>
      </w:r>
      <w:r w:rsidRPr="00D14B7F">
        <w:rPr>
          <w:i/>
          <w:iCs/>
          <w:sz w:val="22"/>
          <w:szCs w:val="22"/>
        </w:rPr>
        <w:t>INT 21-01:</w:t>
      </w:r>
      <w:r w:rsidRPr="004A7B96">
        <w:rPr>
          <w:i/>
          <w:sz w:val="22"/>
          <w:szCs w:val="22"/>
        </w:rPr>
        <w:t xml:space="preserve"> Accounting for Cryptocurrencies</w:t>
      </w:r>
      <w:r w:rsidRPr="003F41B2">
        <w:rPr>
          <w:sz w:val="22"/>
          <w:szCs w:val="22"/>
        </w:rPr>
        <w:t>. This ASU establishes the accounting and reporting for crypto assets, which are defined in U.S. GAAP as assets that:</w:t>
      </w:r>
    </w:p>
    <w:p w14:paraId="1F232BED" w14:textId="77777777" w:rsidR="00143009" w:rsidRPr="003F41B2" w:rsidRDefault="00143009" w:rsidP="00143009">
      <w:pPr>
        <w:pStyle w:val="BodyText2"/>
        <w:rPr>
          <w:b/>
          <w:bCs/>
          <w:sz w:val="22"/>
          <w:szCs w:val="22"/>
        </w:rPr>
      </w:pPr>
    </w:p>
    <w:p w14:paraId="2358D41A" w14:textId="77777777" w:rsidR="00143009" w:rsidRPr="003F41B2" w:rsidRDefault="00143009" w:rsidP="00143009">
      <w:pPr>
        <w:pStyle w:val="BodyText2"/>
        <w:ind w:left="720" w:hanging="360"/>
        <w:jc w:val="both"/>
        <w:rPr>
          <w:b/>
          <w:sz w:val="22"/>
          <w:szCs w:val="22"/>
        </w:rPr>
      </w:pPr>
      <w:r w:rsidRPr="003F41B2">
        <w:rPr>
          <w:sz w:val="22"/>
          <w:szCs w:val="22"/>
        </w:rPr>
        <w:t xml:space="preserve">1. </w:t>
      </w:r>
      <w:r w:rsidRPr="003F41B2">
        <w:rPr>
          <w:sz w:val="22"/>
          <w:szCs w:val="22"/>
        </w:rPr>
        <w:tab/>
        <w:t>Meet the definition of intangible assets as defined in the Codification</w:t>
      </w:r>
    </w:p>
    <w:p w14:paraId="21CDBB58" w14:textId="77777777" w:rsidR="00143009" w:rsidRPr="003F41B2" w:rsidRDefault="00143009" w:rsidP="00143009">
      <w:pPr>
        <w:pStyle w:val="BodyText2"/>
        <w:ind w:left="720" w:hanging="360"/>
        <w:jc w:val="both"/>
        <w:rPr>
          <w:b/>
          <w:sz w:val="22"/>
          <w:szCs w:val="22"/>
        </w:rPr>
      </w:pPr>
      <w:r w:rsidRPr="003F41B2">
        <w:rPr>
          <w:sz w:val="22"/>
          <w:szCs w:val="22"/>
        </w:rPr>
        <w:t xml:space="preserve">2. </w:t>
      </w:r>
      <w:r w:rsidRPr="003F41B2">
        <w:rPr>
          <w:sz w:val="22"/>
          <w:szCs w:val="22"/>
        </w:rPr>
        <w:tab/>
        <w:t>Do not provide the asset holder with enforceable rights to or claims on underlying goods, services, or other assets</w:t>
      </w:r>
    </w:p>
    <w:p w14:paraId="6C98E6E6" w14:textId="77777777" w:rsidR="00143009" w:rsidRPr="003F41B2" w:rsidRDefault="00143009" w:rsidP="00143009">
      <w:pPr>
        <w:pStyle w:val="BodyText2"/>
        <w:ind w:left="720" w:hanging="360"/>
        <w:jc w:val="both"/>
        <w:rPr>
          <w:b/>
          <w:sz w:val="22"/>
          <w:szCs w:val="22"/>
        </w:rPr>
      </w:pPr>
      <w:r w:rsidRPr="003F41B2">
        <w:rPr>
          <w:sz w:val="22"/>
          <w:szCs w:val="22"/>
        </w:rPr>
        <w:t xml:space="preserve">3. </w:t>
      </w:r>
      <w:r w:rsidRPr="003F41B2">
        <w:rPr>
          <w:sz w:val="22"/>
          <w:szCs w:val="22"/>
        </w:rPr>
        <w:tab/>
        <w:t>Are created or reside on a distributed ledger based on blockchain or similar technology</w:t>
      </w:r>
    </w:p>
    <w:p w14:paraId="40DEEDC8" w14:textId="77777777" w:rsidR="00143009" w:rsidRPr="003F41B2" w:rsidRDefault="00143009" w:rsidP="00143009">
      <w:pPr>
        <w:pStyle w:val="BodyText2"/>
        <w:ind w:left="720" w:hanging="360"/>
        <w:jc w:val="both"/>
        <w:rPr>
          <w:b/>
          <w:sz w:val="22"/>
          <w:szCs w:val="22"/>
        </w:rPr>
      </w:pPr>
      <w:r w:rsidRPr="003F41B2">
        <w:rPr>
          <w:sz w:val="22"/>
          <w:szCs w:val="22"/>
        </w:rPr>
        <w:t xml:space="preserve">4. </w:t>
      </w:r>
      <w:r w:rsidRPr="003F41B2">
        <w:rPr>
          <w:sz w:val="22"/>
          <w:szCs w:val="22"/>
        </w:rPr>
        <w:tab/>
        <w:t>Are secured through cryptography</w:t>
      </w:r>
    </w:p>
    <w:p w14:paraId="4354DE9C" w14:textId="77777777" w:rsidR="00143009" w:rsidRPr="003F41B2" w:rsidRDefault="00143009" w:rsidP="00143009">
      <w:pPr>
        <w:pStyle w:val="BodyText2"/>
        <w:ind w:left="720" w:hanging="360"/>
        <w:jc w:val="both"/>
        <w:rPr>
          <w:b/>
          <w:sz w:val="22"/>
          <w:szCs w:val="22"/>
        </w:rPr>
      </w:pPr>
      <w:r w:rsidRPr="003F41B2">
        <w:rPr>
          <w:sz w:val="22"/>
          <w:szCs w:val="22"/>
        </w:rPr>
        <w:t xml:space="preserve">5. </w:t>
      </w:r>
      <w:r w:rsidRPr="003F41B2">
        <w:rPr>
          <w:sz w:val="22"/>
          <w:szCs w:val="22"/>
        </w:rPr>
        <w:tab/>
        <w:t>Are fungible</w:t>
      </w:r>
    </w:p>
    <w:p w14:paraId="29ECCF0E" w14:textId="77777777" w:rsidR="00143009" w:rsidRPr="003F41B2" w:rsidRDefault="00143009" w:rsidP="00143009">
      <w:pPr>
        <w:pStyle w:val="BodyText2"/>
        <w:ind w:left="720" w:hanging="360"/>
        <w:jc w:val="both"/>
        <w:rPr>
          <w:b/>
          <w:sz w:val="22"/>
          <w:szCs w:val="22"/>
        </w:rPr>
      </w:pPr>
      <w:r w:rsidRPr="003F41B2">
        <w:rPr>
          <w:sz w:val="22"/>
          <w:szCs w:val="22"/>
        </w:rPr>
        <w:t xml:space="preserve">6. </w:t>
      </w:r>
      <w:r w:rsidRPr="003F41B2">
        <w:rPr>
          <w:sz w:val="22"/>
          <w:szCs w:val="22"/>
        </w:rPr>
        <w:tab/>
        <w:t>Are not created or issued by the reporting entity or its related parties.</w:t>
      </w:r>
    </w:p>
    <w:p w14:paraId="7CD01164" w14:textId="77777777" w:rsidR="00143009" w:rsidRPr="003F41B2" w:rsidRDefault="00143009" w:rsidP="00143009">
      <w:pPr>
        <w:pStyle w:val="BodyText2"/>
        <w:ind w:left="720" w:hanging="360"/>
        <w:jc w:val="both"/>
        <w:rPr>
          <w:b/>
          <w:sz w:val="22"/>
          <w:szCs w:val="22"/>
        </w:rPr>
      </w:pPr>
    </w:p>
    <w:p w14:paraId="55382A34" w14:textId="77777777" w:rsidR="00143009" w:rsidRPr="003F41B2" w:rsidRDefault="00143009" w:rsidP="00143009">
      <w:pPr>
        <w:pStyle w:val="BodyText2"/>
        <w:jc w:val="both"/>
        <w:rPr>
          <w:b/>
          <w:sz w:val="22"/>
          <w:szCs w:val="22"/>
        </w:rPr>
      </w:pPr>
      <w:r w:rsidRPr="003F41B2">
        <w:rPr>
          <w:sz w:val="22"/>
          <w:szCs w:val="22"/>
        </w:rPr>
        <w:t>ASU 2023-08 also clarified the disclosure of crypto assets in the financial statements, which note that crypto assets are to be reported at fair value, are reported separately from the other intangible assets, describe how they are to be disclosed in the income statement and statement of cash flows and includes a roll forward of activity and balances</w:t>
      </w:r>
      <w:r>
        <w:rPr>
          <w:sz w:val="22"/>
          <w:szCs w:val="22"/>
        </w:rPr>
        <w:t>.</w:t>
      </w:r>
    </w:p>
    <w:p w14:paraId="66B7F6EA" w14:textId="77777777" w:rsidR="00143009" w:rsidRPr="003F41B2" w:rsidRDefault="00143009" w:rsidP="00143009">
      <w:pPr>
        <w:pStyle w:val="BodyText2"/>
        <w:jc w:val="both"/>
        <w:rPr>
          <w:b/>
          <w:sz w:val="22"/>
          <w:szCs w:val="22"/>
        </w:rPr>
      </w:pPr>
    </w:p>
    <w:p w14:paraId="3A8849AC" w14:textId="77777777" w:rsidR="00143009" w:rsidRPr="00B62AC9" w:rsidRDefault="00143009" w:rsidP="00143009">
      <w:pPr>
        <w:pStyle w:val="BodyText2"/>
        <w:spacing w:line="259" w:lineRule="auto"/>
        <w:jc w:val="both"/>
        <w:rPr>
          <w:b/>
          <w:sz w:val="22"/>
          <w:szCs w:val="22"/>
        </w:rPr>
      </w:pPr>
      <w:r w:rsidRPr="00B62AC9">
        <w:rPr>
          <w:sz w:val="22"/>
          <w:szCs w:val="22"/>
        </w:rPr>
        <w:t xml:space="preserve">As background, on May 20, 2021, the Working Group adopted </w:t>
      </w:r>
      <w:r w:rsidRPr="00B62AC9">
        <w:rPr>
          <w:i/>
          <w:sz w:val="22"/>
          <w:szCs w:val="22"/>
        </w:rPr>
        <w:t>INT 21-01: Accounting for Cryptocurrencies</w:t>
      </w:r>
      <w:r w:rsidRPr="00B62AC9">
        <w:rPr>
          <w:sz w:val="22"/>
          <w:szCs w:val="22"/>
        </w:rPr>
        <w:t xml:space="preserve">, which established statutory accounting for crypto assets. At that time, NAIC staff had received several questions on the proper treatment of cryptocurrencies, and the Working Group adopted INT 21-01 to clearly establish that directly held cryptocurrencies do not meet the definition of an admitted asset. The INT established that directly held cryptocurrencies were not identified in the </w:t>
      </w:r>
      <w:r w:rsidRPr="00B62AC9">
        <w:rPr>
          <w:i/>
          <w:iCs/>
          <w:sz w:val="22"/>
          <w:szCs w:val="22"/>
        </w:rPr>
        <w:t>Accounting Practices and Procedures Manual</w:t>
      </w:r>
      <w:r w:rsidRPr="00B62AC9">
        <w:rPr>
          <w:sz w:val="22"/>
          <w:szCs w:val="22"/>
        </w:rPr>
        <w:t xml:space="preserve"> (AP&amp;P Manual) as an admitted asset, and do not meet the definition of any admitted asset that is defined in the AP&amp;P Manual. Accordingly, by default they are a nonadmitted asset per </w:t>
      </w:r>
      <w:r w:rsidRPr="00B62AC9">
        <w:rPr>
          <w:i/>
          <w:iCs/>
          <w:sz w:val="22"/>
          <w:szCs w:val="22"/>
        </w:rPr>
        <w:t>SSAP No. 4—Assets and Nonadmitted Assets</w:t>
      </w:r>
      <w:r w:rsidRPr="00B62AC9">
        <w:rPr>
          <w:sz w:val="22"/>
          <w:szCs w:val="22"/>
        </w:rPr>
        <w:t>, paragraph 3, as they are not specifically identified in the AP&amp;P Manual as an admitted asset. Additionally, a disclosure for crypto assets was added to the general interrogatories of the Annual Statement blanks and instructions.</w:t>
      </w:r>
    </w:p>
    <w:p w14:paraId="197F1D15" w14:textId="77777777" w:rsidR="00143009" w:rsidRPr="00B62AC9" w:rsidRDefault="00143009" w:rsidP="00143009">
      <w:pPr>
        <w:pStyle w:val="BodyText2"/>
        <w:rPr>
          <w:b/>
          <w:sz w:val="22"/>
          <w:szCs w:val="22"/>
        </w:rPr>
      </w:pPr>
    </w:p>
    <w:p w14:paraId="3C8B810D" w14:textId="77777777" w:rsidR="00143009" w:rsidRPr="00B62AC9" w:rsidRDefault="00143009" w:rsidP="00143009">
      <w:pPr>
        <w:pStyle w:val="BodyText2"/>
        <w:jc w:val="both"/>
        <w:rPr>
          <w:b/>
          <w:sz w:val="22"/>
          <w:szCs w:val="22"/>
        </w:rPr>
      </w:pPr>
      <w:r w:rsidRPr="00B62AC9">
        <w:rPr>
          <w:sz w:val="22"/>
          <w:szCs w:val="22"/>
        </w:rPr>
        <w:t>This agenda item intends to incorporate the guidance that was adopted in INT 21-01 into SSAP No. 20</w:t>
      </w:r>
      <w:r>
        <w:rPr>
          <w:sz w:val="22"/>
          <w:szCs w:val="22"/>
        </w:rPr>
        <w:t>.</w:t>
      </w:r>
    </w:p>
    <w:p w14:paraId="4EE2A211" w14:textId="77777777" w:rsidR="00143009" w:rsidRPr="00B62AC9" w:rsidRDefault="00143009" w:rsidP="00143009">
      <w:pPr>
        <w:jc w:val="both"/>
        <w:rPr>
          <w:sz w:val="22"/>
          <w:szCs w:val="22"/>
        </w:rPr>
      </w:pPr>
    </w:p>
    <w:p w14:paraId="677057EA" w14:textId="77777777" w:rsidR="00143009" w:rsidRPr="00FC7B78" w:rsidRDefault="00143009" w:rsidP="00143009">
      <w:pPr>
        <w:pStyle w:val="paragraph"/>
        <w:keepNext/>
        <w:spacing w:before="0" w:beforeAutospacing="0" w:after="0" w:afterAutospacing="0"/>
        <w:jc w:val="both"/>
        <w:textAlignment w:val="baseline"/>
        <w:rPr>
          <w:bCs/>
          <w:i/>
          <w:sz w:val="22"/>
          <w:szCs w:val="22"/>
          <w:u w:val="single"/>
        </w:rPr>
      </w:pPr>
      <w:r w:rsidRPr="00FC7B78">
        <w:rPr>
          <w:bCs/>
          <w:i/>
          <w:sz w:val="22"/>
          <w:szCs w:val="22"/>
          <w:u w:val="single"/>
        </w:rPr>
        <w:t>Interested Parties’ Comments:</w:t>
      </w:r>
    </w:p>
    <w:p w14:paraId="5BE9A1DE" w14:textId="77777777" w:rsidR="00143009" w:rsidRPr="00FC7B78" w:rsidRDefault="00143009" w:rsidP="00143009">
      <w:pPr>
        <w:pStyle w:val="BodyText2"/>
        <w:rPr>
          <w:b/>
          <w:color w:val="111822"/>
          <w:sz w:val="22"/>
          <w:szCs w:val="22"/>
          <w:shd w:val="clear" w:color="auto" w:fill="F7FCFF"/>
        </w:rPr>
      </w:pPr>
      <w:r w:rsidRPr="00103B03">
        <w:rPr>
          <w:sz w:val="22"/>
          <w:szCs w:val="22"/>
        </w:rPr>
        <w:t>Interested parties have no comments on this item.</w:t>
      </w:r>
    </w:p>
    <w:p w14:paraId="2CF3B723" w14:textId="77777777" w:rsidR="00143009" w:rsidRPr="00FC7B78" w:rsidRDefault="00143009" w:rsidP="00143009">
      <w:pPr>
        <w:pStyle w:val="paragraph"/>
        <w:spacing w:before="0" w:beforeAutospacing="0" w:after="0" w:afterAutospacing="0"/>
        <w:jc w:val="both"/>
        <w:textAlignment w:val="baseline"/>
        <w:rPr>
          <w:b/>
          <w:i/>
          <w:sz w:val="22"/>
          <w:szCs w:val="22"/>
          <w:u w:val="single"/>
        </w:rPr>
      </w:pPr>
    </w:p>
    <w:p w14:paraId="1CC58C5D" w14:textId="77777777" w:rsidR="00143009" w:rsidRPr="00FC7B78" w:rsidRDefault="00143009" w:rsidP="00143009">
      <w:pPr>
        <w:pStyle w:val="ListContinue"/>
        <w:numPr>
          <w:ilvl w:val="0"/>
          <w:numId w:val="0"/>
        </w:numPr>
        <w:spacing w:after="0"/>
        <w:jc w:val="both"/>
        <w:rPr>
          <w:i/>
          <w:kern w:val="32"/>
          <w:sz w:val="22"/>
          <w:szCs w:val="22"/>
          <w:u w:val="single"/>
        </w:rPr>
      </w:pPr>
      <w:r w:rsidRPr="00FC7B78">
        <w:rPr>
          <w:i/>
          <w:kern w:val="32"/>
          <w:sz w:val="22"/>
          <w:szCs w:val="22"/>
          <w:u w:val="single"/>
        </w:rPr>
        <w:t>Recommendation:</w:t>
      </w:r>
    </w:p>
    <w:p w14:paraId="61A68CAC" w14:textId="77777777" w:rsidR="00143009" w:rsidRPr="002907C9" w:rsidRDefault="00143009" w:rsidP="00143009">
      <w:pPr>
        <w:pStyle w:val="BodyText2"/>
        <w:jc w:val="both"/>
        <w:rPr>
          <w:b/>
          <w:bCs/>
          <w:sz w:val="22"/>
          <w:szCs w:val="22"/>
        </w:rPr>
      </w:pPr>
      <w:r w:rsidRPr="004747CD">
        <w:rPr>
          <w:b/>
          <w:bCs/>
          <w:sz w:val="22"/>
          <w:szCs w:val="22"/>
        </w:rPr>
        <w:t>NAIC staff recommends that the Working Group adopt</w:t>
      </w:r>
      <w:r>
        <w:rPr>
          <w:b/>
          <w:bCs/>
          <w:sz w:val="22"/>
          <w:szCs w:val="22"/>
        </w:rPr>
        <w:t xml:space="preserve"> the exposed revisions to </w:t>
      </w:r>
      <w:r w:rsidRPr="004747CD">
        <w:rPr>
          <w:b/>
          <w:bCs/>
          <w:i/>
          <w:iCs/>
          <w:sz w:val="22"/>
          <w:szCs w:val="22"/>
        </w:rPr>
        <w:t>SSAP No. 20—Nonadmitted Assets</w:t>
      </w:r>
      <w:r w:rsidRPr="004747CD">
        <w:rPr>
          <w:b/>
          <w:bCs/>
          <w:sz w:val="22"/>
          <w:szCs w:val="22"/>
        </w:rPr>
        <w:t xml:space="preserve"> </w:t>
      </w:r>
      <w:r>
        <w:rPr>
          <w:b/>
          <w:bCs/>
          <w:sz w:val="22"/>
          <w:szCs w:val="22"/>
        </w:rPr>
        <w:t xml:space="preserve">which adopt with </w:t>
      </w:r>
      <w:r w:rsidRPr="004747CD">
        <w:rPr>
          <w:b/>
          <w:bCs/>
          <w:sz w:val="22"/>
          <w:szCs w:val="22"/>
        </w:rPr>
        <w:t xml:space="preserve">modification ASU 2023-08 to clarify that directly-held crypto assets are nonadmitted assets for statutory accounting and to define crypto assets using the definition from ASU 2023-08. NAIC staff </w:t>
      </w:r>
      <w:r>
        <w:rPr>
          <w:b/>
          <w:bCs/>
          <w:sz w:val="22"/>
          <w:szCs w:val="22"/>
        </w:rPr>
        <w:t xml:space="preserve">also </w:t>
      </w:r>
      <w:r w:rsidRPr="004747CD">
        <w:rPr>
          <w:b/>
          <w:bCs/>
          <w:sz w:val="22"/>
          <w:szCs w:val="22"/>
        </w:rPr>
        <w:t xml:space="preserve">recommends that the Working Group nullify </w:t>
      </w:r>
      <w:r w:rsidRPr="004747CD">
        <w:rPr>
          <w:b/>
          <w:bCs/>
          <w:i/>
          <w:sz w:val="22"/>
          <w:szCs w:val="22"/>
        </w:rPr>
        <w:t xml:space="preserve">INT 21-01, Accounting for </w:t>
      </w:r>
      <w:r w:rsidRPr="004747CD">
        <w:rPr>
          <w:b/>
          <w:bCs/>
          <w:i/>
          <w:iCs/>
          <w:sz w:val="22"/>
          <w:szCs w:val="22"/>
        </w:rPr>
        <w:t>Cryptocurrencies</w:t>
      </w:r>
      <w:r w:rsidRPr="004747CD">
        <w:rPr>
          <w:b/>
          <w:bCs/>
          <w:sz w:val="22"/>
          <w:szCs w:val="22"/>
        </w:rPr>
        <w:t>, upon the adoption of this agenda item</w:t>
      </w:r>
      <w:r>
        <w:rPr>
          <w:b/>
          <w:bCs/>
          <w:sz w:val="22"/>
          <w:szCs w:val="22"/>
        </w:rPr>
        <w:t xml:space="preserve"> as the revisions to SSAP No. 20 also incorporate guidance and expand guidance which was previously in INT 21-01</w:t>
      </w:r>
      <w:r w:rsidRPr="004747CD">
        <w:rPr>
          <w:b/>
          <w:bCs/>
          <w:sz w:val="22"/>
          <w:szCs w:val="22"/>
        </w:rPr>
        <w:t>.</w:t>
      </w:r>
    </w:p>
    <w:p w14:paraId="7AA8CD10" w14:textId="77777777" w:rsidR="00F921C6" w:rsidRPr="007542A2" w:rsidRDefault="00F921C6" w:rsidP="00F921C6">
      <w:pPr>
        <w:keepNext/>
        <w:keepLines/>
        <w:jc w:val="both"/>
        <w:rPr>
          <w:bCs/>
          <w:sz w:val="22"/>
          <w:szCs w:val="22"/>
        </w:rPr>
      </w:pPr>
    </w:p>
    <w:p w14:paraId="1B4F2E9D" w14:textId="77777777" w:rsidR="00D60031" w:rsidRDefault="00D60031" w:rsidP="00D60031">
      <w:pPr>
        <w:jc w:val="both"/>
        <w:rPr>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D60031" w:rsidRPr="00E469AA" w14:paraId="30262F24"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47BBEB0A" w14:textId="77777777" w:rsidR="00D60031" w:rsidRPr="00A10EF3" w:rsidRDefault="00D60031">
            <w:pPr>
              <w:widowControl w:val="0"/>
              <w:jc w:val="center"/>
              <w:rPr>
                <w:b/>
                <w:color w:val="FFFFFF"/>
                <w:sz w:val="22"/>
                <w:szCs w:val="22"/>
              </w:rPr>
            </w:pPr>
            <w:r w:rsidRPr="00A10EF3">
              <w:rPr>
                <w:b/>
                <w:color w:val="000000"/>
                <w:sz w:val="22"/>
                <w:szCs w:val="22"/>
              </w:rPr>
              <w:br w:type="page"/>
            </w:r>
          </w:p>
          <w:p w14:paraId="0F34CCB5" w14:textId="77777777" w:rsidR="00D60031" w:rsidRPr="00A10EF3" w:rsidRDefault="00D60031">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779DE8B5" w14:textId="77777777" w:rsidR="00D60031" w:rsidRPr="00A10EF3" w:rsidRDefault="00D60031">
            <w:pPr>
              <w:widowControl w:val="0"/>
              <w:jc w:val="center"/>
              <w:rPr>
                <w:b/>
                <w:color w:val="FFFFFF"/>
                <w:sz w:val="22"/>
                <w:szCs w:val="22"/>
              </w:rPr>
            </w:pPr>
          </w:p>
          <w:p w14:paraId="7FF5675A" w14:textId="77777777" w:rsidR="00D60031" w:rsidRPr="00A10EF3" w:rsidRDefault="00D60031">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048AF4CA" w14:textId="77777777" w:rsidR="00D60031" w:rsidRPr="00A10EF3" w:rsidRDefault="00D60031">
            <w:pPr>
              <w:widowControl w:val="0"/>
              <w:jc w:val="center"/>
              <w:rPr>
                <w:b/>
                <w:color w:val="FFFFFF"/>
                <w:sz w:val="22"/>
                <w:szCs w:val="22"/>
              </w:rPr>
            </w:pPr>
          </w:p>
          <w:p w14:paraId="61DD9E0E" w14:textId="77777777" w:rsidR="00D60031" w:rsidRPr="00A10EF3" w:rsidRDefault="00D60031">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0E057387" w14:textId="77777777" w:rsidR="00D60031" w:rsidRPr="00A10EF3" w:rsidRDefault="00D60031">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022DBFDD" w14:textId="77777777" w:rsidR="00D60031" w:rsidRPr="00A10EF3" w:rsidRDefault="00D60031">
            <w:pPr>
              <w:widowControl w:val="0"/>
              <w:jc w:val="center"/>
              <w:rPr>
                <w:b/>
                <w:color w:val="FFFFFF"/>
                <w:sz w:val="22"/>
                <w:szCs w:val="22"/>
              </w:rPr>
            </w:pPr>
            <w:r w:rsidRPr="00A10EF3">
              <w:rPr>
                <w:b/>
                <w:sz w:val="22"/>
                <w:szCs w:val="22"/>
              </w:rPr>
              <w:t>Comment Letter Page Number</w:t>
            </w:r>
          </w:p>
        </w:tc>
      </w:tr>
      <w:tr w:rsidR="00D60031" w:rsidRPr="00E469AA" w14:paraId="08E54173" w14:textId="77777777">
        <w:trPr>
          <w:trHeight w:val="800"/>
        </w:trPr>
        <w:tc>
          <w:tcPr>
            <w:tcW w:w="1615" w:type="dxa"/>
            <w:tcBorders>
              <w:top w:val="single" w:sz="4" w:space="0" w:color="FFFFFF"/>
            </w:tcBorders>
            <w:shd w:val="clear" w:color="auto" w:fill="F2F2F2"/>
            <w:vAlign w:val="center"/>
          </w:tcPr>
          <w:p w14:paraId="43EB5837" w14:textId="77777777" w:rsidR="00D60031" w:rsidRPr="009F2EC6" w:rsidRDefault="00D60031">
            <w:pPr>
              <w:widowControl w:val="0"/>
              <w:jc w:val="center"/>
              <w:rPr>
                <w:b/>
                <w:sz w:val="22"/>
                <w:szCs w:val="22"/>
              </w:rPr>
            </w:pPr>
            <w:r w:rsidRPr="00693F6E">
              <w:rPr>
                <w:b/>
                <w:sz w:val="22"/>
                <w:szCs w:val="22"/>
              </w:rPr>
              <w:t>202</w:t>
            </w:r>
            <w:r>
              <w:rPr>
                <w:b/>
                <w:sz w:val="22"/>
                <w:szCs w:val="22"/>
              </w:rPr>
              <w:t>4-05</w:t>
            </w:r>
          </w:p>
          <w:p w14:paraId="36A4022F" w14:textId="77777777" w:rsidR="00D60031" w:rsidRPr="009F2EC6" w:rsidRDefault="00D60031">
            <w:pPr>
              <w:widowControl w:val="0"/>
              <w:jc w:val="center"/>
              <w:rPr>
                <w:b/>
                <w:sz w:val="22"/>
                <w:szCs w:val="22"/>
              </w:rPr>
            </w:pPr>
            <w:r w:rsidRPr="009F2EC6">
              <w:rPr>
                <w:b/>
                <w:sz w:val="22"/>
                <w:szCs w:val="22"/>
              </w:rPr>
              <w:t>(</w:t>
            </w:r>
            <w:r>
              <w:rPr>
                <w:b/>
                <w:sz w:val="22"/>
                <w:szCs w:val="22"/>
              </w:rPr>
              <w:t>Robin</w:t>
            </w:r>
            <w:r w:rsidRPr="009F2EC6">
              <w:rPr>
                <w:b/>
                <w:sz w:val="22"/>
                <w:szCs w:val="22"/>
              </w:rPr>
              <w:t>)</w:t>
            </w:r>
          </w:p>
        </w:tc>
        <w:tc>
          <w:tcPr>
            <w:tcW w:w="3198" w:type="dxa"/>
            <w:tcBorders>
              <w:top w:val="single" w:sz="4" w:space="0" w:color="FFFFFF"/>
            </w:tcBorders>
            <w:shd w:val="clear" w:color="auto" w:fill="F2F2F2"/>
            <w:vAlign w:val="center"/>
          </w:tcPr>
          <w:p w14:paraId="4CF4947F" w14:textId="77777777" w:rsidR="00D60031" w:rsidRPr="009F2EC6" w:rsidRDefault="00D60031">
            <w:pPr>
              <w:pStyle w:val="Heading2"/>
              <w:rPr>
                <w:sz w:val="22"/>
                <w:szCs w:val="22"/>
              </w:rPr>
            </w:pPr>
            <w:r>
              <w:rPr>
                <w:bCs/>
                <w:sz w:val="22"/>
                <w:szCs w:val="22"/>
              </w:rPr>
              <w:t>A-791 Paragraph 2c</w:t>
            </w:r>
          </w:p>
        </w:tc>
        <w:tc>
          <w:tcPr>
            <w:tcW w:w="2112" w:type="dxa"/>
            <w:tcBorders>
              <w:top w:val="single" w:sz="4" w:space="0" w:color="FFFFFF"/>
            </w:tcBorders>
            <w:shd w:val="clear" w:color="auto" w:fill="F2F2F2"/>
            <w:vAlign w:val="center"/>
          </w:tcPr>
          <w:p w14:paraId="5DF1BAA8" w14:textId="54ACAED7" w:rsidR="00D60031" w:rsidRPr="00E469AA" w:rsidRDefault="00726734">
            <w:pPr>
              <w:widowControl w:val="0"/>
              <w:jc w:val="center"/>
              <w:rPr>
                <w:b/>
                <w:sz w:val="22"/>
                <w:szCs w:val="22"/>
                <w:highlight w:val="yellow"/>
              </w:rPr>
            </w:pPr>
            <w:r>
              <w:rPr>
                <w:b/>
                <w:sz w:val="22"/>
                <w:szCs w:val="22"/>
              </w:rPr>
              <w:t>5</w:t>
            </w:r>
            <w:r w:rsidR="00D60031" w:rsidRPr="00F21853">
              <w:rPr>
                <w:b/>
                <w:sz w:val="22"/>
                <w:szCs w:val="22"/>
              </w:rPr>
              <w:t xml:space="preserve"> – Agenda item </w:t>
            </w:r>
          </w:p>
        </w:tc>
        <w:tc>
          <w:tcPr>
            <w:tcW w:w="1710" w:type="dxa"/>
            <w:tcBorders>
              <w:top w:val="single" w:sz="4" w:space="0" w:color="FFFFFF"/>
            </w:tcBorders>
            <w:shd w:val="clear" w:color="auto" w:fill="F2F2F2"/>
            <w:vAlign w:val="center"/>
          </w:tcPr>
          <w:p w14:paraId="1D9295CD" w14:textId="77777777" w:rsidR="00D60031" w:rsidRPr="00171A11" w:rsidRDefault="00D60031">
            <w:pPr>
              <w:widowControl w:val="0"/>
              <w:jc w:val="center"/>
              <w:rPr>
                <w:b/>
                <w:sz w:val="22"/>
                <w:szCs w:val="22"/>
              </w:rPr>
            </w:pPr>
            <w:r w:rsidRPr="00171A11">
              <w:rPr>
                <w:b/>
                <w:sz w:val="22"/>
                <w:szCs w:val="22"/>
              </w:rPr>
              <w:t>Comments Received</w:t>
            </w:r>
          </w:p>
        </w:tc>
        <w:tc>
          <w:tcPr>
            <w:tcW w:w="1440" w:type="dxa"/>
            <w:tcBorders>
              <w:top w:val="single" w:sz="4" w:space="0" w:color="FFFFFF"/>
            </w:tcBorders>
            <w:shd w:val="clear" w:color="auto" w:fill="F2F2F2"/>
            <w:vAlign w:val="center"/>
          </w:tcPr>
          <w:p w14:paraId="1B8999FD" w14:textId="77777777" w:rsidR="00D60031" w:rsidRPr="00171A11" w:rsidRDefault="00D60031">
            <w:pPr>
              <w:widowControl w:val="0"/>
              <w:jc w:val="center"/>
              <w:rPr>
                <w:b/>
                <w:sz w:val="22"/>
                <w:szCs w:val="22"/>
              </w:rPr>
            </w:pPr>
            <w:r w:rsidRPr="00171A11">
              <w:rPr>
                <w:b/>
                <w:sz w:val="22"/>
                <w:szCs w:val="22"/>
              </w:rPr>
              <w:t>IP</w:t>
            </w:r>
            <w:r w:rsidRPr="00D85668">
              <w:rPr>
                <w:b/>
                <w:sz w:val="22"/>
                <w:szCs w:val="22"/>
              </w:rPr>
              <w:t xml:space="preserve"> – </w:t>
            </w:r>
            <w:r>
              <w:rPr>
                <w:b/>
                <w:sz w:val="22"/>
                <w:szCs w:val="22"/>
              </w:rPr>
              <w:t>12</w:t>
            </w:r>
          </w:p>
        </w:tc>
      </w:tr>
    </w:tbl>
    <w:p w14:paraId="5E0C97A4" w14:textId="77777777" w:rsidR="00D60031" w:rsidRPr="000D5BED" w:rsidRDefault="00D60031" w:rsidP="00D60031">
      <w:pPr>
        <w:rPr>
          <w:sz w:val="22"/>
          <w:szCs w:val="22"/>
          <w:lang w:eastAsia="zh-CN"/>
        </w:rPr>
      </w:pPr>
    </w:p>
    <w:p w14:paraId="242257A1" w14:textId="77777777" w:rsidR="00D60031" w:rsidRPr="00F35CA3" w:rsidRDefault="00D60031" w:rsidP="00D60031">
      <w:pPr>
        <w:pStyle w:val="BodyTextIndent"/>
        <w:ind w:left="0" w:firstLine="0"/>
        <w:jc w:val="both"/>
        <w:rPr>
          <w:i/>
          <w:sz w:val="22"/>
          <w:szCs w:val="22"/>
          <w:u w:val="single"/>
        </w:rPr>
      </w:pPr>
      <w:r w:rsidRPr="00F35CA3">
        <w:rPr>
          <w:i/>
          <w:sz w:val="22"/>
          <w:szCs w:val="22"/>
          <w:u w:val="single"/>
        </w:rPr>
        <w:t>Summary:</w:t>
      </w:r>
    </w:p>
    <w:p w14:paraId="5488884A" w14:textId="77777777" w:rsidR="00D60031" w:rsidRPr="00C02B17" w:rsidRDefault="00D60031" w:rsidP="00D60031">
      <w:pPr>
        <w:pStyle w:val="Default"/>
        <w:jc w:val="both"/>
        <w:rPr>
          <w:sz w:val="22"/>
          <w:szCs w:val="22"/>
        </w:rPr>
      </w:pPr>
      <w:r>
        <w:rPr>
          <w:sz w:val="22"/>
          <w:szCs w:val="22"/>
        </w:rPr>
        <w:t>On March 16, 2024, the Working Group exposed revisions to Appendix</w:t>
      </w:r>
      <w:r w:rsidRPr="00087E88">
        <w:rPr>
          <w:sz w:val="22"/>
          <w:szCs w:val="22"/>
        </w:rPr>
        <w:t>-791, paragraph 2c’s Question and Answer.</w:t>
      </w:r>
      <w:r>
        <w:rPr>
          <w:sz w:val="22"/>
          <w:szCs w:val="22"/>
        </w:rPr>
        <w:t xml:space="preserve"> </w:t>
      </w:r>
      <w:r w:rsidRPr="00CB4EE9">
        <w:rPr>
          <w:sz w:val="22"/>
          <w:szCs w:val="22"/>
        </w:rPr>
        <w:t>T</w:t>
      </w:r>
      <w:r>
        <w:rPr>
          <w:sz w:val="22"/>
          <w:szCs w:val="22"/>
        </w:rPr>
        <w:t>his agenda item was developed in response to t</w:t>
      </w:r>
      <w:r w:rsidRPr="00CB4EE9">
        <w:rPr>
          <w:sz w:val="22"/>
          <w:szCs w:val="22"/>
        </w:rPr>
        <w:t>he Valuation Analysis (E) Working Group</w:t>
      </w:r>
      <w:r>
        <w:rPr>
          <w:sz w:val="22"/>
          <w:szCs w:val="22"/>
        </w:rPr>
        <w:t xml:space="preserve">’s </w:t>
      </w:r>
      <w:r w:rsidRPr="00194DC3">
        <w:rPr>
          <w:sz w:val="22"/>
          <w:szCs w:val="22"/>
        </w:rPr>
        <w:t>(VAWG)</w:t>
      </w:r>
      <w:r>
        <w:rPr>
          <w:sz w:val="22"/>
          <w:szCs w:val="22"/>
        </w:rPr>
        <w:t xml:space="preserve"> referral to the </w:t>
      </w:r>
      <w:r w:rsidRPr="00982BFC">
        <w:rPr>
          <w:sz w:val="22"/>
          <w:szCs w:val="22"/>
        </w:rPr>
        <w:t>Statutory Accounting Principles (E) Working Group</w:t>
      </w:r>
      <w:r>
        <w:rPr>
          <w:sz w:val="22"/>
          <w:szCs w:val="22"/>
        </w:rPr>
        <w:t xml:space="preserve"> which recommends making a clarifying edit to </w:t>
      </w:r>
      <w:r w:rsidRPr="006269B1">
        <w:rPr>
          <w:i/>
          <w:sz w:val="22"/>
          <w:szCs w:val="22"/>
        </w:rPr>
        <w:t>Appendix A-791</w:t>
      </w:r>
      <w:r w:rsidRPr="006269B1">
        <w:rPr>
          <w:i/>
          <w:iCs/>
          <w:sz w:val="22"/>
          <w:szCs w:val="22"/>
        </w:rPr>
        <w:t xml:space="preserve"> Life and Health Reinsurance Agreements</w:t>
      </w:r>
      <w:r>
        <w:rPr>
          <w:i/>
          <w:iCs/>
          <w:sz w:val="22"/>
          <w:szCs w:val="22"/>
        </w:rPr>
        <w:t xml:space="preserve"> </w:t>
      </w:r>
      <w:r w:rsidRPr="006269B1">
        <w:rPr>
          <w:sz w:val="22"/>
          <w:szCs w:val="22"/>
        </w:rPr>
        <w:t>(A-791)</w:t>
      </w:r>
      <w:r w:rsidRPr="0039264F">
        <w:rPr>
          <w:sz w:val="22"/>
          <w:szCs w:val="22"/>
        </w:rPr>
        <w:t>, Section 2.c</w:t>
      </w:r>
      <w:r>
        <w:rPr>
          <w:sz w:val="22"/>
          <w:szCs w:val="22"/>
        </w:rPr>
        <w:t>’s Question and Answer by removing the first sentence, which reads, “</w:t>
      </w:r>
      <w:r w:rsidRPr="009550E1">
        <w:rPr>
          <w:sz w:val="22"/>
          <w:szCs w:val="22"/>
        </w:rPr>
        <w:t>Unlike individual life insurance where reserves held by the ceding insurer reflect a statutorily prescribed valuation premium above which reinsurance premium rates would be considered unreasonable, group term life has no such guide</w:t>
      </w:r>
      <w:r>
        <w:rPr>
          <w:sz w:val="22"/>
          <w:szCs w:val="22"/>
        </w:rPr>
        <w:t>.</w:t>
      </w:r>
      <w:r w:rsidRPr="00AE054A">
        <w:rPr>
          <w:rFonts w:ascii="Calibri" w:hAnsi="Calibri" w:cs="Calibri"/>
          <w:sz w:val="22"/>
          <w:szCs w:val="22"/>
        </w:rPr>
        <w:t>”</w:t>
      </w:r>
      <w:r w:rsidRPr="00AE054A">
        <w:rPr>
          <w:sz w:val="22"/>
          <w:szCs w:val="22"/>
        </w:rPr>
        <w:t xml:space="preserve"> </w:t>
      </w:r>
      <w:r w:rsidRPr="00C02B17">
        <w:rPr>
          <w:sz w:val="22"/>
          <w:szCs w:val="22"/>
        </w:rPr>
        <w:t>The referral notes that:</w:t>
      </w:r>
    </w:p>
    <w:p w14:paraId="14E15FB1" w14:textId="77777777" w:rsidR="00D60031" w:rsidRDefault="00D60031" w:rsidP="00D60031">
      <w:pPr>
        <w:autoSpaceDE w:val="0"/>
        <w:autoSpaceDN w:val="0"/>
        <w:adjustRightInd w:val="0"/>
        <w:rPr>
          <w:rFonts w:ascii="Calibri" w:hAnsi="Calibri" w:cs="Calibri"/>
          <w:color w:val="000000"/>
          <w:sz w:val="22"/>
          <w:szCs w:val="22"/>
        </w:rPr>
      </w:pPr>
    </w:p>
    <w:p w14:paraId="2520D6DB" w14:textId="77777777" w:rsidR="00D60031" w:rsidRDefault="00D60031" w:rsidP="00D60031">
      <w:pPr>
        <w:autoSpaceDE w:val="0"/>
        <w:autoSpaceDN w:val="0"/>
        <w:adjustRightInd w:val="0"/>
        <w:ind w:left="720"/>
        <w:jc w:val="both"/>
        <w:rPr>
          <w:rFonts w:ascii="Arial" w:hAnsi="Arial" w:cs="Arial"/>
          <w:color w:val="000000"/>
        </w:rPr>
      </w:pPr>
      <w:r w:rsidRPr="00661730">
        <w:rPr>
          <w:rFonts w:ascii="Arial" w:hAnsi="Arial" w:cs="Arial"/>
          <w:color w:val="000000"/>
        </w:rPr>
        <w:t xml:space="preserve">First, this sentence is unnecessary, as it is an aside in a discussion about group term life. More importantly, this statement is being misinterpreted as supporting the use of Commissioner’s Standard Ordinary (CSO) rates as a “safe harbor,” at or below which YRT rates would be automatically considered not to be excessive. </w:t>
      </w:r>
    </w:p>
    <w:p w14:paraId="77DF42F5" w14:textId="77777777" w:rsidR="00D60031" w:rsidRPr="00661730" w:rsidRDefault="00D60031" w:rsidP="00D60031">
      <w:pPr>
        <w:autoSpaceDE w:val="0"/>
        <w:autoSpaceDN w:val="0"/>
        <w:adjustRightInd w:val="0"/>
        <w:ind w:left="720"/>
        <w:jc w:val="both"/>
        <w:rPr>
          <w:rFonts w:ascii="Arial" w:hAnsi="Arial" w:cs="Arial"/>
          <w:color w:val="000000"/>
        </w:rPr>
      </w:pPr>
    </w:p>
    <w:p w14:paraId="4B18A212" w14:textId="77777777" w:rsidR="00D60031" w:rsidRPr="00C35126" w:rsidRDefault="00D60031" w:rsidP="00D60031">
      <w:pPr>
        <w:pStyle w:val="Default"/>
        <w:ind w:left="720"/>
        <w:jc w:val="both"/>
        <w:rPr>
          <w:rFonts w:ascii="Arial" w:hAnsi="Arial" w:cs="Arial"/>
          <w:sz w:val="20"/>
          <w:szCs w:val="20"/>
        </w:rPr>
      </w:pPr>
      <w:r w:rsidRPr="00661730">
        <w:rPr>
          <w:rFonts w:ascii="Arial" w:hAnsi="Arial" w:cs="Arial"/>
          <w:sz w:val="20"/>
          <w:szCs w:val="20"/>
        </w:rPr>
        <w:t xml:space="preserve">The 791 section 2c QA guidance does not provide a safe harbor based on CSO. It indicates that if the YRT reinsurance premium is higher than the proportionate underlying direct premium for the risk reinsured, then the reinsurance premium is excessive. VAWG observes that the prudent mortality under the </w:t>
      </w:r>
      <w:r w:rsidRPr="00661730">
        <w:rPr>
          <w:rFonts w:ascii="Arial" w:hAnsi="Arial" w:cs="Arial"/>
          <w:i/>
          <w:iCs/>
          <w:sz w:val="20"/>
          <w:szCs w:val="20"/>
        </w:rPr>
        <w:t>Valuation Manual</w:t>
      </w:r>
      <w:r w:rsidRPr="00661730">
        <w:rPr>
          <w:rFonts w:ascii="Arial" w:hAnsi="Arial" w:cs="Arial"/>
          <w:sz w:val="20"/>
          <w:szCs w:val="20"/>
        </w:rPr>
        <w:t>, Section 20: Requirements for Principle-Based Reserves for Life Products (VM-20), may appropriately be either higher or lower than the CSO rate depending on the facts and circumstances.</w:t>
      </w:r>
    </w:p>
    <w:p w14:paraId="0B0E6A21" w14:textId="77777777" w:rsidR="00D60031" w:rsidRPr="00427942" w:rsidRDefault="00D60031" w:rsidP="00D60031">
      <w:pPr>
        <w:pStyle w:val="Default"/>
        <w:ind w:left="720"/>
        <w:jc w:val="both"/>
        <w:rPr>
          <w:rFonts w:ascii="Arial" w:hAnsi="Arial" w:cs="Arial"/>
          <w:sz w:val="20"/>
          <w:szCs w:val="20"/>
        </w:rPr>
      </w:pPr>
    </w:p>
    <w:p w14:paraId="430A2272" w14:textId="77777777" w:rsidR="00D60031" w:rsidRPr="00427942" w:rsidRDefault="00D60031" w:rsidP="00D60031">
      <w:pPr>
        <w:pStyle w:val="BodyTextIndent"/>
        <w:ind w:left="0" w:firstLine="0"/>
        <w:jc w:val="both"/>
        <w:rPr>
          <w:sz w:val="22"/>
          <w:szCs w:val="22"/>
        </w:rPr>
      </w:pPr>
      <w:r w:rsidRPr="00427942">
        <w:rPr>
          <w:sz w:val="22"/>
          <w:szCs w:val="22"/>
        </w:rPr>
        <w:lastRenderedPageBreak/>
        <w:t>The Working Group also notified the Valuation Analysis (E) Working Group, the Life Actuarial (A) Task Force and the Reinsurance (E) Task Force of the exposure.</w:t>
      </w:r>
    </w:p>
    <w:p w14:paraId="76D83A90" w14:textId="77777777" w:rsidR="00D60031" w:rsidRPr="00427942" w:rsidRDefault="00D60031" w:rsidP="00D60031">
      <w:pPr>
        <w:pStyle w:val="BodyTextIndent"/>
        <w:ind w:left="0" w:firstLine="0"/>
        <w:jc w:val="both"/>
        <w:rPr>
          <w:sz w:val="22"/>
          <w:szCs w:val="22"/>
        </w:rPr>
      </w:pPr>
    </w:p>
    <w:p w14:paraId="604BADA2" w14:textId="77777777" w:rsidR="00D60031" w:rsidRPr="004F668E" w:rsidRDefault="00D60031" w:rsidP="00D60031">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5250FB7D" w14:textId="77777777" w:rsidR="00D60031" w:rsidRDefault="00D60031" w:rsidP="00D60031">
      <w:pPr>
        <w:widowControl w:val="0"/>
        <w:jc w:val="both"/>
        <w:rPr>
          <w:sz w:val="22"/>
          <w:szCs w:val="22"/>
        </w:rPr>
      </w:pPr>
      <w:r w:rsidRPr="00103B03">
        <w:rPr>
          <w:sz w:val="22"/>
          <w:szCs w:val="22"/>
        </w:rPr>
        <w:t>Interested parties have no comments on this item.</w:t>
      </w:r>
    </w:p>
    <w:p w14:paraId="07CCC9DF" w14:textId="77777777" w:rsidR="00D60031" w:rsidRPr="00F35CA3" w:rsidRDefault="00D60031" w:rsidP="00D60031">
      <w:pPr>
        <w:widowControl w:val="0"/>
        <w:jc w:val="both"/>
        <w:rPr>
          <w:sz w:val="22"/>
          <w:szCs w:val="22"/>
          <w:highlight w:val="yellow"/>
          <w:u w:val="single"/>
        </w:rPr>
      </w:pPr>
    </w:p>
    <w:p w14:paraId="56693339" w14:textId="77777777" w:rsidR="00D60031" w:rsidRPr="00F35CA3" w:rsidRDefault="00D60031" w:rsidP="00D60031">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1CDEE8ED" w14:textId="77777777" w:rsidR="00D60031" w:rsidRPr="00886D4C" w:rsidRDefault="00D60031" w:rsidP="00D60031">
      <w:pPr>
        <w:pStyle w:val="BodyTextIndent"/>
        <w:ind w:left="0" w:firstLine="0"/>
        <w:jc w:val="both"/>
        <w:rPr>
          <w:b/>
          <w:bCs/>
          <w:sz w:val="22"/>
          <w:szCs w:val="22"/>
        </w:rPr>
      </w:pPr>
      <w:r w:rsidRPr="00427942">
        <w:rPr>
          <w:b/>
          <w:sz w:val="22"/>
          <w:szCs w:val="22"/>
        </w:rPr>
        <w:t xml:space="preserve">NAIC staff recommends that the Working Group </w:t>
      </w:r>
      <w:r w:rsidRPr="00427942">
        <w:rPr>
          <w:b/>
          <w:bCs/>
          <w:sz w:val="22"/>
          <w:szCs w:val="22"/>
        </w:rPr>
        <w:t>adopt</w:t>
      </w:r>
      <w:r w:rsidRPr="00427942">
        <w:rPr>
          <w:b/>
          <w:sz w:val="22"/>
          <w:szCs w:val="22"/>
        </w:rPr>
        <w:t xml:space="preserve"> this SAP clarification, </w:t>
      </w:r>
      <w:r w:rsidRPr="00427942">
        <w:rPr>
          <w:b/>
          <w:bCs/>
          <w:sz w:val="22"/>
          <w:szCs w:val="22"/>
        </w:rPr>
        <w:t>which removes</w:t>
      </w:r>
      <w:r w:rsidRPr="00427942">
        <w:rPr>
          <w:b/>
          <w:sz w:val="22"/>
          <w:szCs w:val="22"/>
        </w:rPr>
        <w:t xml:space="preserve"> the first sentence of the A-791, paragraph 2c’s Question and Answer</w:t>
      </w:r>
      <w:r w:rsidRPr="00427942">
        <w:rPr>
          <w:b/>
          <w:bCs/>
          <w:sz w:val="22"/>
          <w:szCs w:val="22"/>
        </w:rPr>
        <w:t xml:space="preserve"> as it is unnecessary</w:t>
      </w:r>
      <w:r w:rsidRPr="00427942">
        <w:rPr>
          <w:b/>
          <w:sz w:val="22"/>
          <w:szCs w:val="22"/>
        </w:rPr>
        <w:t>.</w:t>
      </w:r>
      <w:r w:rsidRPr="00886D4C">
        <w:rPr>
          <w:b/>
          <w:bCs/>
          <w:sz w:val="22"/>
          <w:szCs w:val="22"/>
        </w:rPr>
        <w:t xml:space="preserve"> </w:t>
      </w:r>
    </w:p>
    <w:p w14:paraId="6382492F" w14:textId="77777777" w:rsidR="00D60031" w:rsidRDefault="00D60031" w:rsidP="00D60031">
      <w:pPr>
        <w:pStyle w:val="BodyTextIndent"/>
        <w:ind w:left="0" w:firstLine="0"/>
        <w:jc w:val="both"/>
        <w:rPr>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D60031" w:rsidRPr="00E469AA" w14:paraId="60F4AD1B"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183E8172" w14:textId="77777777" w:rsidR="00D60031" w:rsidRPr="00A10EF3" w:rsidRDefault="00D60031">
            <w:pPr>
              <w:widowControl w:val="0"/>
              <w:jc w:val="center"/>
              <w:rPr>
                <w:b/>
                <w:color w:val="FFFFFF"/>
                <w:sz w:val="22"/>
                <w:szCs w:val="22"/>
              </w:rPr>
            </w:pPr>
            <w:r w:rsidRPr="00A10EF3">
              <w:rPr>
                <w:b/>
                <w:color w:val="000000"/>
                <w:sz w:val="22"/>
                <w:szCs w:val="22"/>
              </w:rPr>
              <w:br w:type="page"/>
            </w:r>
          </w:p>
          <w:p w14:paraId="30F89F13" w14:textId="77777777" w:rsidR="00D60031" w:rsidRPr="00A10EF3" w:rsidRDefault="00D60031">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4CFB5945" w14:textId="77777777" w:rsidR="00D60031" w:rsidRPr="00A10EF3" w:rsidRDefault="00D60031">
            <w:pPr>
              <w:widowControl w:val="0"/>
              <w:jc w:val="center"/>
              <w:rPr>
                <w:b/>
                <w:color w:val="FFFFFF"/>
                <w:sz w:val="22"/>
                <w:szCs w:val="22"/>
              </w:rPr>
            </w:pPr>
          </w:p>
          <w:p w14:paraId="619C7CD6" w14:textId="77777777" w:rsidR="00D60031" w:rsidRPr="00A10EF3" w:rsidRDefault="00D60031">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B6E169A" w14:textId="77777777" w:rsidR="00D60031" w:rsidRPr="00A10EF3" w:rsidRDefault="00D60031">
            <w:pPr>
              <w:widowControl w:val="0"/>
              <w:jc w:val="center"/>
              <w:rPr>
                <w:b/>
                <w:color w:val="FFFFFF"/>
                <w:sz w:val="22"/>
                <w:szCs w:val="22"/>
              </w:rPr>
            </w:pPr>
          </w:p>
          <w:p w14:paraId="5965EB42" w14:textId="77777777" w:rsidR="00D60031" w:rsidRPr="00A10EF3" w:rsidRDefault="00D60031">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5FF3099" w14:textId="77777777" w:rsidR="00D60031" w:rsidRPr="00A10EF3" w:rsidRDefault="00D60031">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19F82D75" w14:textId="77777777" w:rsidR="00D60031" w:rsidRPr="00A10EF3" w:rsidRDefault="00D60031">
            <w:pPr>
              <w:widowControl w:val="0"/>
              <w:jc w:val="center"/>
              <w:rPr>
                <w:b/>
                <w:color w:val="FFFFFF"/>
                <w:sz w:val="22"/>
                <w:szCs w:val="22"/>
              </w:rPr>
            </w:pPr>
            <w:r w:rsidRPr="00A10EF3">
              <w:rPr>
                <w:b/>
                <w:sz w:val="22"/>
                <w:szCs w:val="22"/>
              </w:rPr>
              <w:t>Comment Letter Page Number</w:t>
            </w:r>
          </w:p>
        </w:tc>
      </w:tr>
      <w:tr w:rsidR="00D60031" w:rsidRPr="00E469AA" w14:paraId="62315C3C" w14:textId="77777777">
        <w:trPr>
          <w:trHeight w:val="800"/>
        </w:trPr>
        <w:tc>
          <w:tcPr>
            <w:tcW w:w="1615" w:type="dxa"/>
            <w:tcBorders>
              <w:top w:val="single" w:sz="4" w:space="0" w:color="FFFFFF"/>
            </w:tcBorders>
            <w:shd w:val="clear" w:color="auto" w:fill="F2F2F2"/>
            <w:vAlign w:val="center"/>
          </w:tcPr>
          <w:p w14:paraId="25A1C937" w14:textId="77777777" w:rsidR="00D60031" w:rsidRPr="009F2EC6" w:rsidRDefault="00D60031">
            <w:pPr>
              <w:widowControl w:val="0"/>
              <w:jc w:val="center"/>
              <w:rPr>
                <w:b/>
                <w:sz w:val="22"/>
                <w:szCs w:val="22"/>
              </w:rPr>
            </w:pPr>
            <w:r w:rsidRPr="00693F6E">
              <w:rPr>
                <w:b/>
                <w:sz w:val="22"/>
                <w:szCs w:val="22"/>
              </w:rPr>
              <w:t>202</w:t>
            </w:r>
            <w:r>
              <w:rPr>
                <w:b/>
                <w:sz w:val="22"/>
                <w:szCs w:val="22"/>
              </w:rPr>
              <w:t>4-08</w:t>
            </w:r>
          </w:p>
          <w:p w14:paraId="4AB105BE" w14:textId="77777777" w:rsidR="00D60031" w:rsidRPr="009F2EC6" w:rsidRDefault="00D60031">
            <w:pPr>
              <w:widowControl w:val="0"/>
              <w:jc w:val="center"/>
              <w:rPr>
                <w:b/>
                <w:sz w:val="22"/>
                <w:szCs w:val="22"/>
              </w:rPr>
            </w:pPr>
            <w:r w:rsidRPr="009F2EC6">
              <w:rPr>
                <w:b/>
                <w:sz w:val="22"/>
                <w:szCs w:val="22"/>
              </w:rPr>
              <w:t>(</w:t>
            </w:r>
            <w:r>
              <w:rPr>
                <w:b/>
                <w:sz w:val="22"/>
                <w:szCs w:val="22"/>
              </w:rPr>
              <w:t>Julie</w:t>
            </w:r>
            <w:r w:rsidRPr="009F2EC6">
              <w:rPr>
                <w:b/>
                <w:sz w:val="22"/>
                <w:szCs w:val="22"/>
              </w:rPr>
              <w:t>)</w:t>
            </w:r>
          </w:p>
        </w:tc>
        <w:tc>
          <w:tcPr>
            <w:tcW w:w="3198" w:type="dxa"/>
            <w:tcBorders>
              <w:top w:val="single" w:sz="4" w:space="0" w:color="FFFFFF"/>
            </w:tcBorders>
            <w:shd w:val="clear" w:color="auto" w:fill="F2F2F2"/>
            <w:vAlign w:val="center"/>
          </w:tcPr>
          <w:p w14:paraId="04361DCC" w14:textId="77777777" w:rsidR="00D60031" w:rsidRPr="009F2EC6" w:rsidRDefault="00D60031">
            <w:pPr>
              <w:pStyle w:val="Heading2"/>
              <w:rPr>
                <w:sz w:val="22"/>
                <w:szCs w:val="22"/>
              </w:rPr>
            </w:pPr>
            <w:r w:rsidRPr="00651744">
              <w:rPr>
                <w:sz w:val="22"/>
                <w:szCs w:val="22"/>
              </w:rPr>
              <w:t>Consistency Revisions for Residuals</w:t>
            </w:r>
          </w:p>
        </w:tc>
        <w:tc>
          <w:tcPr>
            <w:tcW w:w="2112" w:type="dxa"/>
            <w:tcBorders>
              <w:top w:val="single" w:sz="4" w:space="0" w:color="FFFFFF"/>
            </w:tcBorders>
            <w:shd w:val="clear" w:color="auto" w:fill="F2F2F2"/>
            <w:vAlign w:val="center"/>
          </w:tcPr>
          <w:p w14:paraId="2B21D16F" w14:textId="1F826BF7" w:rsidR="00D60031" w:rsidRPr="00E469AA" w:rsidRDefault="00726734">
            <w:pPr>
              <w:widowControl w:val="0"/>
              <w:jc w:val="center"/>
              <w:rPr>
                <w:b/>
                <w:sz w:val="22"/>
                <w:szCs w:val="22"/>
                <w:highlight w:val="yellow"/>
              </w:rPr>
            </w:pPr>
            <w:r>
              <w:rPr>
                <w:b/>
                <w:sz w:val="22"/>
                <w:szCs w:val="22"/>
              </w:rPr>
              <w:t>6</w:t>
            </w:r>
            <w:r w:rsidR="00D60031" w:rsidRPr="003C2895">
              <w:rPr>
                <w:b/>
                <w:sz w:val="22"/>
                <w:szCs w:val="22"/>
              </w:rPr>
              <w:t xml:space="preserve"> – Agenda item </w:t>
            </w:r>
          </w:p>
        </w:tc>
        <w:tc>
          <w:tcPr>
            <w:tcW w:w="1710" w:type="dxa"/>
            <w:tcBorders>
              <w:top w:val="single" w:sz="4" w:space="0" w:color="FFFFFF"/>
            </w:tcBorders>
            <w:shd w:val="clear" w:color="auto" w:fill="F2F2F2"/>
            <w:vAlign w:val="center"/>
          </w:tcPr>
          <w:p w14:paraId="4B6C5D40" w14:textId="77777777" w:rsidR="00D60031" w:rsidRPr="00E469AA" w:rsidRDefault="00D60031">
            <w:pPr>
              <w:widowControl w:val="0"/>
              <w:jc w:val="center"/>
              <w:rPr>
                <w:b/>
                <w:sz w:val="22"/>
                <w:szCs w:val="22"/>
                <w:highlight w:val="yellow"/>
              </w:rPr>
            </w:pPr>
            <w:r w:rsidRPr="009F540C">
              <w:rPr>
                <w:b/>
                <w:sz w:val="22"/>
                <w:szCs w:val="22"/>
              </w:rPr>
              <w:t>No Comments</w:t>
            </w:r>
          </w:p>
        </w:tc>
        <w:tc>
          <w:tcPr>
            <w:tcW w:w="1440" w:type="dxa"/>
            <w:tcBorders>
              <w:top w:val="single" w:sz="4" w:space="0" w:color="FFFFFF"/>
            </w:tcBorders>
            <w:shd w:val="clear" w:color="auto" w:fill="F2F2F2"/>
            <w:vAlign w:val="center"/>
          </w:tcPr>
          <w:p w14:paraId="1742367F" w14:textId="77777777" w:rsidR="00D60031" w:rsidRPr="00E469AA" w:rsidRDefault="00D60031">
            <w:pPr>
              <w:widowControl w:val="0"/>
              <w:jc w:val="center"/>
              <w:rPr>
                <w:b/>
                <w:sz w:val="22"/>
                <w:szCs w:val="22"/>
                <w:highlight w:val="yellow"/>
              </w:rPr>
            </w:pPr>
            <w:r w:rsidRPr="00C065A3">
              <w:rPr>
                <w:b/>
                <w:sz w:val="22"/>
                <w:szCs w:val="22"/>
              </w:rPr>
              <w:t>IP</w:t>
            </w:r>
            <w:r w:rsidRPr="00D85668">
              <w:rPr>
                <w:b/>
                <w:sz w:val="22"/>
                <w:szCs w:val="22"/>
              </w:rPr>
              <w:t xml:space="preserve"> </w:t>
            </w:r>
            <w:r w:rsidRPr="00517082">
              <w:rPr>
                <w:b/>
                <w:sz w:val="22"/>
                <w:szCs w:val="22"/>
              </w:rPr>
              <w:t>– 17</w:t>
            </w:r>
          </w:p>
        </w:tc>
      </w:tr>
    </w:tbl>
    <w:p w14:paraId="1AAC492F" w14:textId="77777777" w:rsidR="00D60031" w:rsidRPr="000D5BED" w:rsidRDefault="00D60031" w:rsidP="00D60031">
      <w:pPr>
        <w:rPr>
          <w:sz w:val="22"/>
          <w:szCs w:val="22"/>
          <w:lang w:eastAsia="zh-CN"/>
        </w:rPr>
      </w:pPr>
    </w:p>
    <w:p w14:paraId="5E804C51" w14:textId="77777777" w:rsidR="00D60031" w:rsidRPr="00F35CA3" w:rsidRDefault="00D60031" w:rsidP="00D60031">
      <w:pPr>
        <w:pStyle w:val="BodyTextIndent"/>
        <w:ind w:left="0" w:firstLine="0"/>
        <w:jc w:val="both"/>
        <w:rPr>
          <w:i/>
          <w:sz w:val="22"/>
          <w:szCs w:val="22"/>
          <w:u w:val="single"/>
        </w:rPr>
      </w:pPr>
      <w:r w:rsidRPr="00F35CA3">
        <w:rPr>
          <w:i/>
          <w:sz w:val="22"/>
          <w:szCs w:val="22"/>
          <w:u w:val="single"/>
        </w:rPr>
        <w:t>Summary:</w:t>
      </w:r>
    </w:p>
    <w:p w14:paraId="7AFC9AC3" w14:textId="77777777" w:rsidR="00D60031" w:rsidRPr="004F5FAD" w:rsidRDefault="00D60031" w:rsidP="00D60031">
      <w:pPr>
        <w:pStyle w:val="BodyTextIndent"/>
        <w:ind w:left="0" w:firstLine="0"/>
        <w:jc w:val="both"/>
        <w:rPr>
          <w:sz w:val="22"/>
          <w:szCs w:val="22"/>
        </w:rPr>
      </w:pPr>
      <w:r>
        <w:rPr>
          <w:bCs/>
          <w:sz w:val="22"/>
          <w:szCs w:val="22"/>
        </w:rPr>
        <w:t>On March 16, 2024, the Working Group exposed revisions</w:t>
      </w:r>
      <w:r w:rsidRPr="004F5FAD" w:rsidDel="006A67CF">
        <w:rPr>
          <w:sz w:val="22"/>
          <w:szCs w:val="22"/>
        </w:rPr>
        <w:t xml:space="preserve"> </w:t>
      </w:r>
      <w:r w:rsidRPr="004F5FAD">
        <w:rPr>
          <w:sz w:val="22"/>
          <w:szCs w:val="22"/>
        </w:rPr>
        <w:t>to incorporate consistency revisions for residual tranches and residual security interests. Over the last couple of years, a variety of revisions have been incorporated for residual interests. These began with revisions to clarify the reporting on Schedule BA (instead of Schedule D-1) along with the residual definition and guidance within each investment SSAP to highlight that residuals shall be captured on Schedule BA. Although these revisions were necessary to immediately address the reporting of residuals, the discussion that accompanied these revisions</w:t>
      </w:r>
      <w:r>
        <w:rPr>
          <w:sz w:val="22"/>
          <w:szCs w:val="22"/>
        </w:rPr>
        <w:t xml:space="preserve"> </w:t>
      </w:r>
      <w:r w:rsidRPr="004F5FAD">
        <w:rPr>
          <w:sz w:val="22"/>
          <w:szCs w:val="22"/>
        </w:rPr>
        <w:t xml:space="preserve">have noted that conforming revisions would be needed coinciding with the effective date </w:t>
      </w:r>
      <w:r>
        <w:rPr>
          <w:sz w:val="22"/>
          <w:szCs w:val="22"/>
        </w:rPr>
        <w:t>of the</w:t>
      </w:r>
      <w:r w:rsidRPr="004F5FAD">
        <w:rPr>
          <w:sz w:val="22"/>
          <w:szCs w:val="22"/>
        </w:rPr>
        <w:t xml:space="preserve"> principles-based bond definition guidance to have consistency of guidance location, terminology and definitions. </w:t>
      </w:r>
    </w:p>
    <w:p w14:paraId="47CA14CA" w14:textId="77777777" w:rsidR="00D60031" w:rsidRPr="004F5FAD" w:rsidRDefault="00D60031" w:rsidP="00D60031">
      <w:pPr>
        <w:pStyle w:val="BodyTextIndent"/>
        <w:ind w:left="0"/>
        <w:jc w:val="both"/>
        <w:rPr>
          <w:sz w:val="22"/>
          <w:szCs w:val="22"/>
        </w:rPr>
      </w:pPr>
    </w:p>
    <w:p w14:paraId="2E8C5D3B" w14:textId="77777777" w:rsidR="00D60031" w:rsidRPr="004F5FAD" w:rsidRDefault="00D60031" w:rsidP="00D60031">
      <w:pPr>
        <w:pStyle w:val="BodyTextIndent"/>
        <w:ind w:left="0" w:firstLine="0"/>
        <w:jc w:val="both"/>
        <w:rPr>
          <w:sz w:val="22"/>
          <w:szCs w:val="22"/>
        </w:rPr>
      </w:pPr>
      <w:r w:rsidRPr="004F5FAD">
        <w:rPr>
          <w:sz w:val="22"/>
          <w:szCs w:val="22"/>
        </w:rPr>
        <w:t xml:space="preserve">With the revisions to </w:t>
      </w:r>
      <w:r w:rsidRPr="004F5FAD">
        <w:rPr>
          <w:i/>
          <w:iCs/>
          <w:sz w:val="22"/>
          <w:szCs w:val="22"/>
        </w:rPr>
        <w:t>SSAP No. 21R—Other Admitted Assets</w:t>
      </w:r>
      <w:r w:rsidRPr="004F5FAD">
        <w:rPr>
          <w:sz w:val="22"/>
          <w:szCs w:val="22"/>
        </w:rPr>
        <w:t xml:space="preserve"> to provide the accounting and reporting for residuals, all residuals, regardless of investment structure, shall follow the guidance detailed in SSAP No. 21R and be reported on Schedule BA.</w:t>
      </w:r>
    </w:p>
    <w:p w14:paraId="59E15DB9" w14:textId="77777777" w:rsidR="00D60031" w:rsidRPr="004F5FAD" w:rsidRDefault="00D60031" w:rsidP="00D60031">
      <w:pPr>
        <w:pStyle w:val="BodyTextIndent"/>
        <w:ind w:left="0"/>
        <w:jc w:val="both"/>
        <w:rPr>
          <w:sz w:val="22"/>
          <w:szCs w:val="22"/>
        </w:rPr>
      </w:pPr>
    </w:p>
    <w:p w14:paraId="35D57260" w14:textId="77777777" w:rsidR="00D60031" w:rsidRPr="004F5FAD" w:rsidRDefault="00D60031" w:rsidP="00D60031">
      <w:pPr>
        <w:pStyle w:val="BodyText2"/>
        <w:jc w:val="both"/>
        <w:rPr>
          <w:b/>
          <w:sz w:val="22"/>
          <w:szCs w:val="22"/>
        </w:rPr>
      </w:pPr>
      <w:r w:rsidRPr="004F5FAD">
        <w:rPr>
          <w:sz w:val="22"/>
          <w:szCs w:val="22"/>
        </w:rPr>
        <w:t xml:space="preserve">To ensure consistency in definitions and guidance, this agenda item proposes to centralize </w:t>
      </w:r>
      <w:r>
        <w:rPr>
          <w:sz w:val="22"/>
          <w:szCs w:val="22"/>
        </w:rPr>
        <w:t>residual</w:t>
      </w:r>
      <w:r w:rsidRPr="004F5FAD">
        <w:rPr>
          <w:sz w:val="22"/>
          <w:szCs w:val="22"/>
        </w:rPr>
        <w:t xml:space="preserve"> guidance </w:t>
      </w:r>
      <w:r>
        <w:rPr>
          <w:sz w:val="22"/>
          <w:szCs w:val="22"/>
        </w:rPr>
        <w:t>with</w:t>
      </w:r>
      <w:r w:rsidRPr="004F5FAD">
        <w:rPr>
          <w:sz w:val="22"/>
          <w:szCs w:val="22"/>
        </w:rPr>
        <w:t xml:space="preserve">in SSAP No. 21R and use a consistent approach in the other investment SSAPs to exclude residuals from </w:t>
      </w:r>
      <w:r>
        <w:rPr>
          <w:sz w:val="22"/>
          <w:szCs w:val="22"/>
        </w:rPr>
        <w:t xml:space="preserve">their </w:t>
      </w:r>
      <w:r w:rsidRPr="004F5FAD">
        <w:rPr>
          <w:sz w:val="22"/>
          <w:szCs w:val="22"/>
        </w:rPr>
        <w:t xml:space="preserve">scope and direct </w:t>
      </w:r>
      <w:r>
        <w:rPr>
          <w:sz w:val="22"/>
          <w:szCs w:val="22"/>
        </w:rPr>
        <w:t>companies</w:t>
      </w:r>
      <w:r w:rsidRPr="004F5FAD">
        <w:rPr>
          <w:sz w:val="22"/>
          <w:szCs w:val="22"/>
        </w:rPr>
        <w:t xml:space="preserve"> to SSAP No. 21R.</w:t>
      </w:r>
    </w:p>
    <w:p w14:paraId="5891A37E" w14:textId="77777777" w:rsidR="00D60031" w:rsidRPr="00AE20A6" w:rsidRDefault="00D60031" w:rsidP="00D60031">
      <w:pPr>
        <w:pStyle w:val="BodyTextIndent"/>
        <w:ind w:left="0" w:firstLine="0"/>
        <w:jc w:val="both"/>
        <w:rPr>
          <w:b/>
          <w:bCs/>
          <w:sz w:val="22"/>
          <w:szCs w:val="22"/>
        </w:rPr>
      </w:pPr>
    </w:p>
    <w:p w14:paraId="6639F1B6" w14:textId="77777777" w:rsidR="00D60031" w:rsidRPr="004F668E" w:rsidRDefault="00D60031" w:rsidP="00D60031">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0D592C07" w14:textId="77777777" w:rsidR="00D60031" w:rsidRPr="00534E7F" w:rsidRDefault="00D60031" w:rsidP="00D60031">
      <w:pPr>
        <w:jc w:val="both"/>
        <w:rPr>
          <w:sz w:val="22"/>
          <w:szCs w:val="22"/>
        </w:rPr>
      </w:pPr>
      <w:r w:rsidRPr="00534E7F">
        <w:rPr>
          <w:sz w:val="22"/>
          <w:szCs w:val="22"/>
        </w:rPr>
        <w:t>Interested parties support the proposed changes.</w:t>
      </w:r>
    </w:p>
    <w:p w14:paraId="30FABF3E" w14:textId="77777777" w:rsidR="00D60031" w:rsidRPr="00F26FE2" w:rsidRDefault="00D60031" w:rsidP="00D60031">
      <w:pPr>
        <w:widowControl w:val="0"/>
        <w:jc w:val="both"/>
        <w:rPr>
          <w:sz w:val="22"/>
          <w:szCs w:val="22"/>
          <w:highlight w:val="yellow"/>
        </w:rPr>
      </w:pPr>
    </w:p>
    <w:p w14:paraId="1E8777EE" w14:textId="77777777" w:rsidR="00D60031" w:rsidRPr="00F35CA3" w:rsidRDefault="00D60031" w:rsidP="00D60031">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4E10A719" w14:textId="77777777" w:rsidR="00D60031" w:rsidRDefault="00D60031" w:rsidP="00D60031">
      <w:pPr>
        <w:pStyle w:val="BodyText2"/>
        <w:jc w:val="both"/>
        <w:rPr>
          <w:b/>
          <w:bCs/>
          <w:sz w:val="22"/>
          <w:szCs w:val="22"/>
        </w:rPr>
      </w:pPr>
      <w:r w:rsidRPr="006F0145">
        <w:rPr>
          <w:b/>
          <w:bCs/>
          <w:sz w:val="22"/>
          <w:szCs w:val="22"/>
        </w:rPr>
        <w:t>NAIC staff recommend that the Working Group adopt the exposed</w:t>
      </w:r>
      <w:r w:rsidRPr="006F0145" w:rsidDel="0021214B">
        <w:rPr>
          <w:b/>
          <w:bCs/>
          <w:sz w:val="22"/>
          <w:szCs w:val="22"/>
        </w:rPr>
        <w:t xml:space="preserve"> </w:t>
      </w:r>
      <w:r w:rsidRPr="006F0145">
        <w:rPr>
          <w:b/>
          <w:bCs/>
          <w:sz w:val="22"/>
          <w:szCs w:val="22"/>
        </w:rPr>
        <w:t>revisions</w:t>
      </w:r>
      <w:r>
        <w:rPr>
          <w:b/>
          <w:bCs/>
          <w:sz w:val="22"/>
          <w:szCs w:val="22"/>
        </w:rPr>
        <w:t>, to be effective January 1, 2025. These changes</w:t>
      </w:r>
      <w:r w:rsidRPr="006F0145">
        <w:rPr>
          <w:b/>
          <w:bCs/>
          <w:sz w:val="22"/>
          <w:szCs w:val="22"/>
        </w:rPr>
        <w:t xml:space="preserve"> incorporate consistency revisions for residuals so that all SSAPs refer to SSAP No. 21R for the formal definition and accounting and reporting guidance. This adoption also includes revisions to </w:t>
      </w:r>
      <w:r w:rsidRPr="006F0145">
        <w:rPr>
          <w:b/>
          <w:bCs/>
          <w:i/>
          <w:iCs/>
          <w:sz w:val="22"/>
          <w:szCs w:val="22"/>
        </w:rPr>
        <w:t xml:space="preserve">SSAP No. 26R—Bonds </w:t>
      </w:r>
      <w:r w:rsidRPr="006F0145">
        <w:rPr>
          <w:b/>
          <w:bCs/>
          <w:sz w:val="22"/>
          <w:szCs w:val="22"/>
        </w:rPr>
        <w:t xml:space="preserve">(Effective 2025), </w:t>
      </w:r>
      <w:r w:rsidRPr="006F0145">
        <w:rPr>
          <w:b/>
          <w:bCs/>
          <w:i/>
          <w:iCs/>
          <w:sz w:val="22"/>
          <w:szCs w:val="22"/>
        </w:rPr>
        <w:t>SSAP No. 30R—Unaffiliated Common Stock</w:t>
      </w:r>
      <w:r w:rsidRPr="006F0145">
        <w:rPr>
          <w:b/>
          <w:bCs/>
          <w:sz w:val="22"/>
          <w:szCs w:val="22"/>
        </w:rPr>
        <w:t xml:space="preserve">, </w:t>
      </w:r>
      <w:r w:rsidRPr="006F0145">
        <w:rPr>
          <w:b/>
          <w:bCs/>
          <w:i/>
          <w:iCs/>
          <w:sz w:val="22"/>
          <w:szCs w:val="22"/>
        </w:rPr>
        <w:t>SSAP No. 32R—Preferred Stock</w:t>
      </w:r>
      <w:r w:rsidRPr="006F0145">
        <w:rPr>
          <w:b/>
          <w:bCs/>
          <w:sz w:val="22"/>
          <w:szCs w:val="22"/>
        </w:rPr>
        <w:t xml:space="preserve">, </w:t>
      </w:r>
      <w:r w:rsidRPr="006F0145">
        <w:rPr>
          <w:b/>
          <w:bCs/>
          <w:i/>
          <w:iCs/>
          <w:sz w:val="22"/>
          <w:szCs w:val="22"/>
        </w:rPr>
        <w:t>SSAP No. 43R—Asset-Backed Securities</w:t>
      </w:r>
      <w:r w:rsidRPr="006F0145">
        <w:rPr>
          <w:b/>
          <w:bCs/>
          <w:sz w:val="22"/>
          <w:szCs w:val="22"/>
        </w:rPr>
        <w:t xml:space="preserve"> (Effective 2025), and </w:t>
      </w:r>
      <w:r w:rsidRPr="006F0145">
        <w:rPr>
          <w:b/>
          <w:bCs/>
          <w:i/>
          <w:iCs/>
          <w:sz w:val="22"/>
          <w:szCs w:val="22"/>
        </w:rPr>
        <w:t>SSAP No. 48—Joint Ventures, Partnerships and Limited Liability Companies</w:t>
      </w:r>
      <w:r w:rsidRPr="006F0145">
        <w:rPr>
          <w:b/>
          <w:bCs/>
          <w:sz w:val="22"/>
          <w:szCs w:val="22"/>
        </w:rPr>
        <w:t>.</w:t>
      </w:r>
      <w:r>
        <w:rPr>
          <w:b/>
          <w:bCs/>
          <w:sz w:val="22"/>
          <w:szCs w:val="22"/>
        </w:rPr>
        <w:t xml:space="preserve"> The effective date of January 1, 2025, is necessary to mirror the effective date of the SSAP No. 21 guidance. </w:t>
      </w:r>
    </w:p>
    <w:p w14:paraId="16D1FEA6" w14:textId="77777777" w:rsidR="00D60031" w:rsidRDefault="00D60031" w:rsidP="00D60031">
      <w:pPr>
        <w:pStyle w:val="BodyText2"/>
        <w:jc w:val="both"/>
        <w:rPr>
          <w:b/>
          <w:bCs/>
          <w:sz w:val="22"/>
          <w:szCs w:val="22"/>
        </w:rPr>
      </w:pPr>
    </w:p>
    <w:p w14:paraId="128325A8" w14:textId="77777777" w:rsidR="007573B6" w:rsidRDefault="007573B6" w:rsidP="00D60031">
      <w:pPr>
        <w:pStyle w:val="BodyText2"/>
        <w:jc w:val="both"/>
        <w:rPr>
          <w:b/>
          <w:bCs/>
          <w:sz w:val="22"/>
          <w:szCs w:val="22"/>
        </w:rPr>
      </w:pPr>
    </w:p>
    <w:p w14:paraId="0C2F8821" w14:textId="77777777" w:rsidR="007573B6" w:rsidRDefault="007573B6" w:rsidP="00D60031">
      <w:pPr>
        <w:pStyle w:val="BodyText2"/>
        <w:jc w:val="both"/>
        <w:rPr>
          <w:b/>
          <w:bCs/>
          <w:sz w:val="22"/>
          <w:szCs w:val="22"/>
        </w:rPr>
      </w:pPr>
    </w:p>
    <w:p w14:paraId="2E9FECD6" w14:textId="77777777" w:rsidR="007573B6" w:rsidRDefault="007573B6" w:rsidP="00D60031">
      <w:pPr>
        <w:pStyle w:val="BodyText2"/>
        <w:jc w:val="both"/>
        <w:rPr>
          <w:b/>
          <w:bCs/>
          <w:sz w:val="22"/>
          <w:szCs w:val="22"/>
        </w:rPr>
      </w:pPr>
    </w:p>
    <w:p w14:paraId="649622A5" w14:textId="77777777" w:rsidR="007573B6" w:rsidRDefault="007573B6" w:rsidP="00D60031">
      <w:pPr>
        <w:pStyle w:val="BodyText2"/>
        <w:jc w:val="both"/>
        <w:rPr>
          <w:b/>
          <w:bCs/>
          <w:sz w:val="22"/>
          <w:szCs w:val="22"/>
        </w:rPr>
      </w:pPr>
    </w:p>
    <w:p w14:paraId="3F49AD87" w14:textId="77777777" w:rsidR="007573B6" w:rsidRPr="004F5FAD" w:rsidRDefault="007573B6" w:rsidP="00D60031">
      <w:pPr>
        <w:pStyle w:val="BodyText2"/>
        <w:jc w:val="both"/>
        <w:rPr>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D60031" w:rsidRPr="00E469AA" w14:paraId="30D9D299"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1122EEC3" w14:textId="77777777" w:rsidR="00D60031" w:rsidRPr="00A10EF3" w:rsidRDefault="00D60031">
            <w:pPr>
              <w:widowControl w:val="0"/>
              <w:jc w:val="center"/>
              <w:rPr>
                <w:b/>
                <w:color w:val="FFFFFF"/>
                <w:sz w:val="22"/>
                <w:szCs w:val="22"/>
              </w:rPr>
            </w:pPr>
            <w:r w:rsidRPr="00A10EF3">
              <w:rPr>
                <w:b/>
                <w:color w:val="000000"/>
                <w:sz w:val="22"/>
                <w:szCs w:val="22"/>
              </w:rPr>
              <w:lastRenderedPageBreak/>
              <w:br w:type="page"/>
            </w:r>
          </w:p>
          <w:p w14:paraId="042E7B1F" w14:textId="77777777" w:rsidR="00D60031" w:rsidRPr="00A10EF3" w:rsidRDefault="00D60031">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0636044B" w14:textId="77777777" w:rsidR="00D60031" w:rsidRPr="00A10EF3" w:rsidRDefault="00D60031">
            <w:pPr>
              <w:widowControl w:val="0"/>
              <w:jc w:val="center"/>
              <w:rPr>
                <w:b/>
                <w:color w:val="FFFFFF"/>
                <w:sz w:val="22"/>
                <w:szCs w:val="22"/>
              </w:rPr>
            </w:pPr>
          </w:p>
          <w:p w14:paraId="614F7547" w14:textId="77777777" w:rsidR="00D60031" w:rsidRPr="00A10EF3" w:rsidRDefault="00D60031">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053224C" w14:textId="77777777" w:rsidR="00D60031" w:rsidRPr="00A10EF3" w:rsidRDefault="00D60031">
            <w:pPr>
              <w:widowControl w:val="0"/>
              <w:jc w:val="center"/>
              <w:rPr>
                <w:b/>
                <w:color w:val="FFFFFF"/>
                <w:sz w:val="22"/>
                <w:szCs w:val="22"/>
              </w:rPr>
            </w:pPr>
          </w:p>
          <w:p w14:paraId="5057A0F7" w14:textId="77777777" w:rsidR="00D60031" w:rsidRPr="00A10EF3" w:rsidRDefault="00D60031">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4CC6F806" w14:textId="77777777" w:rsidR="00D60031" w:rsidRPr="00A10EF3" w:rsidRDefault="00D60031">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0825E549" w14:textId="77777777" w:rsidR="00D60031" w:rsidRPr="00A10EF3" w:rsidRDefault="00D60031">
            <w:pPr>
              <w:widowControl w:val="0"/>
              <w:jc w:val="center"/>
              <w:rPr>
                <w:b/>
                <w:color w:val="FFFFFF"/>
                <w:sz w:val="22"/>
                <w:szCs w:val="22"/>
              </w:rPr>
            </w:pPr>
            <w:r w:rsidRPr="00A10EF3">
              <w:rPr>
                <w:b/>
                <w:sz w:val="22"/>
                <w:szCs w:val="22"/>
              </w:rPr>
              <w:t>Comment Letter Page Number</w:t>
            </w:r>
          </w:p>
        </w:tc>
      </w:tr>
      <w:tr w:rsidR="00D60031" w:rsidRPr="00E469AA" w14:paraId="0913B9CA" w14:textId="77777777">
        <w:trPr>
          <w:trHeight w:val="800"/>
        </w:trPr>
        <w:tc>
          <w:tcPr>
            <w:tcW w:w="1615" w:type="dxa"/>
            <w:tcBorders>
              <w:top w:val="single" w:sz="4" w:space="0" w:color="FFFFFF"/>
            </w:tcBorders>
            <w:shd w:val="clear" w:color="auto" w:fill="F2F2F2"/>
            <w:vAlign w:val="center"/>
          </w:tcPr>
          <w:p w14:paraId="2F711073" w14:textId="77777777" w:rsidR="00D60031" w:rsidRPr="009F2EC6" w:rsidRDefault="00D60031">
            <w:pPr>
              <w:widowControl w:val="0"/>
              <w:jc w:val="center"/>
              <w:rPr>
                <w:b/>
                <w:sz w:val="22"/>
                <w:szCs w:val="22"/>
              </w:rPr>
            </w:pPr>
            <w:r w:rsidRPr="00693F6E">
              <w:rPr>
                <w:b/>
                <w:sz w:val="22"/>
                <w:szCs w:val="22"/>
              </w:rPr>
              <w:t>202</w:t>
            </w:r>
            <w:r>
              <w:rPr>
                <w:b/>
                <w:sz w:val="22"/>
                <w:szCs w:val="22"/>
              </w:rPr>
              <w:t>4-09</w:t>
            </w:r>
          </w:p>
          <w:p w14:paraId="1F90CF97" w14:textId="77777777" w:rsidR="00D60031" w:rsidRPr="009F2EC6" w:rsidRDefault="00D60031">
            <w:pPr>
              <w:widowControl w:val="0"/>
              <w:jc w:val="center"/>
              <w:rPr>
                <w:b/>
                <w:sz w:val="22"/>
                <w:szCs w:val="22"/>
              </w:rPr>
            </w:pPr>
            <w:r w:rsidRPr="009F2EC6">
              <w:rPr>
                <w:b/>
                <w:sz w:val="22"/>
                <w:szCs w:val="22"/>
              </w:rPr>
              <w:t>(</w:t>
            </w:r>
            <w:r>
              <w:rPr>
                <w:b/>
                <w:sz w:val="22"/>
                <w:szCs w:val="22"/>
              </w:rPr>
              <w:t>Julie</w:t>
            </w:r>
            <w:r w:rsidRPr="009F2EC6">
              <w:rPr>
                <w:b/>
                <w:sz w:val="22"/>
                <w:szCs w:val="22"/>
              </w:rPr>
              <w:t>)</w:t>
            </w:r>
          </w:p>
        </w:tc>
        <w:tc>
          <w:tcPr>
            <w:tcW w:w="3198" w:type="dxa"/>
            <w:tcBorders>
              <w:top w:val="single" w:sz="4" w:space="0" w:color="FFFFFF"/>
            </w:tcBorders>
            <w:shd w:val="clear" w:color="auto" w:fill="F2F2F2"/>
            <w:vAlign w:val="center"/>
          </w:tcPr>
          <w:p w14:paraId="11789618" w14:textId="77777777" w:rsidR="00D60031" w:rsidRPr="009F2EC6" w:rsidRDefault="00D60031">
            <w:pPr>
              <w:pStyle w:val="Heading2"/>
              <w:rPr>
                <w:sz w:val="22"/>
                <w:szCs w:val="22"/>
              </w:rPr>
            </w:pPr>
            <w:r w:rsidRPr="00441CB2">
              <w:rPr>
                <w:sz w:val="22"/>
                <w:szCs w:val="22"/>
              </w:rPr>
              <w:t>SSAP No. 2R – Clarification</w:t>
            </w:r>
          </w:p>
        </w:tc>
        <w:tc>
          <w:tcPr>
            <w:tcW w:w="2112" w:type="dxa"/>
            <w:tcBorders>
              <w:top w:val="single" w:sz="4" w:space="0" w:color="FFFFFF"/>
            </w:tcBorders>
            <w:shd w:val="clear" w:color="auto" w:fill="F2F2F2"/>
            <w:vAlign w:val="center"/>
          </w:tcPr>
          <w:p w14:paraId="5A22E013" w14:textId="345F3CF5" w:rsidR="00D60031" w:rsidRPr="00E469AA" w:rsidRDefault="00726734">
            <w:pPr>
              <w:widowControl w:val="0"/>
              <w:jc w:val="center"/>
              <w:rPr>
                <w:b/>
                <w:sz w:val="22"/>
                <w:szCs w:val="22"/>
                <w:highlight w:val="yellow"/>
              </w:rPr>
            </w:pPr>
            <w:r>
              <w:rPr>
                <w:b/>
                <w:sz w:val="22"/>
                <w:szCs w:val="22"/>
              </w:rPr>
              <w:t>7</w:t>
            </w:r>
            <w:r w:rsidR="00D60031" w:rsidRPr="003C2895">
              <w:rPr>
                <w:b/>
                <w:sz w:val="22"/>
                <w:szCs w:val="22"/>
              </w:rPr>
              <w:t xml:space="preserve"> – Agenda item </w:t>
            </w:r>
          </w:p>
        </w:tc>
        <w:tc>
          <w:tcPr>
            <w:tcW w:w="1710" w:type="dxa"/>
            <w:tcBorders>
              <w:top w:val="single" w:sz="4" w:space="0" w:color="FFFFFF"/>
            </w:tcBorders>
            <w:shd w:val="clear" w:color="auto" w:fill="F2F2F2"/>
            <w:vAlign w:val="center"/>
          </w:tcPr>
          <w:p w14:paraId="06FB0C14" w14:textId="77777777" w:rsidR="00D60031" w:rsidRPr="00E469AA" w:rsidRDefault="00D60031">
            <w:pPr>
              <w:widowControl w:val="0"/>
              <w:jc w:val="center"/>
              <w:rPr>
                <w:b/>
                <w:sz w:val="22"/>
                <w:szCs w:val="22"/>
                <w:highlight w:val="yellow"/>
              </w:rPr>
            </w:pPr>
            <w:r w:rsidRPr="009F540C">
              <w:rPr>
                <w:b/>
                <w:sz w:val="22"/>
                <w:szCs w:val="22"/>
              </w:rPr>
              <w:t>No Comments</w:t>
            </w:r>
          </w:p>
        </w:tc>
        <w:tc>
          <w:tcPr>
            <w:tcW w:w="1440" w:type="dxa"/>
            <w:tcBorders>
              <w:top w:val="single" w:sz="4" w:space="0" w:color="FFFFFF"/>
            </w:tcBorders>
            <w:shd w:val="clear" w:color="auto" w:fill="F2F2F2"/>
            <w:vAlign w:val="center"/>
          </w:tcPr>
          <w:p w14:paraId="680B0034" w14:textId="77777777" w:rsidR="00D60031" w:rsidRPr="00E469AA" w:rsidRDefault="00D60031">
            <w:pPr>
              <w:widowControl w:val="0"/>
              <w:jc w:val="center"/>
              <w:rPr>
                <w:b/>
                <w:sz w:val="22"/>
                <w:szCs w:val="22"/>
                <w:highlight w:val="yellow"/>
              </w:rPr>
            </w:pPr>
            <w:r w:rsidRPr="00C065A3">
              <w:rPr>
                <w:b/>
                <w:sz w:val="22"/>
                <w:szCs w:val="22"/>
              </w:rPr>
              <w:t>IP</w:t>
            </w:r>
            <w:r w:rsidRPr="00D85668">
              <w:rPr>
                <w:b/>
                <w:sz w:val="22"/>
                <w:szCs w:val="22"/>
              </w:rPr>
              <w:t xml:space="preserve"> – </w:t>
            </w:r>
            <w:r w:rsidRPr="002A5933">
              <w:rPr>
                <w:b/>
                <w:sz w:val="22"/>
                <w:szCs w:val="22"/>
              </w:rPr>
              <w:t>17</w:t>
            </w:r>
          </w:p>
        </w:tc>
      </w:tr>
    </w:tbl>
    <w:p w14:paraId="54CB2744" w14:textId="77777777" w:rsidR="00D60031" w:rsidRPr="000D5BED" w:rsidRDefault="00D60031" w:rsidP="00D60031">
      <w:pPr>
        <w:rPr>
          <w:sz w:val="22"/>
          <w:szCs w:val="22"/>
          <w:lang w:eastAsia="zh-CN"/>
        </w:rPr>
      </w:pPr>
    </w:p>
    <w:p w14:paraId="10AE2DFA" w14:textId="77777777" w:rsidR="00D60031" w:rsidRPr="00F35CA3" w:rsidRDefault="00D60031" w:rsidP="00D60031">
      <w:pPr>
        <w:pStyle w:val="BodyTextIndent"/>
        <w:ind w:left="0" w:firstLine="0"/>
        <w:jc w:val="both"/>
        <w:rPr>
          <w:i/>
          <w:sz w:val="22"/>
          <w:szCs w:val="22"/>
          <w:u w:val="single"/>
        </w:rPr>
      </w:pPr>
      <w:r w:rsidRPr="00F35CA3">
        <w:rPr>
          <w:i/>
          <w:sz w:val="22"/>
          <w:szCs w:val="22"/>
          <w:u w:val="single"/>
        </w:rPr>
        <w:t>Summary:</w:t>
      </w:r>
    </w:p>
    <w:p w14:paraId="0526943C" w14:textId="77777777" w:rsidR="00D60031" w:rsidRDefault="00D60031" w:rsidP="00D60031">
      <w:pPr>
        <w:pStyle w:val="BodyTextIndent"/>
        <w:ind w:left="0" w:firstLine="0"/>
        <w:jc w:val="both"/>
        <w:rPr>
          <w:sz w:val="22"/>
          <w:szCs w:val="22"/>
        </w:rPr>
      </w:pPr>
      <w:r>
        <w:rPr>
          <w:bCs/>
          <w:sz w:val="22"/>
          <w:szCs w:val="22"/>
        </w:rPr>
        <w:t>On March 16, 2024, the Working Group exposed revisions to</w:t>
      </w:r>
      <w:r w:rsidRPr="00E509BF">
        <w:rPr>
          <w:sz w:val="22"/>
          <w:szCs w:val="22"/>
        </w:rPr>
        <w:t xml:space="preserve"> </w:t>
      </w:r>
      <w:r w:rsidRPr="00E509BF">
        <w:rPr>
          <w:i/>
          <w:iCs/>
          <w:sz w:val="22"/>
          <w:szCs w:val="22"/>
        </w:rPr>
        <w:t>SSAP No. 2R—Cash, Cash Equivalents, Drafts and Short-Term Investments</w:t>
      </w:r>
      <w:r>
        <w:rPr>
          <w:sz w:val="22"/>
          <w:szCs w:val="22"/>
        </w:rPr>
        <w:t>.</w:t>
      </w:r>
      <w:r w:rsidRPr="00E509BF">
        <w:rPr>
          <w:sz w:val="22"/>
          <w:szCs w:val="22"/>
        </w:rPr>
        <w:t xml:space="preserve"> This agenda item has been developed to update the guidance in </w:t>
      </w:r>
      <w:r w:rsidRPr="009969A8">
        <w:rPr>
          <w:sz w:val="22"/>
          <w:szCs w:val="22"/>
        </w:rPr>
        <w:t>SSAP No. 2R</w:t>
      </w:r>
      <w:r w:rsidRPr="00E509BF">
        <w:rPr>
          <w:sz w:val="22"/>
          <w:szCs w:val="22"/>
        </w:rPr>
        <w:t xml:space="preserve"> to remove a lingering reference to items that have been removed from scope pursuant to the bond project (asset-backed securities) or from agenda item 2023-17 (mortgage loans and Schedule BA assets). The edits are focused on the guidance that addresses ‘rolling’ cash equivalents and short-term investments in which there is a continued reference </w:t>
      </w:r>
      <w:r w:rsidRPr="28B02CCC">
        <w:rPr>
          <w:sz w:val="22"/>
          <w:szCs w:val="22"/>
        </w:rPr>
        <w:t>to</w:t>
      </w:r>
      <w:r w:rsidRPr="00E509BF">
        <w:rPr>
          <w:sz w:val="22"/>
          <w:szCs w:val="22"/>
        </w:rPr>
        <w:t xml:space="preserve"> </w:t>
      </w:r>
      <w:r w:rsidRPr="00E509BF">
        <w:rPr>
          <w:i/>
          <w:iCs/>
          <w:sz w:val="22"/>
          <w:szCs w:val="22"/>
        </w:rPr>
        <w:t>SSAP No. 43R—Asset-Backed Securities</w:t>
      </w:r>
      <w:r w:rsidRPr="00E509BF">
        <w:rPr>
          <w:sz w:val="22"/>
          <w:szCs w:val="22"/>
        </w:rPr>
        <w:t xml:space="preserve"> investments and ‘other Invested assets.’ This guidance has been revised to only reflect items in scope of SSAP No. 2R.</w:t>
      </w:r>
    </w:p>
    <w:p w14:paraId="34116F0E" w14:textId="77777777" w:rsidR="00D60031" w:rsidRPr="00AE20A6" w:rsidRDefault="00D60031" w:rsidP="00D60031">
      <w:pPr>
        <w:pStyle w:val="BodyTextIndent"/>
        <w:ind w:left="0" w:firstLine="0"/>
        <w:jc w:val="both"/>
        <w:rPr>
          <w:b/>
          <w:bCs/>
          <w:sz w:val="22"/>
          <w:szCs w:val="22"/>
        </w:rPr>
      </w:pPr>
    </w:p>
    <w:p w14:paraId="1BDE3AD7" w14:textId="77777777" w:rsidR="00D60031" w:rsidRPr="004F668E" w:rsidRDefault="00D60031" w:rsidP="00D60031">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3783F9E9" w14:textId="77777777" w:rsidR="00D60031" w:rsidRDefault="00D60031" w:rsidP="00D60031">
      <w:pPr>
        <w:widowControl w:val="0"/>
        <w:jc w:val="both"/>
        <w:rPr>
          <w:sz w:val="22"/>
          <w:szCs w:val="22"/>
        </w:rPr>
      </w:pPr>
      <w:r w:rsidRPr="00427CB8">
        <w:rPr>
          <w:sz w:val="22"/>
          <w:szCs w:val="22"/>
        </w:rPr>
        <w:t>Interested parties have no comments on this item.</w:t>
      </w:r>
    </w:p>
    <w:p w14:paraId="5D173523" w14:textId="77777777" w:rsidR="00D60031" w:rsidRPr="00F26FE2" w:rsidRDefault="00D60031" w:rsidP="00D60031">
      <w:pPr>
        <w:widowControl w:val="0"/>
        <w:jc w:val="both"/>
        <w:rPr>
          <w:sz w:val="22"/>
          <w:szCs w:val="22"/>
          <w:highlight w:val="yellow"/>
        </w:rPr>
      </w:pPr>
    </w:p>
    <w:p w14:paraId="5E5E6338" w14:textId="77777777" w:rsidR="00D60031" w:rsidRPr="00F35CA3" w:rsidRDefault="00D60031" w:rsidP="00D60031">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7F540510" w14:textId="77777777" w:rsidR="00FC6511" w:rsidRDefault="00D60031" w:rsidP="00FC6511">
      <w:pPr>
        <w:jc w:val="both"/>
        <w:rPr>
          <w:b/>
          <w:color w:val="000000"/>
          <w:sz w:val="22"/>
          <w:szCs w:val="22"/>
        </w:rPr>
      </w:pPr>
      <w:r w:rsidRPr="003F23F2">
        <w:rPr>
          <w:b/>
          <w:color w:val="000000"/>
          <w:sz w:val="22"/>
          <w:szCs w:val="22"/>
        </w:rPr>
        <w:t>NAIC staff recommend that the Working Group adopt</w:t>
      </w:r>
      <w:r>
        <w:rPr>
          <w:b/>
          <w:color w:val="000000"/>
          <w:sz w:val="22"/>
          <w:szCs w:val="22"/>
        </w:rPr>
        <w:t xml:space="preserve"> the exposed</w:t>
      </w:r>
      <w:r w:rsidRPr="003F23F2">
        <w:rPr>
          <w:b/>
          <w:color w:val="000000"/>
          <w:sz w:val="22"/>
          <w:szCs w:val="22"/>
        </w:rPr>
        <w:t xml:space="preserve"> revisions to </w:t>
      </w:r>
      <w:r w:rsidRPr="003F23F2">
        <w:rPr>
          <w:b/>
          <w:i/>
          <w:color w:val="000000"/>
          <w:sz w:val="22"/>
          <w:szCs w:val="22"/>
        </w:rPr>
        <w:t>SSAP No. 2R—Cash, Cash Equivalents, Drafts and Short-Term Investments</w:t>
      </w:r>
      <w:r w:rsidRPr="003F23F2">
        <w:rPr>
          <w:b/>
          <w:color w:val="000000"/>
          <w:sz w:val="22"/>
          <w:szCs w:val="22"/>
        </w:rPr>
        <w:t xml:space="preserve"> to eliminate lingering references that imply that asset-backed securities, mortgage loans, or other Schedule BA items are permitted to be reported as cash equivalents or short-term investments</w:t>
      </w:r>
      <w:r w:rsidR="00FC6511">
        <w:rPr>
          <w:b/>
          <w:color w:val="000000"/>
          <w:sz w:val="22"/>
          <w:szCs w:val="22"/>
        </w:rPr>
        <w:t>.</w:t>
      </w:r>
    </w:p>
    <w:p w14:paraId="776F8043" w14:textId="77777777" w:rsidR="00FC6511" w:rsidRPr="00726734" w:rsidRDefault="00FC6511" w:rsidP="00726734">
      <w:pPr>
        <w:rPr>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FC6511" w:rsidRPr="00E469AA" w14:paraId="291DA9F2"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B987D82" w14:textId="77777777" w:rsidR="00FC6511" w:rsidRPr="00A10EF3" w:rsidRDefault="00FC6511">
            <w:pPr>
              <w:widowControl w:val="0"/>
              <w:jc w:val="center"/>
              <w:rPr>
                <w:b/>
                <w:color w:val="FFFFFF"/>
                <w:sz w:val="22"/>
                <w:szCs w:val="22"/>
              </w:rPr>
            </w:pPr>
            <w:r w:rsidRPr="00A10EF3">
              <w:rPr>
                <w:b/>
                <w:color w:val="000000"/>
                <w:sz w:val="22"/>
                <w:szCs w:val="22"/>
              </w:rPr>
              <w:br w:type="page"/>
            </w:r>
          </w:p>
          <w:p w14:paraId="74139EBE" w14:textId="77777777" w:rsidR="00FC6511" w:rsidRPr="00A10EF3" w:rsidRDefault="00FC6511">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FBDD9E8" w14:textId="77777777" w:rsidR="00FC6511" w:rsidRPr="00A10EF3" w:rsidRDefault="00FC6511">
            <w:pPr>
              <w:widowControl w:val="0"/>
              <w:jc w:val="center"/>
              <w:rPr>
                <w:b/>
                <w:color w:val="FFFFFF"/>
                <w:sz w:val="22"/>
                <w:szCs w:val="22"/>
              </w:rPr>
            </w:pPr>
          </w:p>
          <w:p w14:paraId="215D6EED" w14:textId="77777777" w:rsidR="00FC6511" w:rsidRPr="00A10EF3" w:rsidRDefault="00FC6511">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875452E" w14:textId="77777777" w:rsidR="00FC6511" w:rsidRPr="00A10EF3" w:rsidRDefault="00FC6511">
            <w:pPr>
              <w:widowControl w:val="0"/>
              <w:jc w:val="center"/>
              <w:rPr>
                <w:b/>
                <w:color w:val="FFFFFF"/>
                <w:sz w:val="22"/>
                <w:szCs w:val="22"/>
              </w:rPr>
            </w:pPr>
          </w:p>
          <w:p w14:paraId="65EBA956" w14:textId="77777777" w:rsidR="00FC6511" w:rsidRPr="00A10EF3" w:rsidRDefault="00FC6511">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1CCC27DA" w14:textId="77777777" w:rsidR="00FC6511" w:rsidRPr="00A10EF3" w:rsidRDefault="00FC6511">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5F21A757" w14:textId="77777777" w:rsidR="00FC6511" w:rsidRPr="00A10EF3" w:rsidRDefault="00FC6511">
            <w:pPr>
              <w:widowControl w:val="0"/>
              <w:jc w:val="center"/>
              <w:rPr>
                <w:b/>
                <w:color w:val="FFFFFF"/>
                <w:sz w:val="22"/>
                <w:szCs w:val="22"/>
              </w:rPr>
            </w:pPr>
            <w:r w:rsidRPr="00A10EF3">
              <w:rPr>
                <w:b/>
                <w:sz w:val="22"/>
                <w:szCs w:val="22"/>
              </w:rPr>
              <w:t>Comment Letter Page Number</w:t>
            </w:r>
          </w:p>
        </w:tc>
      </w:tr>
      <w:tr w:rsidR="00FC6511" w:rsidRPr="00E469AA" w14:paraId="6ECAF189" w14:textId="77777777">
        <w:trPr>
          <w:trHeight w:val="800"/>
        </w:trPr>
        <w:tc>
          <w:tcPr>
            <w:tcW w:w="1615" w:type="dxa"/>
            <w:tcBorders>
              <w:top w:val="single" w:sz="4" w:space="0" w:color="FFFFFF"/>
            </w:tcBorders>
            <w:shd w:val="clear" w:color="auto" w:fill="F2F2F2"/>
            <w:vAlign w:val="center"/>
          </w:tcPr>
          <w:p w14:paraId="720D6D9F" w14:textId="77777777" w:rsidR="00FC6511" w:rsidRPr="009F2EC6" w:rsidRDefault="00FC6511">
            <w:pPr>
              <w:widowControl w:val="0"/>
              <w:jc w:val="center"/>
              <w:rPr>
                <w:b/>
                <w:sz w:val="22"/>
                <w:szCs w:val="22"/>
              </w:rPr>
            </w:pPr>
            <w:r w:rsidRPr="00693F6E">
              <w:rPr>
                <w:b/>
                <w:sz w:val="22"/>
                <w:szCs w:val="22"/>
              </w:rPr>
              <w:t>202</w:t>
            </w:r>
            <w:r>
              <w:rPr>
                <w:b/>
                <w:sz w:val="22"/>
                <w:szCs w:val="22"/>
              </w:rPr>
              <w:t>4-14EP</w:t>
            </w:r>
          </w:p>
          <w:p w14:paraId="08335C42" w14:textId="77777777" w:rsidR="00FC6511" w:rsidRPr="009F2EC6" w:rsidRDefault="00FC6511">
            <w:pPr>
              <w:widowControl w:val="0"/>
              <w:jc w:val="center"/>
              <w:rPr>
                <w:b/>
                <w:sz w:val="22"/>
                <w:szCs w:val="22"/>
              </w:rPr>
            </w:pPr>
            <w:r w:rsidRPr="009F2EC6">
              <w:rPr>
                <w:b/>
                <w:sz w:val="22"/>
                <w:szCs w:val="22"/>
              </w:rPr>
              <w:t>(</w:t>
            </w:r>
            <w:r>
              <w:rPr>
                <w:b/>
                <w:sz w:val="22"/>
                <w:szCs w:val="22"/>
              </w:rPr>
              <w:t>Jason/Jake</w:t>
            </w:r>
            <w:r w:rsidRPr="009F2EC6">
              <w:rPr>
                <w:b/>
                <w:sz w:val="22"/>
                <w:szCs w:val="22"/>
              </w:rPr>
              <w:t>)</w:t>
            </w:r>
          </w:p>
        </w:tc>
        <w:tc>
          <w:tcPr>
            <w:tcW w:w="3198" w:type="dxa"/>
            <w:tcBorders>
              <w:top w:val="single" w:sz="4" w:space="0" w:color="FFFFFF"/>
            </w:tcBorders>
            <w:shd w:val="clear" w:color="auto" w:fill="F2F2F2"/>
            <w:vAlign w:val="center"/>
          </w:tcPr>
          <w:p w14:paraId="35670E3E" w14:textId="77777777" w:rsidR="00FC6511" w:rsidRPr="009F2EC6" w:rsidRDefault="00FC6511">
            <w:pPr>
              <w:pStyle w:val="Heading2"/>
              <w:rPr>
                <w:sz w:val="22"/>
                <w:szCs w:val="22"/>
              </w:rPr>
            </w:pPr>
            <w:r>
              <w:rPr>
                <w:sz w:val="22"/>
                <w:szCs w:val="22"/>
              </w:rPr>
              <w:t>Accounting Practices and Procedures Manual Editorial</w:t>
            </w:r>
          </w:p>
        </w:tc>
        <w:tc>
          <w:tcPr>
            <w:tcW w:w="2112" w:type="dxa"/>
            <w:tcBorders>
              <w:top w:val="single" w:sz="4" w:space="0" w:color="FFFFFF"/>
            </w:tcBorders>
            <w:shd w:val="clear" w:color="auto" w:fill="F2F2F2"/>
            <w:vAlign w:val="center"/>
          </w:tcPr>
          <w:p w14:paraId="4D9A3830" w14:textId="05C0E8C3" w:rsidR="00FC6511" w:rsidRPr="00E469AA" w:rsidRDefault="00726734">
            <w:pPr>
              <w:widowControl w:val="0"/>
              <w:jc w:val="center"/>
              <w:rPr>
                <w:b/>
                <w:sz w:val="22"/>
                <w:szCs w:val="22"/>
                <w:highlight w:val="yellow"/>
              </w:rPr>
            </w:pPr>
            <w:r>
              <w:rPr>
                <w:b/>
                <w:sz w:val="22"/>
                <w:szCs w:val="22"/>
              </w:rPr>
              <w:t>8</w:t>
            </w:r>
            <w:r w:rsidR="00FC6511">
              <w:rPr>
                <w:b/>
                <w:sz w:val="22"/>
                <w:szCs w:val="22"/>
              </w:rPr>
              <w:t xml:space="preserve"> </w:t>
            </w:r>
            <w:r w:rsidR="00FC6511" w:rsidRPr="003C2895">
              <w:rPr>
                <w:b/>
                <w:sz w:val="22"/>
                <w:szCs w:val="22"/>
              </w:rPr>
              <w:t xml:space="preserve">– Agenda item </w:t>
            </w:r>
          </w:p>
        </w:tc>
        <w:tc>
          <w:tcPr>
            <w:tcW w:w="1710" w:type="dxa"/>
            <w:tcBorders>
              <w:top w:val="single" w:sz="4" w:space="0" w:color="FFFFFF"/>
            </w:tcBorders>
            <w:shd w:val="clear" w:color="auto" w:fill="F2F2F2"/>
            <w:vAlign w:val="center"/>
          </w:tcPr>
          <w:p w14:paraId="306A7735" w14:textId="77777777" w:rsidR="00FC6511" w:rsidRPr="00E469AA" w:rsidRDefault="00FC6511">
            <w:pPr>
              <w:widowControl w:val="0"/>
              <w:jc w:val="center"/>
              <w:rPr>
                <w:b/>
                <w:sz w:val="22"/>
                <w:szCs w:val="22"/>
                <w:highlight w:val="yellow"/>
              </w:rPr>
            </w:pPr>
            <w:r w:rsidRPr="009F540C">
              <w:rPr>
                <w:b/>
                <w:sz w:val="22"/>
                <w:szCs w:val="22"/>
              </w:rPr>
              <w:t>No Comments</w:t>
            </w:r>
          </w:p>
        </w:tc>
        <w:tc>
          <w:tcPr>
            <w:tcW w:w="1440" w:type="dxa"/>
            <w:tcBorders>
              <w:top w:val="single" w:sz="4" w:space="0" w:color="FFFFFF"/>
            </w:tcBorders>
            <w:shd w:val="clear" w:color="auto" w:fill="F2F2F2"/>
            <w:vAlign w:val="center"/>
          </w:tcPr>
          <w:p w14:paraId="7F6C0A10" w14:textId="77777777" w:rsidR="00FC6511" w:rsidRPr="00E469AA" w:rsidRDefault="00FC6511">
            <w:pPr>
              <w:widowControl w:val="0"/>
              <w:jc w:val="center"/>
              <w:rPr>
                <w:b/>
                <w:sz w:val="22"/>
                <w:szCs w:val="22"/>
                <w:highlight w:val="yellow"/>
              </w:rPr>
            </w:pPr>
            <w:r w:rsidRPr="00C065A3">
              <w:rPr>
                <w:b/>
                <w:sz w:val="22"/>
                <w:szCs w:val="22"/>
              </w:rPr>
              <w:t>IP</w:t>
            </w:r>
            <w:r w:rsidRPr="00D85668">
              <w:rPr>
                <w:b/>
                <w:sz w:val="22"/>
                <w:szCs w:val="22"/>
              </w:rPr>
              <w:t xml:space="preserve"> – </w:t>
            </w:r>
            <w:r>
              <w:rPr>
                <w:b/>
                <w:sz w:val="22"/>
                <w:szCs w:val="22"/>
              </w:rPr>
              <w:t>19</w:t>
            </w:r>
          </w:p>
        </w:tc>
      </w:tr>
    </w:tbl>
    <w:p w14:paraId="7AA0F9FF" w14:textId="77777777" w:rsidR="00FC6511" w:rsidRPr="000D5BED" w:rsidRDefault="00FC6511" w:rsidP="00FC6511">
      <w:pPr>
        <w:rPr>
          <w:sz w:val="22"/>
          <w:szCs w:val="22"/>
          <w:lang w:eastAsia="zh-CN"/>
        </w:rPr>
      </w:pPr>
    </w:p>
    <w:p w14:paraId="0CA394C4" w14:textId="77777777" w:rsidR="00FC6511" w:rsidRPr="00F35CA3" w:rsidRDefault="00FC6511" w:rsidP="00FC6511">
      <w:pPr>
        <w:pStyle w:val="BodyTextIndent"/>
        <w:ind w:left="0" w:firstLine="0"/>
        <w:jc w:val="both"/>
        <w:rPr>
          <w:i/>
          <w:sz w:val="22"/>
          <w:szCs w:val="22"/>
          <w:u w:val="single"/>
        </w:rPr>
      </w:pPr>
      <w:r w:rsidRPr="00F35CA3">
        <w:rPr>
          <w:i/>
          <w:sz w:val="22"/>
          <w:szCs w:val="22"/>
          <w:u w:val="single"/>
        </w:rPr>
        <w:t>Summary:</w:t>
      </w:r>
    </w:p>
    <w:p w14:paraId="7A8ED0AE" w14:textId="77777777" w:rsidR="00FC6511" w:rsidRDefault="00FC6511" w:rsidP="00FC6511">
      <w:pPr>
        <w:pStyle w:val="BodyTextIndent"/>
        <w:ind w:left="0" w:firstLine="0"/>
        <w:jc w:val="both"/>
        <w:rPr>
          <w:bCs/>
          <w:sz w:val="22"/>
          <w:szCs w:val="22"/>
        </w:rPr>
      </w:pPr>
      <w:r>
        <w:rPr>
          <w:sz w:val="22"/>
          <w:szCs w:val="22"/>
        </w:rPr>
        <w:t xml:space="preserve">On March 16, 2024, the Working Group exposed agenda item 2024-14EP. </w:t>
      </w:r>
      <w:r w:rsidRPr="77D919E5">
        <w:rPr>
          <w:sz w:val="22"/>
          <w:szCs w:val="22"/>
        </w:rPr>
        <w:t xml:space="preserve">The editorial </w:t>
      </w:r>
      <w:r w:rsidRPr="4262E871">
        <w:rPr>
          <w:sz w:val="22"/>
          <w:szCs w:val="22"/>
        </w:rPr>
        <w:t xml:space="preserve">revisions </w:t>
      </w:r>
      <w:r w:rsidRPr="28B02CCC">
        <w:rPr>
          <w:sz w:val="22"/>
          <w:szCs w:val="22"/>
        </w:rPr>
        <w:t>remove</w:t>
      </w:r>
      <w:r w:rsidRPr="002E28AB">
        <w:rPr>
          <w:bCs/>
          <w:sz w:val="22"/>
          <w:szCs w:val="22"/>
        </w:rPr>
        <w:t xml:space="preserve"> the “Revised” and “R” </w:t>
      </w:r>
      <w:r w:rsidRPr="44A66199">
        <w:rPr>
          <w:sz w:val="22"/>
          <w:szCs w:val="22"/>
        </w:rPr>
        <w:t>previously</w:t>
      </w:r>
      <w:r w:rsidRPr="002E28AB">
        <w:rPr>
          <w:bCs/>
          <w:sz w:val="22"/>
          <w:szCs w:val="22"/>
        </w:rPr>
        <w:t xml:space="preserve"> intended to identify a substantively revised SSAP, from SSAP titles and SSAP references within the Manual. NAIC staff consider the “Revised” and “R” identifiers to no longer be useful.</w:t>
      </w:r>
    </w:p>
    <w:p w14:paraId="53E8AD3A" w14:textId="77777777" w:rsidR="00FC6511" w:rsidRPr="00AE20A6" w:rsidRDefault="00FC6511" w:rsidP="00FC6511">
      <w:pPr>
        <w:pStyle w:val="BodyTextIndent"/>
        <w:ind w:left="0" w:firstLine="0"/>
        <w:jc w:val="both"/>
        <w:rPr>
          <w:b/>
          <w:bCs/>
          <w:sz w:val="22"/>
          <w:szCs w:val="22"/>
        </w:rPr>
      </w:pPr>
    </w:p>
    <w:p w14:paraId="204A7A64" w14:textId="77777777" w:rsidR="00FC6511" w:rsidRPr="004F668E" w:rsidRDefault="00FC6511" w:rsidP="00FC6511">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64460C84" w14:textId="77777777" w:rsidR="00FC6511" w:rsidRDefault="00FC6511" w:rsidP="00FC6511">
      <w:pPr>
        <w:widowControl w:val="0"/>
        <w:jc w:val="both"/>
        <w:rPr>
          <w:sz w:val="22"/>
          <w:szCs w:val="22"/>
        </w:rPr>
      </w:pPr>
      <w:r w:rsidRPr="00E7771D">
        <w:rPr>
          <w:sz w:val="22"/>
          <w:szCs w:val="22"/>
        </w:rPr>
        <w:t>Interested parties have no comments on this item.</w:t>
      </w:r>
    </w:p>
    <w:p w14:paraId="6E5B1B03" w14:textId="77777777" w:rsidR="00FC6511" w:rsidRPr="00F26FE2" w:rsidRDefault="00FC6511" w:rsidP="00FC6511">
      <w:pPr>
        <w:widowControl w:val="0"/>
        <w:jc w:val="both"/>
        <w:rPr>
          <w:sz w:val="22"/>
          <w:szCs w:val="22"/>
          <w:highlight w:val="yellow"/>
        </w:rPr>
      </w:pPr>
    </w:p>
    <w:p w14:paraId="382833FB" w14:textId="77777777" w:rsidR="00FC6511" w:rsidRPr="00F35CA3" w:rsidRDefault="00FC6511" w:rsidP="00FC6511">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795F019E" w14:textId="77777777" w:rsidR="00FC6511" w:rsidRDefault="00FC6511"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r w:rsidRPr="2D3F7149">
        <w:rPr>
          <w:rFonts w:ascii="Times New Roman" w:eastAsia="Times New Roman" w:hAnsi="Times New Roman" w:cs="Times New Roman"/>
          <w:b/>
          <w:color w:val="000000" w:themeColor="text1"/>
          <w:sz w:val="22"/>
          <w:szCs w:val="22"/>
        </w:rPr>
        <w:t xml:space="preserve">NAIC staff recommend that the Statutory Accounting Principles (E) Working Group </w:t>
      </w:r>
      <w:r>
        <w:rPr>
          <w:rFonts w:ascii="Times New Roman" w:eastAsia="Times New Roman" w:hAnsi="Times New Roman" w:cs="Times New Roman"/>
          <w:b/>
          <w:color w:val="000000" w:themeColor="text1"/>
          <w:sz w:val="22"/>
          <w:szCs w:val="22"/>
        </w:rPr>
        <w:t>adopt the exposed</w:t>
      </w:r>
      <w:r w:rsidRPr="2D3F7149">
        <w:rPr>
          <w:rFonts w:ascii="Times New Roman" w:eastAsia="Times New Roman" w:hAnsi="Times New Roman" w:cs="Times New Roman"/>
          <w:b/>
          <w:color w:val="000000" w:themeColor="text1"/>
          <w:sz w:val="22"/>
          <w:szCs w:val="22"/>
        </w:rPr>
        <w:t xml:space="preserve"> editorial revisions as illustrated within</w:t>
      </w:r>
      <w:r w:rsidRPr="2D3F7149">
        <w:rPr>
          <w:rFonts w:ascii="Times New Roman" w:eastAsia="Times New Roman" w:hAnsi="Times New Roman" w:cs="Times New Roman"/>
          <w:b/>
          <w:bCs/>
          <w:color w:val="000000" w:themeColor="text1"/>
          <w:sz w:val="22"/>
          <w:szCs w:val="22"/>
        </w:rPr>
        <w:t xml:space="preserve"> </w:t>
      </w:r>
      <w:r w:rsidRPr="50918750">
        <w:rPr>
          <w:rFonts w:ascii="Times New Roman" w:eastAsia="Times New Roman" w:hAnsi="Times New Roman" w:cs="Times New Roman"/>
          <w:b/>
          <w:bCs/>
          <w:color w:val="000000" w:themeColor="text1"/>
          <w:sz w:val="22"/>
          <w:szCs w:val="22"/>
        </w:rPr>
        <w:t>the agenda item</w:t>
      </w:r>
      <w:r w:rsidRPr="2D3F7149">
        <w:rPr>
          <w:rFonts w:ascii="Times New Roman" w:eastAsia="Times New Roman" w:hAnsi="Times New Roman" w:cs="Times New Roman"/>
          <w:b/>
          <w:color w:val="000000" w:themeColor="text1"/>
          <w:sz w:val="22"/>
          <w:szCs w:val="22"/>
        </w:rPr>
        <w:t>.</w:t>
      </w:r>
    </w:p>
    <w:p w14:paraId="7179B00B" w14:textId="77777777" w:rsidR="00C44F55" w:rsidRDefault="00C44F55"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p w14:paraId="097D349A" w14:textId="77777777" w:rsidR="007573B6" w:rsidRDefault="007573B6"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p w14:paraId="76AB50A5" w14:textId="77777777" w:rsidR="007573B6" w:rsidRDefault="007573B6"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p w14:paraId="6400ECB6" w14:textId="77777777" w:rsidR="007573B6" w:rsidRDefault="007573B6"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p w14:paraId="343A38D7" w14:textId="77777777" w:rsidR="007573B6" w:rsidRDefault="007573B6"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p w14:paraId="6FE21D8F" w14:textId="77777777" w:rsidR="007573B6" w:rsidRDefault="007573B6"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p w14:paraId="7ABE28CF" w14:textId="77777777" w:rsidR="007573B6" w:rsidRDefault="007573B6"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p w14:paraId="1E4B9321" w14:textId="77777777" w:rsidR="007573B6" w:rsidRDefault="007573B6"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p w14:paraId="5372656A" w14:textId="77777777" w:rsidR="007573B6" w:rsidRDefault="007573B6" w:rsidP="00FC6511">
      <w:pPr>
        <w:pStyle w:val="NormalWeb"/>
        <w:tabs>
          <w:tab w:val="left" w:pos="630"/>
        </w:tabs>
        <w:spacing w:before="0" w:beforeAutospacing="0" w:after="0" w:afterAutospacing="0"/>
        <w:jc w:val="both"/>
        <w:rPr>
          <w:rFonts w:ascii="Times New Roman" w:eastAsia="Times New Roman" w:hAnsi="Times New Roman" w:cs="Times New Roman"/>
          <w:b/>
          <w:color w:val="000000" w:themeColor="text1"/>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726734" w:rsidRPr="00E469AA" w14:paraId="383FE118"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32174926" w14:textId="77777777" w:rsidR="00726734" w:rsidRPr="00A10EF3" w:rsidRDefault="00726734">
            <w:pPr>
              <w:widowControl w:val="0"/>
              <w:jc w:val="center"/>
              <w:rPr>
                <w:b/>
                <w:color w:val="FFFFFF"/>
                <w:sz w:val="22"/>
                <w:szCs w:val="22"/>
              </w:rPr>
            </w:pPr>
            <w:r w:rsidRPr="00A10EF3">
              <w:rPr>
                <w:b/>
                <w:color w:val="000000"/>
                <w:sz w:val="22"/>
                <w:szCs w:val="22"/>
              </w:rPr>
              <w:lastRenderedPageBreak/>
              <w:br w:type="page"/>
            </w:r>
          </w:p>
          <w:p w14:paraId="425E0BB3" w14:textId="77777777" w:rsidR="00726734" w:rsidRPr="00A10EF3" w:rsidRDefault="00726734">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CF3A426" w14:textId="77777777" w:rsidR="00726734" w:rsidRPr="00A10EF3" w:rsidRDefault="00726734">
            <w:pPr>
              <w:widowControl w:val="0"/>
              <w:jc w:val="center"/>
              <w:rPr>
                <w:b/>
                <w:color w:val="FFFFFF"/>
                <w:sz w:val="22"/>
                <w:szCs w:val="22"/>
              </w:rPr>
            </w:pPr>
          </w:p>
          <w:p w14:paraId="19ED22A5" w14:textId="77777777" w:rsidR="00726734" w:rsidRPr="00A10EF3" w:rsidRDefault="00726734">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3956C971" w14:textId="77777777" w:rsidR="00726734" w:rsidRPr="00A10EF3" w:rsidRDefault="00726734">
            <w:pPr>
              <w:widowControl w:val="0"/>
              <w:jc w:val="center"/>
              <w:rPr>
                <w:b/>
                <w:color w:val="FFFFFF"/>
                <w:sz w:val="22"/>
                <w:szCs w:val="22"/>
              </w:rPr>
            </w:pPr>
          </w:p>
          <w:p w14:paraId="517AC20D" w14:textId="77777777" w:rsidR="00726734" w:rsidRPr="00A10EF3" w:rsidRDefault="00726734">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6D7349EE" w14:textId="77777777" w:rsidR="00726734" w:rsidRPr="00A10EF3" w:rsidRDefault="00726734">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AE82E29" w14:textId="77777777" w:rsidR="00726734" w:rsidRPr="00A10EF3" w:rsidRDefault="00726734">
            <w:pPr>
              <w:widowControl w:val="0"/>
              <w:jc w:val="center"/>
              <w:rPr>
                <w:b/>
                <w:color w:val="FFFFFF"/>
                <w:sz w:val="22"/>
                <w:szCs w:val="22"/>
              </w:rPr>
            </w:pPr>
            <w:r w:rsidRPr="00A10EF3">
              <w:rPr>
                <w:b/>
                <w:sz w:val="22"/>
                <w:szCs w:val="22"/>
              </w:rPr>
              <w:t>Comment Letter Page Number</w:t>
            </w:r>
          </w:p>
        </w:tc>
      </w:tr>
      <w:tr w:rsidR="00726734" w:rsidRPr="00E469AA" w14:paraId="2944A776" w14:textId="77777777">
        <w:trPr>
          <w:trHeight w:val="800"/>
        </w:trPr>
        <w:tc>
          <w:tcPr>
            <w:tcW w:w="1615" w:type="dxa"/>
            <w:tcBorders>
              <w:top w:val="single" w:sz="4" w:space="0" w:color="FFFFFF"/>
            </w:tcBorders>
            <w:shd w:val="clear" w:color="auto" w:fill="F2F2F2"/>
            <w:vAlign w:val="center"/>
          </w:tcPr>
          <w:p w14:paraId="05AB157D" w14:textId="77777777" w:rsidR="00726734" w:rsidRPr="009F2EC6" w:rsidRDefault="00726734">
            <w:pPr>
              <w:widowControl w:val="0"/>
              <w:jc w:val="center"/>
              <w:rPr>
                <w:b/>
                <w:sz w:val="22"/>
                <w:szCs w:val="22"/>
              </w:rPr>
            </w:pPr>
            <w:r w:rsidRPr="00693F6E">
              <w:rPr>
                <w:b/>
                <w:sz w:val="22"/>
                <w:szCs w:val="22"/>
              </w:rPr>
              <w:t>202</w:t>
            </w:r>
            <w:r>
              <w:rPr>
                <w:b/>
                <w:sz w:val="22"/>
                <w:szCs w:val="22"/>
              </w:rPr>
              <w:t>3-26</w:t>
            </w:r>
          </w:p>
          <w:p w14:paraId="0F63FFA1" w14:textId="77777777" w:rsidR="00726734" w:rsidRPr="009F2EC6" w:rsidRDefault="00726734">
            <w:pPr>
              <w:widowControl w:val="0"/>
              <w:jc w:val="center"/>
              <w:rPr>
                <w:b/>
                <w:sz w:val="22"/>
                <w:szCs w:val="22"/>
              </w:rPr>
            </w:pPr>
            <w:r w:rsidRPr="009F2EC6">
              <w:rPr>
                <w:b/>
                <w:sz w:val="22"/>
                <w:szCs w:val="22"/>
              </w:rPr>
              <w:t>(</w:t>
            </w:r>
            <w:r>
              <w:rPr>
                <w:b/>
                <w:sz w:val="22"/>
                <w:szCs w:val="22"/>
              </w:rPr>
              <w:t>Wil</w:t>
            </w:r>
            <w:r w:rsidRPr="009F2EC6">
              <w:rPr>
                <w:b/>
                <w:sz w:val="22"/>
                <w:szCs w:val="22"/>
              </w:rPr>
              <w:t>)</w:t>
            </w:r>
          </w:p>
        </w:tc>
        <w:tc>
          <w:tcPr>
            <w:tcW w:w="3198" w:type="dxa"/>
            <w:tcBorders>
              <w:top w:val="single" w:sz="4" w:space="0" w:color="FFFFFF"/>
            </w:tcBorders>
            <w:shd w:val="clear" w:color="auto" w:fill="F2F2F2"/>
            <w:vAlign w:val="center"/>
          </w:tcPr>
          <w:p w14:paraId="0A528534" w14:textId="77777777" w:rsidR="00726734" w:rsidRPr="009F2EC6" w:rsidRDefault="00726734">
            <w:pPr>
              <w:pStyle w:val="Heading2"/>
              <w:rPr>
                <w:sz w:val="22"/>
                <w:szCs w:val="22"/>
              </w:rPr>
            </w:pPr>
            <w:r w:rsidRPr="00BB5A34">
              <w:rPr>
                <w:bCs/>
                <w:iCs/>
                <w:sz w:val="22"/>
                <w:szCs w:val="22"/>
              </w:rPr>
              <w:t>ASU 2023-06</w:t>
            </w:r>
            <w:r>
              <w:rPr>
                <w:bCs/>
                <w:iCs/>
                <w:sz w:val="22"/>
                <w:szCs w:val="22"/>
              </w:rPr>
              <w:t>,</w:t>
            </w:r>
            <w:r w:rsidRPr="00BB5A34">
              <w:rPr>
                <w:bCs/>
                <w:iCs/>
                <w:sz w:val="22"/>
                <w:szCs w:val="22"/>
              </w:rPr>
              <w:t xml:space="preserve"> Disclosure Improvements</w:t>
            </w:r>
          </w:p>
        </w:tc>
        <w:tc>
          <w:tcPr>
            <w:tcW w:w="2112" w:type="dxa"/>
            <w:tcBorders>
              <w:top w:val="single" w:sz="4" w:space="0" w:color="FFFFFF"/>
            </w:tcBorders>
            <w:shd w:val="clear" w:color="auto" w:fill="F2F2F2"/>
            <w:vAlign w:val="center"/>
          </w:tcPr>
          <w:p w14:paraId="1ACCDAD5" w14:textId="3A61B5DD" w:rsidR="00726734" w:rsidRPr="00E469AA" w:rsidRDefault="00726734">
            <w:pPr>
              <w:widowControl w:val="0"/>
              <w:jc w:val="center"/>
              <w:rPr>
                <w:b/>
                <w:sz w:val="22"/>
                <w:szCs w:val="22"/>
                <w:highlight w:val="yellow"/>
              </w:rPr>
            </w:pPr>
            <w:r>
              <w:rPr>
                <w:b/>
                <w:sz w:val="22"/>
                <w:szCs w:val="22"/>
              </w:rPr>
              <w:t>9</w:t>
            </w:r>
            <w:r w:rsidRPr="003C2895">
              <w:rPr>
                <w:b/>
                <w:sz w:val="22"/>
                <w:szCs w:val="22"/>
              </w:rPr>
              <w:t xml:space="preserve"> – Agenda item </w:t>
            </w:r>
          </w:p>
        </w:tc>
        <w:tc>
          <w:tcPr>
            <w:tcW w:w="1710" w:type="dxa"/>
            <w:tcBorders>
              <w:top w:val="single" w:sz="4" w:space="0" w:color="FFFFFF"/>
            </w:tcBorders>
            <w:shd w:val="clear" w:color="auto" w:fill="F2F2F2"/>
            <w:vAlign w:val="center"/>
          </w:tcPr>
          <w:p w14:paraId="3FF3E709" w14:textId="77777777" w:rsidR="00726734" w:rsidRPr="00E469AA" w:rsidRDefault="00726734">
            <w:pPr>
              <w:widowControl w:val="0"/>
              <w:jc w:val="center"/>
              <w:rPr>
                <w:b/>
                <w:sz w:val="22"/>
                <w:szCs w:val="22"/>
                <w:highlight w:val="yellow"/>
              </w:rPr>
            </w:pPr>
            <w:r w:rsidRPr="009F540C">
              <w:rPr>
                <w:b/>
                <w:sz w:val="22"/>
                <w:szCs w:val="22"/>
              </w:rPr>
              <w:t>No Comments</w:t>
            </w:r>
          </w:p>
        </w:tc>
        <w:tc>
          <w:tcPr>
            <w:tcW w:w="1440" w:type="dxa"/>
            <w:tcBorders>
              <w:top w:val="single" w:sz="4" w:space="0" w:color="FFFFFF"/>
            </w:tcBorders>
            <w:shd w:val="clear" w:color="auto" w:fill="F2F2F2"/>
            <w:vAlign w:val="center"/>
          </w:tcPr>
          <w:p w14:paraId="0AF30CF4" w14:textId="77777777" w:rsidR="00726734" w:rsidRPr="00E469AA" w:rsidRDefault="00726734">
            <w:pPr>
              <w:widowControl w:val="0"/>
              <w:jc w:val="center"/>
              <w:rPr>
                <w:b/>
                <w:sz w:val="22"/>
                <w:szCs w:val="22"/>
                <w:highlight w:val="yellow"/>
              </w:rPr>
            </w:pPr>
            <w:r w:rsidRPr="00C065A3">
              <w:rPr>
                <w:b/>
                <w:sz w:val="22"/>
                <w:szCs w:val="22"/>
              </w:rPr>
              <w:t>IP</w:t>
            </w:r>
            <w:r w:rsidRPr="00D85668">
              <w:rPr>
                <w:b/>
                <w:sz w:val="22"/>
                <w:szCs w:val="22"/>
              </w:rPr>
              <w:t xml:space="preserve"> – </w:t>
            </w:r>
            <w:r>
              <w:rPr>
                <w:b/>
                <w:sz w:val="22"/>
                <w:szCs w:val="22"/>
              </w:rPr>
              <w:t>10</w:t>
            </w:r>
          </w:p>
        </w:tc>
      </w:tr>
    </w:tbl>
    <w:p w14:paraId="49D923E5" w14:textId="77777777" w:rsidR="00726734" w:rsidRPr="000D5BED" w:rsidRDefault="00726734" w:rsidP="00726734">
      <w:pPr>
        <w:rPr>
          <w:sz w:val="22"/>
          <w:szCs w:val="22"/>
          <w:lang w:eastAsia="zh-CN"/>
        </w:rPr>
      </w:pPr>
    </w:p>
    <w:p w14:paraId="2A42F3B7" w14:textId="77777777" w:rsidR="00726734" w:rsidRPr="00F35CA3" w:rsidRDefault="00726734" w:rsidP="00726734">
      <w:pPr>
        <w:pStyle w:val="BodyTextIndent"/>
        <w:ind w:left="0" w:firstLine="0"/>
        <w:jc w:val="both"/>
        <w:rPr>
          <w:i/>
          <w:sz w:val="22"/>
          <w:szCs w:val="22"/>
          <w:u w:val="single"/>
        </w:rPr>
      </w:pPr>
      <w:r w:rsidRPr="00F35CA3">
        <w:rPr>
          <w:i/>
          <w:sz w:val="22"/>
          <w:szCs w:val="22"/>
          <w:u w:val="single"/>
        </w:rPr>
        <w:t>Summary:</w:t>
      </w:r>
    </w:p>
    <w:p w14:paraId="658C800E" w14:textId="77777777" w:rsidR="00726734" w:rsidRPr="00646ABD" w:rsidRDefault="00726734" w:rsidP="00726734">
      <w:pPr>
        <w:pStyle w:val="BodyTextIndent"/>
        <w:ind w:left="0" w:firstLine="0"/>
        <w:jc w:val="both"/>
        <w:rPr>
          <w:sz w:val="22"/>
          <w:szCs w:val="22"/>
        </w:rPr>
      </w:pPr>
      <w:r>
        <w:rPr>
          <w:bCs/>
          <w:sz w:val="22"/>
          <w:szCs w:val="22"/>
        </w:rPr>
        <w:t xml:space="preserve">On March 16, 2024, the Working Group exposed revisions to adopt, with modification, </w:t>
      </w:r>
      <w:r w:rsidRPr="005A69D3">
        <w:rPr>
          <w:i/>
          <w:iCs/>
          <w:sz w:val="22"/>
          <w:szCs w:val="22"/>
        </w:rPr>
        <w:t>ASU 2023-06, Disclosure Improvements, Codification Amendments in Response to the SEC’s Disclosure Update and Simplification Initiative</w:t>
      </w:r>
      <w:r>
        <w:rPr>
          <w:bCs/>
          <w:sz w:val="22"/>
          <w:szCs w:val="22"/>
        </w:rPr>
        <w:t>. Prior to this on</w:t>
      </w:r>
      <w:r w:rsidRPr="000945F5">
        <w:rPr>
          <w:bCs/>
          <w:sz w:val="22"/>
          <w:szCs w:val="22"/>
        </w:rPr>
        <w:t xml:space="preserve"> </w:t>
      </w:r>
      <w:r>
        <w:rPr>
          <w:bCs/>
          <w:sz w:val="22"/>
          <w:szCs w:val="22"/>
        </w:rPr>
        <w:t>Dec. 1, 2023</w:t>
      </w:r>
      <w:r w:rsidRPr="000945F5">
        <w:rPr>
          <w:bCs/>
          <w:sz w:val="22"/>
          <w:szCs w:val="22"/>
        </w:rPr>
        <w:t xml:space="preserve">, the Working Group </w:t>
      </w:r>
      <w:r>
        <w:rPr>
          <w:bCs/>
          <w:sz w:val="22"/>
          <w:szCs w:val="22"/>
        </w:rPr>
        <w:t>deferred action on ASU 2023-06</w:t>
      </w:r>
      <w:r w:rsidRPr="005A69D3">
        <w:rPr>
          <w:i/>
          <w:iCs/>
          <w:sz w:val="22"/>
          <w:szCs w:val="22"/>
        </w:rPr>
        <w:t xml:space="preserve"> </w:t>
      </w:r>
      <w:r>
        <w:rPr>
          <w:sz w:val="22"/>
          <w:szCs w:val="22"/>
        </w:rPr>
        <w:t xml:space="preserve">to allow staff further time to consider whether certain aspects of ASU 2023-06 were applicable to statutory accounting. </w:t>
      </w:r>
      <w:r w:rsidRPr="00646ABD">
        <w:rPr>
          <w:sz w:val="22"/>
          <w:szCs w:val="22"/>
        </w:rPr>
        <w:t xml:space="preserve">In October 2023, FASB issued </w:t>
      </w:r>
      <w:r w:rsidRPr="00AF2944">
        <w:rPr>
          <w:sz w:val="22"/>
          <w:szCs w:val="22"/>
        </w:rPr>
        <w:t>ASU 2023-06</w:t>
      </w:r>
      <w:r w:rsidRPr="00646ABD">
        <w:rPr>
          <w:sz w:val="22"/>
          <w:szCs w:val="22"/>
        </w:rPr>
        <w:t xml:space="preserve"> in response to a referral from SEC Release No. 33-10532, Disclosure Update and Simplification, issued August 17, 2018. The changes detailed in the ASU seek to clarify or improve disclosure and presentation requirements of a variety of </w:t>
      </w:r>
      <w:r>
        <w:rPr>
          <w:sz w:val="22"/>
          <w:szCs w:val="22"/>
        </w:rPr>
        <w:t>t</w:t>
      </w:r>
      <w:r w:rsidRPr="00646ABD">
        <w:rPr>
          <w:sz w:val="22"/>
          <w:szCs w:val="22"/>
        </w:rPr>
        <w:t xml:space="preserve">opics. Many of the amendments allow users to more easily compare entities subject to the SEC’s existing disclosures with those entities that were not previously subject to the SEC’s requirements, while others represent miscellaneous clarifications or technical corrections of the current disclosure requirements. </w:t>
      </w:r>
      <w:r>
        <w:rPr>
          <w:sz w:val="22"/>
          <w:szCs w:val="22"/>
        </w:rPr>
        <w:t>Two</w:t>
      </w:r>
      <w:r w:rsidRPr="00646ABD">
        <w:rPr>
          <w:sz w:val="22"/>
          <w:szCs w:val="22"/>
        </w:rPr>
        <w:t xml:space="preserve"> of the more significant items from the SEC referral </w:t>
      </w:r>
      <w:r>
        <w:rPr>
          <w:sz w:val="22"/>
          <w:szCs w:val="22"/>
        </w:rPr>
        <w:t xml:space="preserve">is the requirement for </w:t>
      </w:r>
      <w:r w:rsidRPr="00646ABD">
        <w:rPr>
          <w:sz w:val="22"/>
          <w:szCs w:val="22"/>
        </w:rPr>
        <w:t>companies to disclose their the weighted-average interest rate of debt</w:t>
      </w:r>
      <w:r>
        <w:rPr>
          <w:sz w:val="22"/>
          <w:szCs w:val="22"/>
        </w:rPr>
        <w:t xml:space="preserve"> and provide repurchase agreement (repo) counterparty risk disclosures</w:t>
      </w:r>
      <w:r w:rsidRPr="00646ABD">
        <w:rPr>
          <w:sz w:val="22"/>
          <w:szCs w:val="22"/>
        </w:rPr>
        <w:t xml:space="preserve">. FASB elected to only require </w:t>
      </w:r>
      <w:r>
        <w:rPr>
          <w:sz w:val="22"/>
          <w:szCs w:val="22"/>
        </w:rPr>
        <w:t>the weighted-average interest rate</w:t>
      </w:r>
      <w:r w:rsidRPr="00646ABD">
        <w:rPr>
          <w:sz w:val="22"/>
          <w:szCs w:val="22"/>
        </w:rPr>
        <w:t xml:space="preserve"> disclosure </w:t>
      </w:r>
      <w:r>
        <w:rPr>
          <w:sz w:val="22"/>
          <w:szCs w:val="22"/>
        </w:rPr>
        <w:t>for</w:t>
      </w:r>
      <w:r w:rsidRPr="00646ABD">
        <w:rPr>
          <w:sz w:val="22"/>
          <w:szCs w:val="22"/>
        </w:rPr>
        <w:t xml:space="preserve"> publicly traded companies due to concerns regarding the complexity of the calculation for private companies.</w:t>
      </w:r>
    </w:p>
    <w:p w14:paraId="5A198B5A" w14:textId="77777777" w:rsidR="00726734" w:rsidRDefault="00726734" w:rsidP="00726734">
      <w:pPr>
        <w:pStyle w:val="BodyTextIndent"/>
        <w:ind w:left="0" w:firstLine="0"/>
        <w:jc w:val="both"/>
        <w:rPr>
          <w:sz w:val="22"/>
          <w:szCs w:val="22"/>
        </w:rPr>
      </w:pPr>
    </w:p>
    <w:p w14:paraId="2103D59D" w14:textId="77777777" w:rsidR="00726734" w:rsidRPr="00646ABD" w:rsidRDefault="00726734" w:rsidP="00726734">
      <w:pPr>
        <w:pStyle w:val="BodyTextIndent"/>
        <w:ind w:left="0" w:firstLine="0"/>
        <w:jc w:val="both"/>
        <w:rPr>
          <w:sz w:val="22"/>
          <w:szCs w:val="22"/>
        </w:rPr>
      </w:pPr>
      <w:r w:rsidRPr="00A500DB">
        <w:rPr>
          <w:bCs/>
          <w:sz w:val="22"/>
          <w:szCs w:val="22"/>
        </w:rPr>
        <w:t>The ASU requires repo counterparty risk disclosures on the accrued interest incurred in securities borrowing or repurchase or resale transactions, separate presentation of the aggregate carrying amount of reverse repurchase agreements on the face of the balance sheet if that amount exceeds 10</w:t>
      </w:r>
      <w:r>
        <w:rPr>
          <w:bCs/>
          <w:sz w:val="22"/>
          <w:szCs w:val="22"/>
        </w:rPr>
        <w:t xml:space="preserve">% </w:t>
      </w:r>
      <w:r w:rsidRPr="00A500DB">
        <w:rPr>
          <w:bCs/>
          <w:sz w:val="22"/>
          <w:szCs w:val="22"/>
        </w:rPr>
        <w:t>of total assets, disclosure of amounts at risk with an individual counterparty if that amount exceeds more than 10</w:t>
      </w:r>
      <w:r>
        <w:rPr>
          <w:bCs/>
          <w:sz w:val="22"/>
          <w:szCs w:val="22"/>
        </w:rPr>
        <w:t xml:space="preserve">% </w:t>
      </w:r>
      <w:r w:rsidRPr="00A500DB">
        <w:rPr>
          <w:bCs/>
          <w:sz w:val="22"/>
          <w:szCs w:val="22"/>
        </w:rPr>
        <w:t>of stockholder’s equity, and disclosure for reverse repurchase agreements that exceed 10</w:t>
      </w:r>
      <w:r>
        <w:rPr>
          <w:bCs/>
          <w:sz w:val="22"/>
          <w:szCs w:val="22"/>
        </w:rPr>
        <w:t xml:space="preserve">% </w:t>
      </w:r>
      <w:r w:rsidRPr="00A500DB">
        <w:rPr>
          <w:bCs/>
          <w:sz w:val="22"/>
          <w:szCs w:val="22"/>
        </w:rPr>
        <w:t>of total assets on whether there are any provisions in a reverse repurchase agreement to ensure that the market value of the underlying assets remains sufficient to protect against counterparty default and, if so, the nature of those provisions.</w:t>
      </w:r>
    </w:p>
    <w:p w14:paraId="2B269A50" w14:textId="77777777" w:rsidR="00726734" w:rsidRPr="00AE20A6" w:rsidRDefault="00726734" w:rsidP="00726734">
      <w:pPr>
        <w:pStyle w:val="BodyTextIndent"/>
        <w:ind w:left="0" w:firstLine="0"/>
        <w:jc w:val="both"/>
        <w:rPr>
          <w:b/>
          <w:bCs/>
          <w:sz w:val="22"/>
          <w:szCs w:val="22"/>
        </w:rPr>
      </w:pPr>
    </w:p>
    <w:p w14:paraId="02FAC456" w14:textId="77777777" w:rsidR="00726734" w:rsidRPr="004F668E" w:rsidRDefault="00726734" w:rsidP="00726734">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694ABF7A" w14:textId="77777777" w:rsidR="00726734" w:rsidRDefault="00726734" w:rsidP="00726734">
      <w:pPr>
        <w:widowControl w:val="0"/>
        <w:jc w:val="both"/>
        <w:rPr>
          <w:sz w:val="22"/>
          <w:szCs w:val="22"/>
        </w:rPr>
      </w:pPr>
      <w:r w:rsidRPr="001D6653">
        <w:rPr>
          <w:sz w:val="22"/>
          <w:szCs w:val="22"/>
        </w:rPr>
        <w:t>Interested parties have no comments on this item.</w:t>
      </w:r>
    </w:p>
    <w:p w14:paraId="73A099EA" w14:textId="77777777" w:rsidR="00726734" w:rsidRPr="00F26FE2" w:rsidRDefault="00726734" w:rsidP="00726734">
      <w:pPr>
        <w:widowControl w:val="0"/>
        <w:jc w:val="both"/>
        <w:rPr>
          <w:sz w:val="22"/>
          <w:szCs w:val="22"/>
          <w:highlight w:val="yellow"/>
        </w:rPr>
      </w:pPr>
    </w:p>
    <w:p w14:paraId="733D9ABE" w14:textId="77777777" w:rsidR="00726734" w:rsidRPr="00F35CA3" w:rsidRDefault="00726734" w:rsidP="00726734">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1D666B3A" w14:textId="11D79F29" w:rsidR="00726734" w:rsidRDefault="00726734" w:rsidP="00726734">
      <w:pPr>
        <w:pStyle w:val="BodyTextIndent"/>
        <w:ind w:left="0" w:firstLine="0"/>
        <w:jc w:val="both"/>
        <w:rPr>
          <w:sz w:val="22"/>
          <w:szCs w:val="22"/>
        </w:rPr>
      </w:pPr>
      <w:r w:rsidRPr="00936BF4">
        <w:rPr>
          <w:b/>
          <w:bCs/>
          <w:sz w:val="22"/>
          <w:szCs w:val="22"/>
        </w:rPr>
        <w:t xml:space="preserve">NAIC staff recommends that the Working Group adopt, with modification, certain disclosures from </w:t>
      </w:r>
      <w:r w:rsidRPr="00936BF4">
        <w:rPr>
          <w:b/>
          <w:bCs/>
          <w:i/>
          <w:iCs/>
          <w:sz w:val="22"/>
          <w:szCs w:val="22"/>
        </w:rPr>
        <w:t xml:space="preserve">ASU 2023-06, Disclosure Improvements, Codification Amendments in Response to the SEC’s Disclosure Update and Simplification Initiative, </w:t>
      </w:r>
      <w:r w:rsidRPr="00936BF4">
        <w:rPr>
          <w:b/>
          <w:bCs/>
          <w:sz w:val="22"/>
          <w:szCs w:val="22"/>
        </w:rPr>
        <w:t xml:space="preserve">for statutory accounting within </w:t>
      </w:r>
      <w:r w:rsidRPr="00936BF4">
        <w:rPr>
          <w:b/>
          <w:bCs/>
          <w:i/>
          <w:iCs/>
          <w:sz w:val="22"/>
          <w:szCs w:val="22"/>
        </w:rPr>
        <w:t xml:space="preserve">SSAP No. 15—Debt and Holding Company Obligations </w:t>
      </w:r>
      <w:r w:rsidRPr="00936BF4">
        <w:rPr>
          <w:b/>
          <w:bCs/>
          <w:sz w:val="22"/>
          <w:szCs w:val="22"/>
        </w:rPr>
        <w:t xml:space="preserve">and </w:t>
      </w:r>
      <w:r w:rsidRPr="00936BF4">
        <w:rPr>
          <w:b/>
          <w:bCs/>
          <w:i/>
          <w:iCs/>
          <w:sz w:val="22"/>
          <w:szCs w:val="22"/>
        </w:rPr>
        <w:t>SSAP No. 86—Derivatives</w:t>
      </w:r>
      <w:r w:rsidRPr="00936BF4">
        <w:rPr>
          <w:b/>
          <w:bCs/>
          <w:sz w:val="22"/>
          <w:szCs w:val="22"/>
        </w:rPr>
        <w:t xml:space="preserve">. </w:t>
      </w:r>
      <w:r w:rsidRPr="00936BF4">
        <w:rPr>
          <w:sz w:val="22"/>
          <w:szCs w:val="22"/>
        </w:rPr>
        <w:t>The disclosure revisions recommend</w:t>
      </w:r>
      <w:r>
        <w:rPr>
          <w:sz w:val="22"/>
          <w:szCs w:val="22"/>
        </w:rPr>
        <w:t>ed by NAIC staff</w:t>
      </w:r>
      <w:r w:rsidR="00FE6BF4">
        <w:rPr>
          <w:sz w:val="22"/>
          <w:szCs w:val="22"/>
        </w:rPr>
        <w:t xml:space="preserve"> for adoption</w:t>
      </w:r>
      <w:r>
        <w:rPr>
          <w:sz w:val="22"/>
          <w:szCs w:val="22"/>
        </w:rPr>
        <w:t>, as detailed within the Form A,</w:t>
      </w:r>
      <w:r w:rsidRPr="00936BF4">
        <w:rPr>
          <w:sz w:val="22"/>
          <w:szCs w:val="22"/>
        </w:rPr>
        <w:t xml:space="preserve"> are:</w:t>
      </w:r>
    </w:p>
    <w:p w14:paraId="7D2C61D0" w14:textId="77777777" w:rsidR="00726734" w:rsidRDefault="00726734" w:rsidP="00726734">
      <w:pPr>
        <w:pStyle w:val="BodyTextIndent"/>
        <w:ind w:left="0" w:firstLine="0"/>
        <w:jc w:val="both"/>
        <w:rPr>
          <w:sz w:val="22"/>
          <w:szCs w:val="22"/>
        </w:rPr>
      </w:pPr>
    </w:p>
    <w:p w14:paraId="2AB16F49" w14:textId="77777777" w:rsidR="00726734" w:rsidRPr="00936BF4" w:rsidRDefault="00726734" w:rsidP="00726734">
      <w:pPr>
        <w:pStyle w:val="BodyTextIndent"/>
        <w:numPr>
          <w:ilvl w:val="0"/>
          <w:numId w:val="24"/>
        </w:numPr>
        <w:jc w:val="both"/>
        <w:rPr>
          <w:sz w:val="22"/>
          <w:szCs w:val="22"/>
        </w:rPr>
      </w:pPr>
      <w:r>
        <w:rPr>
          <w:sz w:val="22"/>
          <w:szCs w:val="22"/>
        </w:rPr>
        <w:t>D</w:t>
      </w:r>
      <w:r w:rsidRPr="00936BF4">
        <w:rPr>
          <w:sz w:val="22"/>
          <w:szCs w:val="22"/>
        </w:rPr>
        <w:t>isclosures for unused commitments and lines of credit, disaggregated by short-term and long-term.</w:t>
      </w:r>
    </w:p>
    <w:p w14:paraId="74070DC5" w14:textId="77777777" w:rsidR="00726734" w:rsidRPr="00936BF4" w:rsidRDefault="00726734" w:rsidP="00726734">
      <w:pPr>
        <w:pStyle w:val="BodyTextIndent"/>
        <w:numPr>
          <w:ilvl w:val="0"/>
          <w:numId w:val="24"/>
        </w:numPr>
        <w:jc w:val="both"/>
        <w:rPr>
          <w:sz w:val="22"/>
          <w:szCs w:val="22"/>
        </w:rPr>
      </w:pPr>
      <w:r w:rsidRPr="00936BF4">
        <w:rPr>
          <w:sz w:val="22"/>
          <w:szCs w:val="22"/>
        </w:rPr>
        <w:t xml:space="preserve">Disclosure of the derivative cash flow accounting policy </w:t>
      </w:r>
    </w:p>
    <w:p w14:paraId="4DA83EFE" w14:textId="77777777" w:rsidR="00726734" w:rsidRPr="00936BF4" w:rsidRDefault="00726734" w:rsidP="00726734">
      <w:pPr>
        <w:pStyle w:val="BodyTextIndent"/>
        <w:ind w:left="0"/>
        <w:jc w:val="both"/>
        <w:rPr>
          <w:sz w:val="22"/>
          <w:szCs w:val="22"/>
        </w:rPr>
      </w:pPr>
    </w:p>
    <w:p w14:paraId="2A5121D7" w14:textId="050E289F" w:rsidR="00726734" w:rsidRPr="00936BF4" w:rsidRDefault="00726734" w:rsidP="00EA39DC">
      <w:pPr>
        <w:pStyle w:val="BodyText2"/>
        <w:spacing w:after="120"/>
        <w:jc w:val="both"/>
        <w:rPr>
          <w:sz w:val="22"/>
          <w:szCs w:val="22"/>
        </w:rPr>
      </w:pPr>
      <w:r w:rsidRPr="00936BF4">
        <w:rPr>
          <w:b/>
          <w:bCs/>
          <w:sz w:val="22"/>
          <w:szCs w:val="22"/>
        </w:rPr>
        <w:t>In addition, NAIC staff recommend that the previously exposed revisions to adopt, with modification, certain disclosures from ASU 2023-06</w:t>
      </w:r>
      <w:r w:rsidRPr="00936BF4">
        <w:rPr>
          <w:b/>
          <w:bCs/>
          <w:i/>
          <w:iCs/>
          <w:sz w:val="22"/>
          <w:szCs w:val="22"/>
        </w:rPr>
        <w:t xml:space="preserve"> </w:t>
      </w:r>
      <w:r w:rsidRPr="00936BF4">
        <w:rPr>
          <w:b/>
          <w:bCs/>
          <w:sz w:val="22"/>
          <w:szCs w:val="22"/>
        </w:rPr>
        <w:t xml:space="preserve">within </w:t>
      </w:r>
      <w:r w:rsidRPr="00936BF4">
        <w:rPr>
          <w:b/>
          <w:bCs/>
          <w:i/>
          <w:iCs/>
          <w:sz w:val="22"/>
          <w:szCs w:val="22"/>
        </w:rPr>
        <w:t>No. 103R—Transfers and Servicing of Financial Assets and Extinguishments of Liabilities</w:t>
      </w:r>
      <w:r w:rsidRPr="00936BF4">
        <w:rPr>
          <w:sz w:val="22"/>
          <w:szCs w:val="22"/>
        </w:rPr>
        <w:t xml:space="preserve"> be </w:t>
      </w:r>
      <w:r w:rsidR="00BC7CB6">
        <w:rPr>
          <w:sz w:val="22"/>
          <w:szCs w:val="22"/>
        </w:rPr>
        <w:t>removed from this agenda item</w:t>
      </w:r>
      <w:r w:rsidR="00053B82">
        <w:rPr>
          <w:sz w:val="22"/>
          <w:szCs w:val="22"/>
        </w:rPr>
        <w:t xml:space="preserve"> and </w:t>
      </w:r>
      <w:r w:rsidRPr="00936BF4">
        <w:rPr>
          <w:sz w:val="22"/>
          <w:szCs w:val="22"/>
        </w:rPr>
        <w:t xml:space="preserve">combined with agenda item 2024-04: Conforming Repurchase Agreements. </w:t>
      </w:r>
      <w:r w:rsidR="00457FA4" w:rsidRPr="00936BF4">
        <w:rPr>
          <w:sz w:val="22"/>
          <w:szCs w:val="22"/>
        </w:rPr>
        <w:t>Agenda item 2024-04 is intended to review and revise current statutory guidance for repos and secured lending, as such adoption of additional repo disclosures should be considered as a part of that project.</w:t>
      </w:r>
      <w:r w:rsidR="00A95AB2">
        <w:rPr>
          <w:sz w:val="22"/>
          <w:szCs w:val="22"/>
        </w:rPr>
        <w:t xml:space="preserve"> </w:t>
      </w:r>
      <w:r w:rsidRPr="00936BF4">
        <w:rPr>
          <w:sz w:val="22"/>
          <w:szCs w:val="22"/>
        </w:rPr>
        <w:t>These disclosure revisions</w:t>
      </w:r>
      <w:r>
        <w:rPr>
          <w:sz w:val="22"/>
          <w:szCs w:val="22"/>
        </w:rPr>
        <w:t>, as detailed within the Form A,</w:t>
      </w:r>
      <w:r w:rsidRPr="00936BF4">
        <w:rPr>
          <w:sz w:val="22"/>
          <w:szCs w:val="22"/>
        </w:rPr>
        <w:t xml:space="preserve"> include:</w:t>
      </w:r>
    </w:p>
    <w:p w14:paraId="659414B6" w14:textId="77777777" w:rsidR="00726734" w:rsidRPr="00936BF4" w:rsidRDefault="00726734" w:rsidP="00726734">
      <w:pPr>
        <w:pStyle w:val="BodyText2"/>
        <w:numPr>
          <w:ilvl w:val="0"/>
          <w:numId w:val="25"/>
        </w:numPr>
        <w:jc w:val="both"/>
        <w:rPr>
          <w:b/>
          <w:bCs/>
          <w:sz w:val="22"/>
          <w:szCs w:val="22"/>
        </w:rPr>
      </w:pPr>
      <w:r w:rsidRPr="00936BF4">
        <w:rPr>
          <w:sz w:val="22"/>
          <w:szCs w:val="22"/>
        </w:rPr>
        <w:t>Disclosure of accrued interest from repos and securities borrowing, separate disclosure of significant (10% of admitted assets) reverse repos, and counterparty disclosures for significant (10% of adjusted capital and surplus) repos and reverse repos.</w:t>
      </w:r>
    </w:p>
    <w:p w14:paraId="0ABB65AE" w14:textId="247CC445" w:rsidR="00C44F55" w:rsidRPr="00C44F55" w:rsidRDefault="00C44F55" w:rsidP="00E32D6B">
      <w:pPr>
        <w:jc w:val="center"/>
        <w:rPr>
          <w:b/>
          <w:bCs/>
          <w:sz w:val="22"/>
          <w:szCs w:val="22"/>
          <w:u w:val="single"/>
        </w:rPr>
      </w:pPr>
      <w:r w:rsidRPr="00C44F55">
        <w:rPr>
          <w:b/>
          <w:bCs/>
          <w:sz w:val="22"/>
          <w:szCs w:val="22"/>
          <w:u w:val="single"/>
        </w:rPr>
        <w:lastRenderedPageBreak/>
        <w:t>REVIEW of COMMENTS on EXPOSED ITEMS</w:t>
      </w:r>
    </w:p>
    <w:p w14:paraId="52388326" w14:textId="77777777" w:rsidR="00C44F55" w:rsidRPr="00C44F55" w:rsidRDefault="00C44F55" w:rsidP="00C44F55">
      <w:pPr>
        <w:rPr>
          <w:bCs/>
          <w:sz w:val="22"/>
          <w:szCs w:val="22"/>
        </w:rPr>
      </w:pPr>
    </w:p>
    <w:p w14:paraId="32846BED" w14:textId="77777777" w:rsidR="00C44F55" w:rsidRPr="00294942" w:rsidRDefault="00C44F55" w:rsidP="00C44F55">
      <w:pPr>
        <w:spacing w:after="120"/>
        <w:jc w:val="both"/>
        <w:rPr>
          <w:bCs/>
          <w:sz w:val="22"/>
          <w:szCs w:val="22"/>
        </w:rPr>
      </w:pPr>
      <w:r w:rsidRPr="005D286F">
        <w:rPr>
          <w:bCs/>
          <w:sz w:val="22"/>
          <w:szCs w:val="22"/>
        </w:rPr>
        <w:t xml:space="preserve">The </w:t>
      </w:r>
      <w:r w:rsidRPr="00294942">
        <w:rPr>
          <w:bCs/>
          <w:sz w:val="22"/>
          <w:szCs w:val="22"/>
        </w:rPr>
        <w:t xml:space="preserve">following items are open for discussion and will be considered separately. </w:t>
      </w:r>
    </w:p>
    <w:p w14:paraId="0D8DE926" w14:textId="77777777" w:rsidR="00C44F55" w:rsidRDefault="00C44F55" w:rsidP="00D60031">
      <w:pPr>
        <w:rPr>
          <w:bCs/>
          <w:sz w:val="22"/>
          <w:szCs w:val="22"/>
        </w:rPr>
      </w:pPr>
    </w:p>
    <w:p w14:paraId="3C092DF1" w14:textId="77777777" w:rsidR="003C3E26" w:rsidRPr="00294942" w:rsidRDefault="003C3E26" w:rsidP="003C3E26">
      <w:pPr>
        <w:keepNext/>
        <w:keepLines/>
        <w:numPr>
          <w:ilvl w:val="0"/>
          <w:numId w:val="48"/>
        </w:numPr>
        <w:jc w:val="both"/>
        <w:rPr>
          <w:sz w:val="22"/>
          <w:szCs w:val="22"/>
        </w:rPr>
      </w:pPr>
      <w:r w:rsidRPr="00294942">
        <w:rPr>
          <w:sz w:val="22"/>
          <w:szCs w:val="22"/>
        </w:rPr>
        <w:t>Ref #2019-21: Principles-Based Bond Project</w:t>
      </w:r>
      <w:r>
        <w:rPr>
          <w:sz w:val="22"/>
          <w:szCs w:val="22"/>
        </w:rPr>
        <w:t xml:space="preserve"> -</w:t>
      </w:r>
      <w:r w:rsidRPr="00294942">
        <w:rPr>
          <w:sz w:val="22"/>
          <w:szCs w:val="22"/>
        </w:rPr>
        <w:t xml:space="preserve"> Issue Paper</w:t>
      </w:r>
      <w:r>
        <w:rPr>
          <w:sz w:val="22"/>
          <w:szCs w:val="22"/>
        </w:rPr>
        <w:t xml:space="preserve"> </w:t>
      </w:r>
    </w:p>
    <w:p w14:paraId="473456FC" w14:textId="77777777" w:rsidR="003C3E26" w:rsidRPr="00294942" w:rsidRDefault="003C3E26" w:rsidP="003C3E26">
      <w:pPr>
        <w:keepNext/>
        <w:keepLines/>
        <w:numPr>
          <w:ilvl w:val="0"/>
          <w:numId w:val="48"/>
        </w:numPr>
        <w:jc w:val="both"/>
        <w:rPr>
          <w:sz w:val="22"/>
          <w:szCs w:val="22"/>
        </w:rPr>
      </w:pPr>
      <w:r w:rsidRPr="00294942">
        <w:rPr>
          <w:sz w:val="22"/>
          <w:szCs w:val="22"/>
        </w:rPr>
        <w:t>Ref #2024-01: Bond Definition – Debt Securities Issued by Funds</w:t>
      </w:r>
    </w:p>
    <w:p w14:paraId="3DF9D29F" w14:textId="77777777" w:rsidR="003C3E26" w:rsidRPr="00294942" w:rsidRDefault="003C3E26" w:rsidP="003C3E26">
      <w:pPr>
        <w:keepNext/>
        <w:keepLines/>
        <w:numPr>
          <w:ilvl w:val="0"/>
          <w:numId w:val="48"/>
        </w:numPr>
        <w:jc w:val="both"/>
        <w:rPr>
          <w:bCs/>
          <w:sz w:val="22"/>
          <w:szCs w:val="22"/>
        </w:rPr>
      </w:pPr>
      <w:r w:rsidRPr="00294942">
        <w:rPr>
          <w:sz w:val="22"/>
          <w:szCs w:val="22"/>
        </w:rPr>
        <w:t xml:space="preserve">Ref #2024-04: </w:t>
      </w:r>
      <w:r w:rsidRPr="00294942">
        <w:rPr>
          <w:bCs/>
          <w:sz w:val="22"/>
          <w:szCs w:val="22"/>
        </w:rPr>
        <w:t>Conforming Repurchase Agreements</w:t>
      </w:r>
    </w:p>
    <w:p w14:paraId="3411E5C5" w14:textId="77777777" w:rsidR="003C3E26" w:rsidRPr="00294942" w:rsidRDefault="003C3E26" w:rsidP="003C3E26">
      <w:pPr>
        <w:keepNext/>
        <w:keepLines/>
        <w:numPr>
          <w:ilvl w:val="0"/>
          <w:numId w:val="48"/>
        </w:numPr>
        <w:jc w:val="both"/>
        <w:rPr>
          <w:bCs/>
          <w:sz w:val="22"/>
          <w:szCs w:val="22"/>
        </w:rPr>
      </w:pPr>
      <w:r w:rsidRPr="00294942">
        <w:rPr>
          <w:bCs/>
          <w:sz w:val="22"/>
          <w:szCs w:val="22"/>
        </w:rPr>
        <w:t>Ref #2024-06: Risk Transfer Analysis on Combination Reinsurance Contracts</w:t>
      </w:r>
    </w:p>
    <w:p w14:paraId="2DA87F66" w14:textId="77777777" w:rsidR="003C3E26" w:rsidRPr="00294942" w:rsidRDefault="003C3E26" w:rsidP="003C3E26">
      <w:pPr>
        <w:keepNext/>
        <w:keepLines/>
        <w:numPr>
          <w:ilvl w:val="0"/>
          <w:numId w:val="48"/>
        </w:numPr>
        <w:jc w:val="both"/>
        <w:rPr>
          <w:bCs/>
          <w:sz w:val="22"/>
          <w:szCs w:val="22"/>
        </w:rPr>
      </w:pPr>
      <w:r w:rsidRPr="00294942">
        <w:rPr>
          <w:bCs/>
          <w:sz w:val="22"/>
          <w:szCs w:val="22"/>
        </w:rPr>
        <w:t>Ref #2024-07: Reporting of Funds Withheld and Modified Co-Insurance Assets</w:t>
      </w:r>
    </w:p>
    <w:p w14:paraId="342C34D0" w14:textId="77777777" w:rsidR="003C3E26" w:rsidRPr="00294942" w:rsidRDefault="003C3E26" w:rsidP="003C3E26">
      <w:pPr>
        <w:keepNext/>
        <w:keepLines/>
        <w:numPr>
          <w:ilvl w:val="0"/>
          <w:numId w:val="48"/>
        </w:numPr>
        <w:jc w:val="both"/>
        <w:rPr>
          <w:bCs/>
          <w:sz w:val="22"/>
          <w:szCs w:val="22"/>
        </w:rPr>
      </w:pPr>
      <w:r w:rsidRPr="00294942">
        <w:rPr>
          <w:bCs/>
          <w:sz w:val="22"/>
          <w:szCs w:val="22"/>
        </w:rPr>
        <w:t>Ref #2024-10: SSAP No. 56 – Book Value Separate Accounts</w:t>
      </w:r>
    </w:p>
    <w:p w14:paraId="1EF2D15A" w14:textId="77777777" w:rsidR="003C3E26" w:rsidRDefault="003C3E26" w:rsidP="003C3E26">
      <w:pPr>
        <w:keepNext/>
        <w:keepLines/>
        <w:numPr>
          <w:ilvl w:val="0"/>
          <w:numId w:val="48"/>
        </w:numPr>
        <w:jc w:val="both"/>
        <w:rPr>
          <w:bCs/>
          <w:sz w:val="22"/>
          <w:szCs w:val="22"/>
        </w:rPr>
      </w:pPr>
      <w:r w:rsidRPr="00294942">
        <w:rPr>
          <w:bCs/>
          <w:sz w:val="22"/>
          <w:szCs w:val="22"/>
        </w:rPr>
        <w:t>Ref #2024-11: ASU 2023-09, Improvements to Income Tax Disclosures</w:t>
      </w:r>
    </w:p>
    <w:p w14:paraId="0194A484" w14:textId="77777777" w:rsidR="00726734" w:rsidRPr="00294942" w:rsidRDefault="00726734" w:rsidP="00726734">
      <w:pPr>
        <w:keepNext/>
        <w:keepLines/>
        <w:numPr>
          <w:ilvl w:val="0"/>
          <w:numId w:val="48"/>
        </w:numPr>
        <w:jc w:val="both"/>
        <w:rPr>
          <w:bCs/>
          <w:sz w:val="22"/>
          <w:szCs w:val="22"/>
        </w:rPr>
      </w:pPr>
      <w:r w:rsidRPr="007573B6">
        <w:rPr>
          <w:bCs/>
          <w:sz w:val="22"/>
          <w:szCs w:val="22"/>
        </w:rPr>
        <w:t>Ref #2024-12: Updates to SSAP</w:t>
      </w:r>
      <w:r w:rsidRPr="00294942">
        <w:rPr>
          <w:bCs/>
          <w:sz w:val="22"/>
          <w:szCs w:val="22"/>
        </w:rPr>
        <w:t xml:space="preserve"> No. 27 </w:t>
      </w:r>
    </w:p>
    <w:p w14:paraId="596D12D7" w14:textId="77777777" w:rsidR="003C3E26" w:rsidRPr="00F921C6" w:rsidRDefault="003C3E26" w:rsidP="003C3E26">
      <w:pPr>
        <w:keepNext/>
        <w:keepLines/>
        <w:numPr>
          <w:ilvl w:val="0"/>
          <w:numId w:val="48"/>
        </w:numPr>
        <w:jc w:val="both"/>
        <w:rPr>
          <w:bCs/>
          <w:sz w:val="22"/>
          <w:szCs w:val="22"/>
        </w:rPr>
      </w:pPr>
      <w:r w:rsidRPr="00294942">
        <w:rPr>
          <w:bCs/>
          <w:sz w:val="22"/>
          <w:szCs w:val="22"/>
        </w:rPr>
        <w:t>Ref #2022-12:</w:t>
      </w:r>
      <w:r>
        <w:rPr>
          <w:bCs/>
          <w:sz w:val="22"/>
          <w:szCs w:val="22"/>
        </w:rPr>
        <w:t xml:space="preserve"> </w:t>
      </w:r>
      <w:r w:rsidRPr="00407C2B">
        <w:rPr>
          <w:bCs/>
          <w:sz w:val="22"/>
          <w:szCs w:val="22"/>
        </w:rPr>
        <w:t xml:space="preserve">Review of INT 03-02: </w:t>
      </w:r>
      <w:r w:rsidRPr="00407C2B">
        <w:rPr>
          <w:bCs/>
          <w:i/>
          <w:iCs/>
          <w:sz w:val="22"/>
          <w:szCs w:val="22"/>
        </w:rPr>
        <w:t>Modification to an Existing Intercompany Pooling Arrangement</w:t>
      </w:r>
    </w:p>
    <w:p w14:paraId="5BE8E1E7" w14:textId="5D7B3FF9" w:rsidR="00D47E10" w:rsidRDefault="00D47E10">
      <w:pPr>
        <w:rPr>
          <w:bCs/>
          <w:sz w:val="22"/>
          <w:szCs w:val="22"/>
          <w:highlight w:val="yellow"/>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AE74AB" w:rsidRPr="00E469AA" w14:paraId="3E2650BC"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34205311" w14:textId="77777777" w:rsidR="00AE74AB" w:rsidRPr="00A10EF3" w:rsidRDefault="00AE74AB">
            <w:pPr>
              <w:widowControl w:val="0"/>
              <w:jc w:val="center"/>
              <w:rPr>
                <w:b/>
                <w:color w:val="FFFFFF"/>
                <w:sz w:val="22"/>
                <w:szCs w:val="22"/>
              </w:rPr>
            </w:pPr>
            <w:r w:rsidRPr="00A10EF3">
              <w:rPr>
                <w:b/>
                <w:color w:val="000000"/>
                <w:sz w:val="22"/>
                <w:szCs w:val="22"/>
              </w:rPr>
              <w:br w:type="page"/>
            </w:r>
          </w:p>
          <w:p w14:paraId="571F78C8" w14:textId="77777777" w:rsidR="00AE74AB" w:rsidRPr="00A10EF3" w:rsidRDefault="00AE74AB">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D69870A" w14:textId="77777777" w:rsidR="00AE74AB" w:rsidRPr="00A10EF3" w:rsidRDefault="00AE74AB">
            <w:pPr>
              <w:widowControl w:val="0"/>
              <w:jc w:val="center"/>
              <w:rPr>
                <w:b/>
                <w:color w:val="FFFFFF"/>
                <w:sz w:val="22"/>
                <w:szCs w:val="22"/>
              </w:rPr>
            </w:pPr>
          </w:p>
          <w:p w14:paraId="046E8A8A" w14:textId="77777777" w:rsidR="00AE74AB" w:rsidRPr="00A10EF3" w:rsidRDefault="00AE74AB">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FC58602" w14:textId="77777777" w:rsidR="00AE74AB" w:rsidRPr="00A10EF3" w:rsidRDefault="00AE74AB">
            <w:pPr>
              <w:widowControl w:val="0"/>
              <w:jc w:val="center"/>
              <w:rPr>
                <w:b/>
                <w:color w:val="FFFFFF"/>
                <w:sz w:val="22"/>
                <w:szCs w:val="22"/>
              </w:rPr>
            </w:pPr>
          </w:p>
          <w:p w14:paraId="77B2C534" w14:textId="77777777" w:rsidR="00AE74AB" w:rsidRPr="00A10EF3" w:rsidRDefault="00AE74AB">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0444ADD" w14:textId="77777777" w:rsidR="00AE74AB" w:rsidRPr="00A10EF3" w:rsidRDefault="00AE74AB">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6F8B435" w14:textId="77777777" w:rsidR="00AE74AB" w:rsidRPr="00A10EF3" w:rsidRDefault="00AE74AB">
            <w:pPr>
              <w:widowControl w:val="0"/>
              <w:jc w:val="center"/>
              <w:rPr>
                <w:b/>
                <w:color w:val="FFFFFF"/>
                <w:sz w:val="22"/>
                <w:szCs w:val="22"/>
              </w:rPr>
            </w:pPr>
            <w:r w:rsidRPr="00A10EF3">
              <w:rPr>
                <w:b/>
                <w:sz w:val="22"/>
                <w:szCs w:val="22"/>
              </w:rPr>
              <w:t>Comment Letter Page Number</w:t>
            </w:r>
          </w:p>
        </w:tc>
      </w:tr>
      <w:tr w:rsidR="00AE74AB" w:rsidRPr="00E469AA" w14:paraId="3E11ADBE" w14:textId="77777777">
        <w:trPr>
          <w:trHeight w:val="800"/>
        </w:trPr>
        <w:tc>
          <w:tcPr>
            <w:tcW w:w="1615" w:type="dxa"/>
            <w:tcBorders>
              <w:top w:val="single" w:sz="4" w:space="0" w:color="FFFFFF"/>
            </w:tcBorders>
            <w:shd w:val="clear" w:color="auto" w:fill="F2F2F2"/>
            <w:vAlign w:val="center"/>
          </w:tcPr>
          <w:p w14:paraId="5EF42352" w14:textId="3E2B84C2" w:rsidR="00AE74AB" w:rsidRPr="00B6579C" w:rsidRDefault="00AE74AB">
            <w:pPr>
              <w:widowControl w:val="0"/>
              <w:jc w:val="center"/>
              <w:rPr>
                <w:b/>
                <w:sz w:val="22"/>
                <w:szCs w:val="22"/>
              </w:rPr>
            </w:pPr>
            <w:r w:rsidRPr="00B6579C">
              <w:rPr>
                <w:b/>
                <w:sz w:val="22"/>
                <w:szCs w:val="22"/>
              </w:rPr>
              <w:t>20</w:t>
            </w:r>
            <w:r w:rsidR="007205B0">
              <w:rPr>
                <w:b/>
                <w:sz w:val="22"/>
                <w:szCs w:val="22"/>
              </w:rPr>
              <w:t>19-21</w:t>
            </w:r>
          </w:p>
          <w:p w14:paraId="1B57921D" w14:textId="77777777" w:rsidR="00AE74AB" w:rsidRPr="009F2EC6" w:rsidRDefault="00AE74AB">
            <w:pPr>
              <w:widowControl w:val="0"/>
              <w:jc w:val="center"/>
              <w:rPr>
                <w:b/>
                <w:sz w:val="22"/>
                <w:szCs w:val="22"/>
              </w:rPr>
            </w:pPr>
            <w:r w:rsidRPr="00B6579C">
              <w:rPr>
                <w:b/>
                <w:sz w:val="22"/>
                <w:szCs w:val="22"/>
              </w:rPr>
              <w:t>(Julie)</w:t>
            </w:r>
          </w:p>
        </w:tc>
        <w:tc>
          <w:tcPr>
            <w:tcW w:w="3198" w:type="dxa"/>
            <w:tcBorders>
              <w:top w:val="single" w:sz="4" w:space="0" w:color="FFFFFF"/>
            </w:tcBorders>
            <w:shd w:val="clear" w:color="auto" w:fill="F2F2F2"/>
            <w:vAlign w:val="center"/>
          </w:tcPr>
          <w:p w14:paraId="098D25F9" w14:textId="77155393" w:rsidR="00AE74AB" w:rsidRPr="009F2EC6" w:rsidRDefault="00FF7B6A">
            <w:pPr>
              <w:pStyle w:val="Heading2"/>
              <w:rPr>
                <w:sz w:val="22"/>
                <w:szCs w:val="22"/>
              </w:rPr>
            </w:pPr>
            <w:r w:rsidRPr="00FF7B6A">
              <w:rPr>
                <w:sz w:val="22"/>
                <w:szCs w:val="22"/>
              </w:rPr>
              <w:t>Principles-Based Bond Project</w:t>
            </w:r>
          </w:p>
        </w:tc>
        <w:tc>
          <w:tcPr>
            <w:tcW w:w="2112" w:type="dxa"/>
            <w:tcBorders>
              <w:top w:val="single" w:sz="4" w:space="0" w:color="FFFFFF"/>
            </w:tcBorders>
            <w:shd w:val="clear" w:color="auto" w:fill="F2F2F2"/>
            <w:vAlign w:val="center"/>
          </w:tcPr>
          <w:p w14:paraId="327D75CB" w14:textId="49EEA40D" w:rsidR="00AE74AB" w:rsidRDefault="00726734">
            <w:pPr>
              <w:widowControl w:val="0"/>
              <w:jc w:val="center"/>
              <w:rPr>
                <w:b/>
                <w:sz w:val="22"/>
                <w:szCs w:val="22"/>
              </w:rPr>
            </w:pPr>
            <w:r>
              <w:rPr>
                <w:b/>
                <w:sz w:val="22"/>
                <w:szCs w:val="22"/>
              </w:rPr>
              <w:t>10</w:t>
            </w:r>
            <w:r w:rsidR="00AE74AB" w:rsidRPr="00262EC7">
              <w:rPr>
                <w:b/>
                <w:sz w:val="22"/>
                <w:szCs w:val="22"/>
              </w:rPr>
              <w:t xml:space="preserve"> – </w:t>
            </w:r>
            <w:r w:rsidR="00FF7B6A">
              <w:rPr>
                <w:b/>
                <w:sz w:val="22"/>
                <w:szCs w:val="22"/>
              </w:rPr>
              <w:t>Issue Paper</w:t>
            </w:r>
            <w:r w:rsidR="00AE74AB" w:rsidRPr="00262EC7">
              <w:rPr>
                <w:b/>
                <w:sz w:val="22"/>
                <w:szCs w:val="22"/>
              </w:rPr>
              <w:t xml:space="preserve"> </w:t>
            </w:r>
          </w:p>
          <w:p w14:paraId="06F68738" w14:textId="4737B01F" w:rsidR="00AE74AB" w:rsidRPr="00E469AA" w:rsidRDefault="00726734">
            <w:pPr>
              <w:widowControl w:val="0"/>
              <w:jc w:val="center"/>
              <w:rPr>
                <w:b/>
                <w:sz w:val="22"/>
                <w:szCs w:val="22"/>
                <w:highlight w:val="yellow"/>
              </w:rPr>
            </w:pPr>
            <w:r w:rsidRPr="003E5F37">
              <w:rPr>
                <w:b/>
                <w:sz w:val="22"/>
                <w:szCs w:val="22"/>
              </w:rPr>
              <w:t>11</w:t>
            </w:r>
            <w:r w:rsidR="006337D7" w:rsidRPr="003E5F37">
              <w:rPr>
                <w:b/>
                <w:sz w:val="22"/>
                <w:szCs w:val="22"/>
              </w:rPr>
              <w:t xml:space="preserve"> – Q&amp;A </w:t>
            </w:r>
            <w:r w:rsidR="004705F9">
              <w:rPr>
                <w:b/>
                <w:sz w:val="22"/>
                <w:szCs w:val="22"/>
              </w:rPr>
              <w:t>(Pending)</w:t>
            </w:r>
          </w:p>
        </w:tc>
        <w:tc>
          <w:tcPr>
            <w:tcW w:w="1710" w:type="dxa"/>
            <w:tcBorders>
              <w:top w:val="single" w:sz="4" w:space="0" w:color="FFFFFF"/>
            </w:tcBorders>
            <w:shd w:val="clear" w:color="auto" w:fill="F2F2F2"/>
            <w:vAlign w:val="center"/>
          </w:tcPr>
          <w:p w14:paraId="3AAE26F1" w14:textId="77777777" w:rsidR="00AE74AB" w:rsidRPr="00E469AA" w:rsidRDefault="00AE74AB">
            <w:pPr>
              <w:widowControl w:val="0"/>
              <w:jc w:val="center"/>
              <w:rPr>
                <w:b/>
                <w:sz w:val="22"/>
                <w:szCs w:val="22"/>
                <w:highlight w:val="yellow"/>
              </w:rPr>
            </w:pPr>
            <w:r w:rsidRPr="0033328F">
              <w:rPr>
                <w:b/>
                <w:sz w:val="22"/>
                <w:szCs w:val="22"/>
              </w:rPr>
              <w:t>Comments Received</w:t>
            </w:r>
          </w:p>
        </w:tc>
        <w:tc>
          <w:tcPr>
            <w:tcW w:w="1440" w:type="dxa"/>
            <w:tcBorders>
              <w:top w:val="single" w:sz="4" w:space="0" w:color="FFFFFF"/>
            </w:tcBorders>
            <w:shd w:val="clear" w:color="auto" w:fill="F2F2F2"/>
            <w:vAlign w:val="center"/>
          </w:tcPr>
          <w:p w14:paraId="4618BCD9" w14:textId="46493052" w:rsidR="00AE74AB" w:rsidRPr="00E469AA" w:rsidRDefault="00AE74AB">
            <w:pPr>
              <w:widowControl w:val="0"/>
              <w:jc w:val="center"/>
              <w:rPr>
                <w:b/>
                <w:sz w:val="22"/>
                <w:szCs w:val="22"/>
                <w:highlight w:val="yellow"/>
              </w:rPr>
            </w:pPr>
            <w:r w:rsidRPr="00CA6DDD">
              <w:rPr>
                <w:b/>
                <w:sz w:val="22"/>
                <w:szCs w:val="22"/>
              </w:rPr>
              <w:t xml:space="preserve">IP </w:t>
            </w:r>
            <w:r w:rsidRPr="008044AF">
              <w:rPr>
                <w:b/>
                <w:sz w:val="22"/>
                <w:szCs w:val="22"/>
              </w:rPr>
              <w:t xml:space="preserve">– </w:t>
            </w:r>
            <w:r w:rsidR="008044AF" w:rsidRPr="008044AF">
              <w:rPr>
                <w:b/>
                <w:sz w:val="22"/>
                <w:szCs w:val="22"/>
              </w:rPr>
              <w:t>21</w:t>
            </w:r>
          </w:p>
        </w:tc>
      </w:tr>
    </w:tbl>
    <w:p w14:paraId="474334DB" w14:textId="77777777" w:rsidR="00AE74AB" w:rsidRPr="000D5BED" w:rsidRDefault="00AE74AB" w:rsidP="00AE74AB">
      <w:pPr>
        <w:rPr>
          <w:sz w:val="22"/>
          <w:szCs w:val="22"/>
          <w:lang w:eastAsia="zh-CN"/>
        </w:rPr>
      </w:pPr>
    </w:p>
    <w:p w14:paraId="784F7F6F" w14:textId="77777777" w:rsidR="00AE74AB" w:rsidRDefault="00AE74AB" w:rsidP="00AE74AB">
      <w:pPr>
        <w:pStyle w:val="BodyTextIndent"/>
        <w:ind w:left="0" w:firstLine="0"/>
        <w:jc w:val="both"/>
        <w:rPr>
          <w:i/>
          <w:sz w:val="22"/>
          <w:szCs w:val="22"/>
          <w:u w:val="single"/>
        </w:rPr>
      </w:pPr>
      <w:r w:rsidRPr="00A81D3E">
        <w:rPr>
          <w:i/>
          <w:sz w:val="22"/>
          <w:szCs w:val="22"/>
          <w:u w:val="single"/>
        </w:rPr>
        <w:t>Summary:</w:t>
      </w:r>
    </w:p>
    <w:p w14:paraId="2E592E40" w14:textId="64B2EB18" w:rsidR="00AE74AB" w:rsidRDefault="00ED17A7" w:rsidP="00AE74AB">
      <w:pPr>
        <w:pStyle w:val="BodyTextIndent"/>
        <w:ind w:left="0" w:firstLine="0"/>
        <w:jc w:val="both"/>
        <w:rPr>
          <w:iCs/>
          <w:sz w:val="22"/>
          <w:szCs w:val="22"/>
        </w:rPr>
      </w:pPr>
      <w:r>
        <w:rPr>
          <w:sz w:val="22"/>
          <w:szCs w:val="22"/>
        </w:rPr>
        <w:t xml:space="preserve">On </w:t>
      </w:r>
      <w:r w:rsidR="000E39D3">
        <w:rPr>
          <w:sz w:val="22"/>
          <w:szCs w:val="22"/>
        </w:rPr>
        <w:t>May</w:t>
      </w:r>
      <w:r w:rsidR="00E85C88">
        <w:rPr>
          <w:sz w:val="22"/>
          <w:szCs w:val="22"/>
        </w:rPr>
        <w:t xml:space="preserve"> 15</w:t>
      </w:r>
      <w:r>
        <w:rPr>
          <w:sz w:val="22"/>
          <w:szCs w:val="22"/>
        </w:rPr>
        <w:t>,</w:t>
      </w:r>
      <w:r w:rsidR="00B62AC9">
        <w:rPr>
          <w:sz w:val="22"/>
          <w:szCs w:val="22"/>
        </w:rPr>
        <w:t xml:space="preserve"> </w:t>
      </w:r>
      <w:r w:rsidR="00E85C88">
        <w:rPr>
          <w:sz w:val="22"/>
          <w:szCs w:val="22"/>
        </w:rPr>
        <w:t>2024</w:t>
      </w:r>
      <w:r w:rsidR="003B07D3">
        <w:rPr>
          <w:sz w:val="22"/>
          <w:szCs w:val="22"/>
        </w:rPr>
        <w:t>,</w:t>
      </w:r>
      <w:r w:rsidR="00E85C88">
        <w:rPr>
          <w:sz w:val="22"/>
          <w:szCs w:val="22"/>
        </w:rPr>
        <w:t xml:space="preserve"> the Working Group </w:t>
      </w:r>
      <w:r w:rsidR="00F808EC">
        <w:rPr>
          <w:sz w:val="22"/>
          <w:szCs w:val="22"/>
        </w:rPr>
        <w:t xml:space="preserve">exposed </w:t>
      </w:r>
      <w:r w:rsidR="00B924B8">
        <w:rPr>
          <w:sz w:val="22"/>
          <w:szCs w:val="22"/>
        </w:rPr>
        <w:t xml:space="preserve">updates to the </w:t>
      </w:r>
      <w:r w:rsidR="00F808EC">
        <w:rPr>
          <w:sz w:val="22"/>
          <w:szCs w:val="22"/>
        </w:rPr>
        <w:t>draft</w:t>
      </w:r>
      <w:r>
        <w:rPr>
          <w:sz w:val="22"/>
          <w:szCs w:val="22"/>
        </w:rPr>
        <w:t xml:space="preserve"> issue paper </w:t>
      </w:r>
      <w:r w:rsidR="00F808EC">
        <w:rPr>
          <w:sz w:val="22"/>
          <w:szCs w:val="22"/>
        </w:rPr>
        <w:t xml:space="preserve">for </w:t>
      </w:r>
      <w:r w:rsidR="00B62AC9">
        <w:rPr>
          <w:sz w:val="22"/>
          <w:szCs w:val="22"/>
        </w:rPr>
        <w:t>the</w:t>
      </w:r>
      <w:r w:rsidR="00F808EC">
        <w:rPr>
          <w:sz w:val="22"/>
          <w:szCs w:val="22"/>
        </w:rPr>
        <w:t xml:space="preserve"> principles-based bond project</w:t>
      </w:r>
      <w:r w:rsidR="00580C93">
        <w:rPr>
          <w:sz w:val="22"/>
          <w:szCs w:val="22"/>
        </w:rPr>
        <w:t xml:space="preserve"> for a comment period ending June 21</w:t>
      </w:r>
      <w:r w:rsidR="00F808EC">
        <w:rPr>
          <w:sz w:val="22"/>
          <w:szCs w:val="22"/>
        </w:rPr>
        <w:t xml:space="preserve">. </w:t>
      </w:r>
      <w:r w:rsidR="009337C0" w:rsidRPr="009337C0">
        <w:rPr>
          <w:iCs/>
          <w:sz w:val="22"/>
          <w:szCs w:val="22"/>
        </w:rPr>
        <w:t>The issue paper</w:t>
      </w:r>
      <w:r w:rsidR="009337C0" w:rsidRPr="009337C0" w:rsidDel="00F808EC">
        <w:rPr>
          <w:iCs/>
          <w:sz w:val="22"/>
          <w:szCs w:val="22"/>
        </w:rPr>
        <w:t xml:space="preserve"> </w:t>
      </w:r>
      <w:r w:rsidR="00F808EC" w:rsidRPr="009337C0">
        <w:rPr>
          <w:iCs/>
          <w:sz w:val="22"/>
          <w:szCs w:val="22"/>
        </w:rPr>
        <w:t>document</w:t>
      </w:r>
      <w:r w:rsidR="00F808EC">
        <w:rPr>
          <w:iCs/>
          <w:sz w:val="22"/>
          <w:szCs w:val="22"/>
        </w:rPr>
        <w:t>s</w:t>
      </w:r>
      <w:r w:rsidR="00F808EC" w:rsidRPr="009337C0">
        <w:rPr>
          <w:iCs/>
          <w:sz w:val="22"/>
          <w:szCs w:val="22"/>
        </w:rPr>
        <w:t xml:space="preserve"> </w:t>
      </w:r>
      <w:r w:rsidR="009337C0" w:rsidRPr="009337C0">
        <w:rPr>
          <w:iCs/>
          <w:sz w:val="22"/>
          <w:szCs w:val="22"/>
        </w:rPr>
        <w:t xml:space="preserve">the discussions and decisions within the principles-based bond project </w:t>
      </w:r>
      <w:r w:rsidR="00F808EC">
        <w:rPr>
          <w:iCs/>
          <w:sz w:val="22"/>
          <w:szCs w:val="22"/>
        </w:rPr>
        <w:t xml:space="preserve">and </w:t>
      </w:r>
      <w:r w:rsidR="009337C0" w:rsidRPr="009337C0">
        <w:rPr>
          <w:iCs/>
          <w:sz w:val="22"/>
          <w:szCs w:val="22"/>
        </w:rPr>
        <w:t>has been updated to reflect the final actions. Additionally, consistency edits and reorganization has been reflected as the authoritative SAP revisions have been adopted. (As a reminder, issue papers are not authoritative, and simply provide background and discussion elements for historical reference.) Changes from the prior exposed version are shown as tracked within the document.</w:t>
      </w:r>
    </w:p>
    <w:p w14:paraId="22A07B71" w14:textId="77777777" w:rsidR="009337C0" w:rsidRPr="009337C0" w:rsidRDefault="009337C0" w:rsidP="00AE74AB">
      <w:pPr>
        <w:pStyle w:val="BodyTextIndent"/>
        <w:ind w:left="0" w:firstLine="0"/>
        <w:jc w:val="both"/>
        <w:rPr>
          <w:iCs/>
          <w:sz w:val="22"/>
          <w:szCs w:val="22"/>
        </w:rPr>
      </w:pPr>
    </w:p>
    <w:p w14:paraId="43AE5753" w14:textId="77777777" w:rsidR="00AE74AB" w:rsidRDefault="00AE74AB" w:rsidP="00AE74AB">
      <w:pPr>
        <w:pStyle w:val="paragraph"/>
        <w:keepNext/>
        <w:spacing w:before="0" w:beforeAutospacing="0" w:after="0" w:afterAutospacing="0"/>
        <w:jc w:val="both"/>
        <w:textAlignment w:val="baseline"/>
        <w:rPr>
          <w:bCs/>
          <w:i/>
          <w:sz w:val="22"/>
          <w:szCs w:val="22"/>
          <w:u w:val="single"/>
        </w:rPr>
      </w:pPr>
      <w:r w:rsidRPr="00D76AAA">
        <w:rPr>
          <w:bCs/>
          <w:i/>
          <w:sz w:val="22"/>
          <w:szCs w:val="22"/>
          <w:u w:val="single"/>
        </w:rPr>
        <w:t>Interested Parties’ Comments:</w:t>
      </w:r>
    </w:p>
    <w:p w14:paraId="3B31A4B9" w14:textId="77777777" w:rsidR="00CF04F3" w:rsidRPr="00CF04F3" w:rsidRDefault="00CF04F3" w:rsidP="00CF04F3">
      <w:pPr>
        <w:pStyle w:val="BodyTextIndent"/>
        <w:ind w:left="0" w:firstLine="0"/>
        <w:rPr>
          <w:sz w:val="22"/>
          <w:szCs w:val="22"/>
        </w:rPr>
      </w:pPr>
      <w:r w:rsidRPr="00CF04F3">
        <w:rPr>
          <w:sz w:val="22"/>
          <w:szCs w:val="22"/>
        </w:rPr>
        <w:t>Interested parties have the following three comments:</w:t>
      </w:r>
    </w:p>
    <w:p w14:paraId="7A891D01" w14:textId="77777777" w:rsidR="00CF04F3" w:rsidRPr="00CF04F3" w:rsidRDefault="00CF04F3" w:rsidP="00280AB9">
      <w:pPr>
        <w:pStyle w:val="BodyTextIndent"/>
        <w:ind w:left="0"/>
        <w:jc w:val="both"/>
        <w:rPr>
          <w:sz w:val="22"/>
          <w:szCs w:val="22"/>
        </w:rPr>
      </w:pPr>
    </w:p>
    <w:p w14:paraId="792A9A5C" w14:textId="77777777" w:rsidR="00CF04F3" w:rsidRPr="00CF04F3" w:rsidRDefault="00CF04F3" w:rsidP="00792722">
      <w:pPr>
        <w:pStyle w:val="BodyTextIndent"/>
        <w:numPr>
          <w:ilvl w:val="0"/>
          <w:numId w:val="33"/>
        </w:numPr>
        <w:jc w:val="both"/>
        <w:rPr>
          <w:sz w:val="22"/>
          <w:szCs w:val="22"/>
        </w:rPr>
      </w:pPr>
      <w:r w:rsidRPr="00CF04F3">
        <w:rPr>
          <w:sz w:val="22"/>
          <w:szCs w:val="22"/>
        </w:rPr>
        <w:t>Paragraph 32c – Editorial edits are needed to remove the following language which is included twice, “In contrast, an ABS Issuer has a primary purpose of raising debt capital……</w:t>
      </w:r>
      <w:proofErr w:type="gramStart"/>
      <w:r w:rsidRPr="00CF04F3">
        <w:rPr>
          <w:sz w:val="22"/>
          <w:szCs w:val="22"/>
        </w:rPr>
        <w:t>…..</w:t>
      </w:r>
      <w:proofErr w:type="gramEnd"/>
      <w:r w:rsidRPr="00CF04F3">
        <w:rPr>
          <w:sz w:val="22"/>
          <w:szCs w:val="22"/>
        </w:rPr>
        <w:t>These features support the entity’s primary purpose of raising debt capital.”</w:t>
      </w:r>
    </w:p>
    <w:p w14:paraId="3FDDD550" w14:textId="77777777" w:rsidR="00A132A4" w:rsidRPr="00CF04F3" w:rsidRDefault="00A132A4" w:rsidP="00A132A4">
      <w:pPr>
        <w:pStyle w:val="BodyTextIndent"/>
        <w:ind w:left="720" w:firstLine="0"/>
        <w:jc w:val="both"/>
        <w:rPr>
          <w:sz w:val="22"/>
          <w:szCs w:val="22"/>
        </w:rPr>
      </w:pPr>
    </w:p>
    <w:p w14:paraId="7270A3F2" w14:textId="77777777" w:rsidR="00CF04F3" w:rsidRPr="00CF04F3" w:rsidRDefault="00CF04F3" w:rsidP="00792722">
      <w:pPr>
        <w:pStyle w:val="BodyTextIndent"/>
        <w:numPr>
          <w:ilvl w:val="0"/>
          <w:numId w:val="33"/>
        </w:numPr>
        <w:jc w:val="both"/>
        <w:rPr>
          <w:sz w:val="22"/>
          <w:szCs w:val="22"/>
        </w:rPr>
      </w:pPr>
      <w:r w:rsidRPr="00CF04F3">
        <w:rPr>
          <w:sz w:val="22"/>
          <w:szCs w:val="22"/>
        </w:rPr>
        <w:t>Paragraphs 107, 110, 111, 113, &amp; 115 – The example number cadence is off such that each needs to be reduced by 1 (e.g., in paragraph 107, Example 5 Rationale needs to be shown as Example 4 Rationale, etc.</w:t>
      </w:r>
    </w:p>
    <w:p w14:paraId="0C29D125" w14:textId="77777777" w:rsidR="00A132A4" w:rsidRDefault="00A132A4" w:rsidP="00A132A4">
      <w:pPr>
        <w:pStyle w:val="ListParagraph"/>
        <w:rPr>
          <w:sz w:val="22"/>
          <w:szCs w:val="22"/>
        </w:rPr>
      </w:pPr>
    </w:p>
    <w:p w14:paraId="664E63BD" w14:textId="174EA10D" w:rsidR="00CF04F3" w:rsidRPr="00CF04F3" w:rsidRDefault="00CF04F3" w:rsidP="00792722">
      <w:pPr>
        <w:pStyle w:val="BodyTextIndent"/>
        <w:numPr>
          <w:ilvl w:val="0"/>
          <w:numId w:val="33"/>
        </w:numPr>
        <w:jc w:val="both"/>
        <w:rPr>
          <w:sz w:val="22"/>
          <w:szCs w:val="22"/>
        </w:rPr>
      </w:pPr>
      <w:r w:rsidRPr="00CF04F3">
        <w:rPr>
          <w:sz w:val="22"/>
          <w:szCs w:val="22"/>
        </w:rPr>
        <w:t>Paragraph 59 – SSAP No. 26 discusses that the practical expedient could only be used if less than 50% of the principal relies on sale or refinancing. The Issue Paper (paragraph 59) discusses that the practical expedient could only be used if contractual cash flows at origination are sufficient to cover all interest and at least 50% of the original principal. To avoid confusion, we suggest the following sentence be added to the Issue Paper, paragraph 59 as a last sentence: “That means, as discussed in SSAP 26, paragraph 9b, that the practical expedient can only be used if less than 50% of the principal relies upon sale or refinancing.”</w:t>
      </w:r>
    </w:p>
    <w:p w14:paraId="5F2E3683" w14:textId="77777777" w:rsidR="007850BB" w:rsidRPr="007850BB" w:rsidRDefault="007850BB" w:rsidP="00280AB9">
      <w:pPr>
        <w:pStyle w:val="paragraph"/>
        <w:keepNext/>
        <w:spacing w:before="0" w:beforeAutospacing="0" w:after="0" w:afterAutospacing="0"/>
        <w:jc w:val="both"/>
        <w:textAlignment w:val="baseline"/>
        <w:rPr>
          <w:bCs/>
          <w:iCs/>
          <w:sz w:val="22"/>
          <w:szCs w:val="22"/>
        </w:rPr>
      </w:pPr>
    </w:p>
    <w:p w14:paraId="7675DFD3" w14:textId="77777777" w:rsidR="00AE74AB" w:rsidRPr="0006352A" w:rsidRDefault="00AE74AB" w:rsidP="00AE74AB">
      <w:pPr>
        <w:pStyle w:val="ListContinue"/>
        <w:keepNext/>
        <w:keepLines/>
        <w:numPr>
          <w:ilvl w:val="0"/>
          <w:numId w:val="0"/>
        </w:numPr>
        <w:spacing w:after="0"/>
        <w:jc w:val="both"/>
        <w:rPr>
          <w:i/>
          <w:kern w:val="32"/>
          <w:sz w:val="22"/>
          <w:szCs w:val="22"/>
          <w:u w:val="single"/>
        </w:rPr>
      </w:pPr>
      <w:r w:rsidRPr="0006352A">
        <w:rPr>
          <w:i/>
          <w:kern w:val="32"/>
          <w:sz w:val="22"/>
          <w:szCs w:val="22"/>
          <w:u w:val="single"/>
        </w:rPr>
        <w:t>Recommendation:</w:t>
      </w:r>
    </w:p>
    <w:p w14:paraId="3B661AC3" w14:textId="404A0DF5" w:rsidR="00625319" w:rsidRDefault="007850BB" w:rsidP="00245EE9">
      <w:pPr>
        <w:pStyle w:val="ListContinue"/>
        <w:numPr>
          <w:ilvl w:val="0"/>
          <w:numId w:val="0"/>
        </w:numPr>
        <w:spacing w:after="0"/>
        <w:jc w:val="both"/>
        <w:rPr>
          <w:b/>
          <w:bCs/>
          <w:sz w:val="22"/>
          <w:szCs w:val="22"/>
        </w:rPr>
      </w:pPr>
      <w:r w:rsidRPr="001246A0">
        <w:rPr>
          <w:b/>
          <w:bCs/>
          <w:sz w:val="22"/>
          <w:szCs w:val="22"/>
        </w:rPr>
        <w:t xml:space="preserve">NAIC staff recommends that the Working Group </w:t>
      </w:r>
      <w:r w:rsidR="00426344" w:rsidRPr="001246A0">
        <w:rPr>
          <w:b/>
          <w:bCs/>
          <w:sz w:val="22"/>
          <w:szCs w:val="22"/>
        </w:rPr>
        <w:t xml:space="preserve">adopt the issue paper with modifications to reflect the interested parties’ comments. Revisions to reflect the comments are </w:t>
      </w:r>
      <w:r w:rsidR="000A2A05" w:rsidRPr="001246A0">
        <w:rPr>
          <w:b/>
          <w:bCs/>
          <w:sz w:val="22"/>
          <w:szCs w:val="22"/>
        </w:rPr>
        <w:t xml:space="preserve">shaded in yellow and captured </w:t>
      </w:r>
      <w:r w:rsidR="00426344" w:rsidRPr="001246A0">
        <w:rPr>
          <w:b/>
          <w:bCs/>
          <w:sz w:val="22"/>
          <w:szCs w:val="22"/>
        </w:rPr>
        <w:t xml:space="preserve">on pages </w:t>
      </w:r>
      <w:r w:rsidR="000A2A05" w:rsidRPr="001246A0">
        <w:rPr>
          <w:b/>
          <w:bCs/>
          <w:sz w:val="22"/>
          <w:szCs w:val="22"/>
        </w:rPr>
        <w:t xml:space="preserve">11 (P32c), </w:t>
      </w:r>
      <w:r w:rsidR="00506057" w:rsidRPr="001246A0">
        <w:rPr>
          <w:b/>
          <w:bCs/>
          <w:sz w:val="22"/>
          <w:szCs w:val="22"/>
        </w:rPr>
        <w:t xml:space="preserve">21 (P59b), and </w:t>
      </w:r>
      <w:r w:rsidR="00D85577" w:rsidRPr="001246A0">
        <w:rPr>
          <w:b/>
          <w:bCs/>
          <w:sz w:val="22"/>
          <w:szCs w:val="22"/>
        </w:rPr>
        <w:t xml:space="preserve">34-35 (P107-P115). </w:t>
      </w:r>
      <w:r w:rsidR="00446A59">
        <w:rPr>
          <w:b/>
          <w:bCs/>
          <w:sz w:val="22"/>
          <w:szCs w:val="22"/>
        </w:rPr>
        <w:t>In addition to th</w:t>
      </w:r>
      <w:r w:rsidR="00EB3BB5">
        <w:rPr>
          <w:b/>
          <w:bCs/>
          <w:sz w:val="22"/>
          <w:szCs w:val="22"/>
        </w:rPr>
        <w:t xml:space="preserve">ese changes, in paragraph 36, the </w:t>
      </w:r>
      <w:r w:rsidR="004041B7">
        <w:rPr>
          <w:b/>
          <w:bCs/>
          <w:sz w:val="22"/>
          <w:szCs w:val="22"/>
        </w:rPr>
        <w:t xml:space="preserve">last sentence has </w:t>
      </w:r>
      <w:r w:rsidR="00754915">
        <w:rPr>
          <w:b/>
          <w:bCs/>
          <w:sz w:val="22"/>
          <w:szCs w:val="22"/>
        </w:rPr>
        <w:t>been revised</w:t>
      </w:r>
      <w:r w:rsidR="004041B7">
        <w:rPr>
          <w:b/>
          <w:bCs/>
          <w:sz w:val="22"/>
          <w:szCs w:val="22"/>
        </w:rPr>
        <w:t xml:space="preserve"> </w:t>
      </w:r>
      <w:r w:rsidR="00754915">
        <w:rPr>
          <w:b/>
          <w:bCs/>
          <w:sz w:val="22"/>
          <w:szCs w:val="22"/>
        </w:rPr>
        <w:t xml:space="preserve">to be overly clear </w:t>
      </w:r>
      <w:r w:rsidR="004041B7">
        <w:rPr>
          <w:b/>
          <w:bCs/>
          <w:sz w:val="22"/>
          <w:szCs w:val="22"/>
        </w:rPr>
        <w:t xml:space="preserve">that the reporting entity </w:t>
      </w:r>
      <w:r w:rsidR="0083770C">
        <w:rPr>
          <w:b/>
          <w:bCs/>
          <w:sz w:val="22"/>
          <w:szCs w:val="22"/>
        </w:rPr>
        <w:t>shall assess</w:t>
      </w:r>
      <w:r w:rsidR="004041B7">
        <w:rPr>
          <w:b/>
          <w:bCs/>
          <w:sz w:val="22"/>
          <w:szCs w:val="22"/>
        </w:rPr>
        <w:t xml:space="preserve"> structures </w:t>
      </w:r>
      <w:r w:rsidR="0083770C">
        <w:rPr>
          <w:b/>
          <w:bCs/>
          <w:sz w:val="22"/>
          <w:szCs w:val="22"/>
        </w:rPr>
        <w:t>when acquired</w:t>
      </w:r>
      <w:r w:rsidR="004041B7">
        <w:rPr>
          <w:b/>
          <w:bCs/>
          <w:sz w:val="22"/>
          <w:szCs w:val="22"/>
        </w:rPr>
        <w:t xml:space="preserve">, based on what was intended by the issuer at the time of origination. </w:t>
      </w:r>
    </w:p>
    <w:p w14:paraId="0BE39037" w14:textId="2E6D8A79" w:rsidR="00AE74AB" w:rsidRDefault="00D85577" w:rsidP="00245EE9">
      <w:pPr>
        <w:pStyle w:val="ListContinue"/>
        <w:numPr>
          <w:ilvl w:val="0"/>
          <w:numId w:val="0"/>
        </w:numPr>
        <w:spacing w:after="0"/>
        <w:jc w:val="both"/>
        <w:rPr>
          <w:b/>
          <w:bCs/>
          <w:sz w:val="22"/>
          <w:szCs w:val="22"/>
        </w:rPr>
      </w:pPr>
      <w:r w:rsidRPr="001246A0">
        <w:rPr>
          <w:b/>
          <w:bCs/>
          <w:sz w:val="22"/>
          <w:szCs w:val="22"/>
        </w:rPr>
        <w:lastRenderedPageBreak/>
        <w:t xml:space="preserve">The other tracked changes are not new and just reflect the edits that were exposed in May. Upon adoption, the issue paper will be publicly posted on the SAPWG website along with the other documents (SSAP </w:t>
      </w:r>
      <w:r w:rsidR="009C715C" w:rsidRPr="001246A0">
        <w:rPr>
          <w:b/>
          <w:bCs/>
          <w:sz w:val="22"/>
          <w:szCs w:val="22"/>
        </w:rPr>
        <w:t xml:space="preserve">adoptions </w:t>
      </w:r>
      <w:r w:rsidRPr="001246A0">
        <w:rPr>
          <w:b/>
          <w:bCs/>
          <w:sz w:val="22"/>
          <w:szCs w:val="22"/>
        </w:rPr>
        <w:t xml:space="preserve">and Blanks changes) </w:t>
      </w:r>
      <w:r w:rsidR="009C715C" w:rsidRPr="001246A0">
        <w:rPr>
          <w:b/>
          <w:bCs/>
          <w:sz w:val="22"/>
          <w:szCs w:val="22"/>
        </w:rPr>
        <w:t xml:space="preserve">related to the bond project. </w:t>
      </w:r>
    </w:p>
    <w:p w14:paraId="77E1C70C" w14:textId="77777777" w:rsidR="00B2769E" w:rsidRPr="001246A0" w:rsidRDefault="00B2769E" w:rsidP="00245EE9">
      <w:pPr>
        <w:pStyle w:val="ListContinue"/>
        <w:numPr>
          <w:ilvl w:val="0"/>
          <w:numId w:val="0"/>
        </w:numPr>
        <w:spacing w:after="0"/>
        <w:jc w:val="both"/>
        <w:rPr>
          <w:b/>
          <w:sz w:val="22"/>
          <w:szCs w:val="22"/>
        </w:rPr>
      </w:pPr>
    </w:p>
    <w:p w14:paraId="3A351158" w14:textId="16760E59" w:rsidR="009C715C" w:rsidRPr="00D20CD4" w:rsidRDefault="00533B14" w:rsidP="00245EE9">
      <w:pPr>
        <w:pStyle w:val="ListContinue"/>
        <w:numPr>
          <w:ilvl w:val="0"/>
          <w:numId w:val="0"/>
        </w:numPr>
        <w:spacing w:after="0"/>
        <w:jc w:val="both"/>
        <w:rPr>
          <w:i/>
          <w:sz w:val="22"/>
          <w:szCs w:val="22"/>
        </w:rPr>
      </w:pPr>
      <w:r w:rsidRPr="00D20CD4">
        <w:rPr>
          <w:i/>
          <w:iCs/>
          <w:sz w:val="22"/>
          <w:szCs w:val="22"/>
        </w:rPr>
        <w:t xml:space="preserve">(Note: The adopted issue paper </w:t>
      </w:r>
      <w:r w:rsidR="0098504E" w:rsidRPr="00D20CD4">
        <w:rPr>
          <w:i/>
          <w:iCs/>
          <w:sz w:val="22"/>
          <w:szCs w:val="22"/>
        </w:rPr>
        <w:t xml:space="preserve">will be impacted by the next topic, agenda item 2024-01. </w:t>
      </w:r>
      <w:r w:rsidR="00E51A49">
        <w:rPr>
          <w:i/>
          <w:iCs/>
          <w:sz w:val="22"/>
          <w:szCs w:val="22"/>
        </w:rPr>
        <w:t xml:space="preserve">With adoption of the issue paper, it will not reflect the edits from agenda item </w:t>
      </w:r>
      <w:r w:rsidR="00AA5E80">
        <w:rPr>
          <w:i/>
          <w:iCs/>
          <w:sz w:val="22"/>
          <w:szCs w:val="22"/>
        </w:rPr>
        <w:t>2024-01 but</w:t>
      </w:r>
      <w:r w:rsidR="00E51A49">
        <w:rPr>
          <w:i/>
          <w:iCs/>
          <w:sz w:val="22"/>
          <w:szCs w:val="22"/>
        </w:rPr>
        <w:t xml:space="preserve"> will be updated if the revisions from 2024-01 are </w:t>
      </w:r>
      <w:r w:rsidR="00DF7312">
        <w:rPr>
          <w:i/>
          <w:iCs/>
          <w:sz w:val="22"/>
          <w:szCs w:val="22"/>
        </w:rPr>
        <w:t xml:space="preserve">subsequently adopted.) </w:t>
      </w:r>
    </w:p>
    <w:p w14:paraId="0BF1430F" w14:textId="77777777" w:rsidR="00D20CD4" w:rsidRPr="001246A0" w:rsidRDefault="00D20CD4" w:rsidP="00245EE9">
      <w:pPr>
        <w:pStyle w:val="ListContinue"/>
        <w:numPr>
          <w:ilvl w:val="0"/>
          <w:numId w:val="0"/>
        </w:numPr>
        <w:spacing w:after="0"/>
        <w:jc w:val="both"/>
        <w:rPr>
          <w:b/>
          <w:bCs/>
          <w:sz w:val="22"/>
          <w:szCs w:val="22"/>
        </w:rPr>
      </w:pPr>
    </w:p>
    <w:p w14:paraId="49904A47" w14:textId="54C6680C" w:rsidR="00E32D6B" w:rsidRDefault="00662A18" w:rsidP="00245EE9">
      <w:pPr>
        <w:pStyle w:val="ListContinue"/>
        <w:numPr>
          <w:ilvl w:val="0"/>
          <w:numId w:val="0"/>
        </w:numPr>
        <w:spacing w:after="0"/>
        <w:jc w:val="both"/>
        <w:rPr>
          <w:b/>
          <w:bCs/>
          <w:sz w:val="22"/>
          <w:szCs w:val="22"/>
        </w:rPr>
      </w:pPr>
      <w:r w:rsidRPr="001246A0">
        <w:rPr>
          <w:b/>
          <w:bCs/>
          <w:sz w:val="22"/>
          <w:szCs w:val="22"/>
        </w:rPr>
        <w:t xml:space="preserve">As a second action, NAIC staff recommend that the Working Group expose a </w:t>
      </w:r>
      <w:r w:rsidR="001246A0" w:rsidRPr="001246A0">
        <w:rPr>
          <w:b/>
          <w:bCs/>
          <w:sz w:val="22"/>
          <w:szCs w:val="22"/>
        </w:rPr>
        <w:t>Question-and-Answer</w:t>
      </w:r>
      <w:r w:rsidRPr="001246A0">
        <w:rPr>
          <w:b/>
          <w:bCs/>
          <w:sz w:val="22"/>
          <w:szCs w:val="22"/>
        </w:rPr>
        <w:t xml:space="preserve"> Implementation Guide </w:t>
      </w:r>
      <w:r w:rsidR="00242787">
        <w:rPr>
          <w:b/>
          <w:bCs/>
          <w:sz w:val="22"/>
          <w:szCs w:val="22"/>
        </w:rPr>
        <w:t xml:space="preserve">(Q&amp;A) </w:t>
      </w:r>
      <w:r w:rsidRPr="001246A0">
        <w:rPr>
          <w:b/>
          <w:bCs/>
          <w:sz w:val="22"/>
          <w:szCs w:val="22"/>
        </w:rPr>
        <w:t xml:space="preserve">that addresses issues brought from industry to the Bond / AICPA small group. </w:t>
      </w:r>
      <w:r w:rsidR="00DF232F">
        <w:rPr>
          <w:b/>
          <w:bCs/>
          <w:sz w:val="22"/>
          <w:szCs w:val="22"/>
        </w:rPr>
        <w:t xml:space="preserve">This Q&amp;A </w:t>
      </w:r>
      <w:r w:rsidR="003B0886">
        <w:rPr>
          <w:b/>
          <w:bCs/>
          <w:sz w:val="22"/>
          <w:szCs w:val="22"/>
        </w:rPr>
        <w:t xml:space="preserve">details </w:t>
      </w:r>
      <w:r w:rsidR="00FA3357">
        <w:rPr>
          <w:b/>
          <w:bCs/>
          <w:sz w:val="22"/>
          <w:szCs w:val="22"/>
        </w:rPr>
        <w:t xml:space="preserve">interpretations on how the SAP guidance should be applied to specific investment structures or investment characteristics. </w:t>
      </w:r>
    </w:p>
    <w:p w14:paraId="638BD137" w14:textId="77777777" w:rsidR="00E32D6B" w:rsidRDefault="00E32D6B" w:rsidP="00245EE9">
      <w:pPr>
        <w:pStyle w:val="ListContinue"/>
        <w:numPr>
          <w:ilvl w:val="0"/>
          <w:numId w:val="0"/>
        </w:numPr>
        <w:spacing w:after="0"/>
        <w:jc w:val="both"/>
        <w:rPr>
          <w:b/>
          <w:bCs/>
          <w:sz w:val="22"/>
          <w:szCs w:val="22"/>
        </w:rPr>
      </w:pPr>
    </w:p>
    <w:p w14:paraId="5DB91CB4" w14:textId="6A02B5BA" w:rsidR="009C715C" w:rsidRDefault="00EA3992" w:rsidP="00245EE9">
      <w:pPr>
        <w:pStyle w:val="ListContinue"/>
        <w:numPr>
          <w:ilvl w:val="0"/>
          <w:numId w:val="0"/>
        </w:numPr>
        <w:spacing w:after="0"/>
        <w:jc w:val="both"/>
        <w:rPr>
          <w:b/>
          <w:bCs/>
          <w:sz w:val="22"/>
          <w:szCs w:val="22"/>
        </w:rPr>
      </w:pPr>
      <w:r>
        <w:rPr>
          <w:b/>
          <w:bCs/>
          <w:sz w:val="22"/>
          <w:szCs w:val="22"/>
        </w:rPr>
        <w:t xml:space="preserve">The </w:t>
      </w:r>
      <w:r w:rsidR="00242787">
        <w:rPr>
          <w:b/>
          <w:bCs/>
          <w:sz w:val="22"/>
          <w:szCs w:val="22"/>
        </w:rPr>
        <w:t>Q&amp;A</w:t>
      </w:r>
      <w:r w:rsidR="00326847">
        <w:rPr>
          <w:b/>
          <w:bCs/>
          <w:sz w:val="22"/>
          <w:szCs w:val="22"/>
        </w:rPr>
        <w:t xml:space="preserve"> is planned for exposure until September 27 to allow for </w:t>
      </w:r>
      <w:r w:rsidR="00B43085">
        <w:rPr>
          <w:b/>
          <w:bCs/>
          <w:sz w:val="22"/>
          <w:szCs w:val="22"/>
        </w:rPr>
        <w:t>consideration at the Fall National Meeting.</w:t>
      </w:r>
    </w:p>
    <w:p w14:paraId="72D0696F" w14:textId="77777777" w:rsidR="006337D7" w:rsidRPr="001246A0" w:rsidRDefault="006337D7" w:rsidP="00245EE9">
      <w:pPr>
        <w:pStyle w:val="ListContinue"/>
        <w:numPr>
          <w:ilvl w:val="0"/>
          <w:numId w:val="0"/>
        </w:numPr>
        <w:spacing w:after="0"/>
        <w:jc w:val="both"/>
        <w:rPr>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976254" w:rsidRPr="00E469AA" w14:paraId="4E579944"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36547CC" w14:textId="77777777" w:rsidR="00976254" w:rsidRPr="00A10EF3" w:rsidRDefault="00976254">
            <w:pPr>
              <w:widowControl w:val="0"/>
              <w:jc w:val="center"/>
              <w:rPr>
                <w:b/>
                <w:color w:val="FFFFFF"/>
                <w:sz w:val="22"/>
                <w:szCs w:val="22"/>
              </w:rPr>
            </w:pPr>
            <w:r w:rsidRPr="00A10EF3">
              <w:rPr>
                <w:b/>
                <w:color w:val="000000"/>
                <w:sz w:val="22"/>
                <w:szCs w:val="22"/>
              </w:rPr>
              <w:br w:type="page"/>
            </w:r>
          </w:p>
          <w:p w14:paraId="3F803ED1" w14:textId="77777777" w:rsidR="00976254" w:rsidRPr="00A10EF3" w:rsidRDefault="00976254">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5F6AC5F" w14:textId="77777777" w:rsidR="00976254" w:rsidRPr="00A10EF3" w:rsidRDefault="00976254">
            <w:pPr>
              <w:widowControl w:val="0"/>
              <w:jc w:val="center"/>
              <w:rPr>
                <w:b/>
                <w:color w:val="FFFFFF"/>
                <w:sz w:val="22"/>
                <w:szCs w:val="22"/>
              </w:rPr>
            </w:pPr>
          </w:p>
          <w:p w14:paraId="533F8730" w14:textId="77777777" w:rsidR="00976254" w:rsidRPr="00A10EF3" w:rsidRDefault="00976254">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7320BA3" w14:textId="77777777" w:rsidR="00976254" w:rsidRPr="00A10EF3" w:rsidRDefault="00976254">
            <w:pPr>
              <w:widowControl w:val="0"/>
              <w:jc w:val="center"/>
              <w:rPr>
                <w:b/>
                <w:color w:val="FFFFFF"/>
                <w:sz w:val="22"/>
                <w:szCs w:val="22"/>
              </w:rPr>
            </w:pPr>
          </w:p>
          <w:p w14:paraId="65F545D4" w14:textId="77777777" w:rsidR="00976254" w:rsidRPr="00A10EF3" w:rsidRDefault="00976254">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0D84B926" w14:textId="77777777" w:rsidR="00976254" w:rsidRPr="00A10EF3" w:rsidRDefault="00976254">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7BFA632" w14:textId="77777777" w:rsidR="00976254" w:rsidRPr="00A10EF3" w:rsidRDefault="00976254">
            <w:pPr>
              <w:widowControl w:val="0"/>
              <w:jc w:val="center"/>
              <w:rPr>
                <w:b/>
                <w:color w:val="FFFFFF"/>
                <w:sz w:val="22"/>
                <w:szCs w:val="22"/>
              </w:rPr>
            </w:pPr>
            <w:r w:rsidRPr="00A10EF3">
              <w:rPr>
                <w:b/>
                <w:sz w:val="22"/>
                <w:szCs w:val="22"/>
              </w:rPr>
              <w:t>Comment Letter Page Number</w:t>
            </w:r>
          </w:p>
        </w:tc>
      </w:tr>
      <w:tr w:rsidR="00976254" w:rsidRPr="00E469AA" w14:paraId="05503259" w14:textId="77777777">
        <w:trPr>
          <w:trHeight w:val="800"/>
        </w:trPr>
        <w:tc>
          <w:tcPr>
            <w:tcW w:w="1615" w:type="dxa"/>
            <w:tcBorders>
              <w:top w:val="single" w:sz="4" w:space="0" w:color="FFFFFF"/>
            </w:tcBorders>
            <w:shd w:val="clear" w:color="auto" w:fill="F2F2F2"/>
            <w:vAlign w:val="center"/>
          </w:tcPr>
          <w:p w14:paraId="119F9C06" w14:textId="77777777" w:rsidR="00976254" w:rsidRPr="00B6579C" w:rsidRDefault="00976254">
            <w:pPr>
              <w:widowControl w:val="0"/>
              <w:jc w:val="center"/>
              <w:rPr>
                <w:b/>
                <w:sz w:val="22"/>
                <w:szCs w:val="22"/>
              </w:rPr>
            </w:pPr>
            <w:r w:rsidRPr="00B6579C">
              <w:rPr>
                <w:b/>
                <w:sz w:val="22"/>
                <w:szCs w:val="22"/>
              </w:rPr>
              <w:t>2024-01</w:t>
            </w:r>
          </w:p>
          <w:p w14:paraId="33314F3F" w14:textId="77777777" w:rsidR="00976254" w:rsidRPr="00B6579C" w:rsidRDefault="00976254">
            <w:pPr>
              <w:widowControl w:val="0"/>
              <w:jc w:val="center"/>
              <w:rPr>
                <w:b/>
                <w:sz w:val="22"/>
                <w:szCs w:val="22"/>
              </w:rPr>
            </w:pPr>
            <w:r w:rsidRPr="00B6579C">
              <w:rPr>
                <w:b/>
                <w:sz w:val="22"/>
                <w:szCs w:val="22"/>
              </w:rPr>
              <w:t>SSAP No. 26R</w:t>
            </w:r>
          </w:p>
          <w:p w14:paraId="05B9FF27" w14:textId="77777777" w:rsidR="00976254" w:rsidRPr="009F2EC6" w:rsidRDefault="00976254">
            <w:pPr>
              <w:widowControl w:val="0"/>
              <w:jc w:val="center"/>
              <w:rPr>
                <w:b/>
                <w:sz w:val="22"/>
                <w:szCs w:val="22"/>
              </w:rPr>
            </w:pPr>
            <w:r w:rsidRPr="00B6579C">
              <w:rPr>
                <w:b/>
                <w:sz w:val="22"/>
                <w:szCs w:val="22"/>
              </w:rPr>
              <w:t>(Julie)</w:t>
            </w:r>
          </w:p>
        </w:tc>
        <w:tc>
          <w:tcPr>
            <w:tcW w:w="3198" w:type="dxa"/>
            <w:tcBorders>
              <w:top w:val="single" w:sz="4" w:space="0" w:color="FFFFFF"/>
            </w:tcBorders>
            <w:shd w:val="clear" w:color="auto" w:fill="F2F2F2"/>
            <w:vAlign w:val="center"/>
          </w:tcPr>
          <w:p w14:paraId="4B7E37C9" w14:textId="77777777" w:rsidR="00976254" w:rsidRPr="009F2EC6" w:rsidRDefault="00976254">
            <w:pPr>
              <w:pStyle w:val="Heading2"/>
              <w:rPr>
                <w:sz w:val="22"/>
                <w:szCs w:val="22"/>
              </w:rPr>
            </w:pPr>
            <w:r w:rsidRPr="00B93CB6">
              <w:rPr>
                <w:sz w:val="22"/>
                <w:szCs w:val="22"/>
              </w:rPr>
              <w:t>Bond Definition – Debt Securities Issued by Funds</w:t>
            </w:r>
          </w:p>
        </w:tc>
        <w:tc>
          <w:tcPr>
            <w:tcW w:w="2112" w:type="dxa"/>
            <w:tcBorders>
              <w:top w:val="single" w:sz="4" w:space="0" w:color="FFFFFF"/>
            </w:tcBorders>
            <w:shd w:val="clear" w:color="auto" w:fill="F2F2F2"/>
            <w:vAlign w:val="center"/>
          </w:tcPr>
          <w:p w14:paraId="442EF1D6" w14:textId="3EDB5437" w:rsidR="00976254" w:rsidRPr="00E469AA" w:rsidRDefault="00726734">
            <w:pPr>
              <w:widowControl w:val="0"/>
              <w:jc w:val="center"/>
              <w:rPr>
                <w:b/>
                <w:sz w:val="22"/>
                <w:szCs w:val="22"/>
                <w:highlight w:val="yellow"/>
              </w:rPr>
            </w:pPr>
            <w:r>
              <w:rPr>
                <w:b/>
                <w:sz w:val="22"/>
                <w:szCs w:val="22"/>
              </w:rPr>
              <w:t>12</w:t>
            </w:r>
            <w:r w:rsidR="00976254" w:rsidRPr="00262EC7">
              <w:rPr>
                <w:b/>
                <w:sz w:val="22"/>
                <w:szCs w:val="22"/>
              </w:rPr>
              <w:t xml:space="preserve"> – Agenda item </w:t>
            </w:r>
          </w:p>
        </w:tc>
        <w:tc>
          <w:tcPr>
            <w:tcW w:w="1710" w:type="dxa"/>
            <w:tcBorders>
              <w:top w:val="single" w:sz="4" w:space="0" w:color="FFFFFF"/>
            </w:tcBorders>
            <w:shd w:val="clear" w:color="auto" w:fill="F2F2F2"/>
            <w:vAlign w:val="center"/>
          </w:tcPr>
          <w:p w14:paraId="58007416" w14:textId="77777777" w:rsidR="00976254" w:rsidRPr="00E469AA" w:rsidRDefault="00976254">
            <w:pPr>
              <w:widowControl w:val="0"/>
              <w:jc w:val="center"/>
              <w:rPr>
                <w:b/>
                <w:sz w:val="22"/>
                <w:szCs w:val="22"/>
                <w:highlight w:val="yellow"/>
              </w:rPr>
            </w:pPr>
            <w:r w:rsidRPr="0033328F">
              <w:rPr>
                <w:b/>
                <w:sz w:val="22"/>
                <w:szCs w:val="22"/>
              </w:rPr>
              <w:t>Comments Received</w:t>
            </w:r>
          </w:p>
        </w:tc>
        <w:tc>
          <w:tcPr>
            <w:tcW w:w="1440" w:type="dxa"/>
            <w:tcBorders>
              <w:top w:val="single" w:sz="4" w:space="0" w:color="FFFFFF"/>
            </w:tcBorders>
            <w:shd w:val="clear" w:color="auto" w:fill="F2F2F2"/>
            <w:vAlign w:val="center"/>
          </w:tcPr>
          <w:p w14:paraId="4EE3696C" w14:textId="2B837C29" w:rsidR="00976254" w:rsidRPr="00E469AA" w:rsidRDefault="00976254" w:rsidP="009A575B">
            <w:pPr>
              <w:widowControl w:val="0"/>
              <w:jc w:val="center"/>
              <w:rPr>
                <w:b/>
                <w:sz w:val="22"/>
                <w:szCs w:val="22"/>
                <w:highlight w:val="yellow"/>
              </w:rPr>
            </w:pPr>
            <w:r w:rsidRPr="00CA6DDD">
              <w:rPr>
                <w:b/>
                <w:sz w:val="22"/>
                <w:szCs w:val="22"/>
              </w:rPr>
              <w:t xml:space="preserve">IP </w:t>
            </w:r>
            <w:r w:rsidRPr="0029736C">
              <w:rPr>
                <w:b/>
                <w:sz w:val="22"/>
                <w:szCs w:val="22"/>
              </w:rPr>
              <w:t xml:space="preserve">– </w:t>
            </w:r>
            <w:r w:rsidR="0029736C" w:rsidRPr="0029736C">
              <w:rPr>
                <w:b/>
                <w:sz w:val="22"/>
                <w:szCs w:val="22"/>
              </w:rPr>
              <w:t>10</w:t>
            </w:r>
          </w:p>
        </w:tc>
      </w:tr>
    </w:tbl>
    <w:p w14:paraId="70A83933" w14:textId="77777777" w:rsidR="00976254" w:rsidRPr="000D5BED" w:rsidRDefault="00976254" w:rsidP="00976254">
      <w:pPr>
        <w:rPr>
          <w:sz w:val="22"/>
          <w:szCs w:val="22"/>
          <w:lang w:eastAsia="zh-CN"/>
        </w:rPr>
      </w:pPr>
    </w:p>
    <w:p w14:paraId="00A75490" w14:textId="77777777" w:rsidR="00976254" w:rsidRPr="00A81D3E" w:rsidRDefault="00976254" w:rsidP="00976254">
      <w:pPr>
        <w:pStyle w:val="BodyTextIndent"/>
        <w:ind w:left="0" w:firstLine="0"/>
        <w:jc w:val="both"/>
        <w:rPr>
          <w:i/>
          <w:sz w:val="22"/>
          <w:szCs w:val="22"/>
          <w:u w:val="single"/>
        </w:rPr>
      </w:pPr>
      <w:r w:rsidRPr="00A81D3E">
        <w:rPr>
          <w:i/>
          <w:sz w:val="22"/>
          <w:szCs w:val="22"/>
          <w:u w:val="single"/>
        </w:rPr>
        <w:t>Summary:</w:t>
      </w:r>
    </w:p>
    <w:p w14:paraId="2E63D5AE" w14:textId="3A28C203" w:rsidR="00976254" w:rsidRPr="00814EB1" w:rsidRDefault="00976254" w:rsidP="00976254">
      <w:pPr>
        <w:pStyle w:val="BodyTextIndent"/>
        <w:ind w:left="0" w:firstLine="0"/>
        <w:jc w:val="both"/>
        <w:rPr>
          <w:sz w:val="22"/>
          <w:szCs w:val="22"/>
        </w:rPr>
      </w:pPr>
      <w:r w:rsidRPr="00814EB1">
        <w:rPr>
          <w:sz w:val="22"/>
          <w:szCs w:val="22"/>
        </w:rPr>
        <w:t xml:space="preserve">On </w:t>
      </w:r>
      <w:r w:rsidR="00432E1A">
        <w:rPr>
          <w:sz w:val="22"/>
          <w:szCs w:val="22"/>
        </w:rPr>
        <w:t>March 16</w:t>
      </w:r>
      <w:r w:rsidRPr="00814EB1">
        <w:rPr>
          <w:sz w:val="22"/>
          <w:szCs w:val="22"/>
        </w:rPr>
        <w:t xml:space="preserve">, 2024, the Working Group </w:t>
      </w:r>
      <w:r w:rsidR="00432E1A">
        <w:rPr>
          <w:sz w:val="22"/>
          <w:szCs w:val="22"/>
        </w:rPr>
        <w:t>re-</w:t>
      </w:r>
      <w:r w:rsidRPr="00814EB1">
        <w:rPr>
          <w:sz w:val="22"/>
          <w:szCs w:val="22"/>
        </w:rPr>
        <w:t xml:space="preserve">exposed revisions to both </w:t>
      </w:r>
      <w:r w:rsidRPr="007C1FF4">
        <w:rPr>
          <w:i/>
          <w:sz w:val="22"/>
          <w:szCs w:val="22"/>
        </w:rPr>
        <w:t>SSAP No. 26R—Bonds</w:t>
      </w:r>
      <w:r w:rsidRPr="00814EB1">
        <w:rPr>
          <w:sz w:val="22"/>
          <w:szCs w:val="22"/>
        </w:rPr>
        <w:t xml:space="preserve"> and the draft issue paper for the principles-based bond project, to clarify the guidance for debt securities issued by funds. The revisions intended to eliminate the rules-based provision, in which SEC registration for a fund is required, and instead permit debt securities issued by funds to be classified as issuer credit obligations if the fund represents an operating entity. The revisions included guidance to assist in determining whether a fund represents an operating entity, and the issue paper guidance continued to </w:t>
      </w:r>
      <w:r w:rsidRPr="009A1C08">
        <w:rPr>
          <w:sz w:val="22"/>
          <w:szCs w:val="22"/>
        </w:rPr>
        <w:t>identify</w:t>
      </w:r>
      <w:r w:rsidRPr="00814EB1">
        <w:rPr>
          <w:sz w:val="22"/>
          <w:szCs w:val="22"/>
        </w:rPr>
        <w:t xml:space="preserve"> that collateralized fund obligations (CFOs) and other similar structures would be required to be assessed as asset-backed securities to determine if they qualify for bond reporting. </w:t>
      </w:r>
    </w:p>
    <w:p w14:paraId="470944FC" w14:textId="77777777" w:rsidR="00976254" w:rsidRDefault="00976254" w:rsidP="00976254">
      <w:pPr>
        <w:pStyle w:val="BodyTextIndent"/>
        <w:ind w:left="0" w:firstLine="0"/>
        <w:jc w:val="both"/>
        <w:rPr>
          <w:sz w:val="22"/>
          <w:szCs w:val="22"/>
        </w:rPr>
      </w:pPr>
    </w:p>
    <w:p w14:paraId="49A8558B" w14:textId="77777777" w:rsidR="00976254" w:rsidRPr="00D76AAA" w:rsidRDefault="00976254" w:rsidP="00976254">
      <w:pPr>
        <w:pStyle w:val="paragraph"/>
        <w:keepNext/>
        <w:spacing w:before="0" w:beforeAutospacing="0" w:after="0" w:afterAutospacing="0"/>
        <w:jc w:val="both"/>
        <w:textAlignment w:val="baseline"/>
        <w:rPr>
          <w:bCs/>
          <w:i/>
          <w:sz w:val="22"/>
          <w:szCs w:val="22"/>
          <w:u w:val="single"/>
        </w:rPr>
      </w:pPr>
      <w:r w:rsidRPr="00D76AAA">
        <w:rPr>
          <w:bCs/>
          <w:i/>
          <w:sz w:val="22"/>
          <w:szCs w:val="22"/>
          <w:u w:val="single"/>
        </w:rPr>
        <w:t>Interested Parties’ Comments:</w:t>
      </w:r>
    </w:p>
    <w:p w14:paraId="158FC979" w14:textId="77777777" w:rsidR="0007421E" w:rsidRPr="0007421E" w:rsidRDefault="0007421E" w:rsidP="00280AB9">
      <w:pPr>
        <w:pStyle w:val="BodyText2"/>
        <w:jc w:val="both"/>
        <w:rPr>
          <w:b/>
          <w:bCs/>
          <w:sz w:val="22"/>
          <w:szCs w:val="22"/>
        </w:rPr>
      </w:pPr>
      <w:r w:rsidRPr="0007421E">
        <w:rPr>
          <w:sz w:val="22"/>
          <w:szCs w:val="22"/>
        </w:rPr>
        <w:t xml:space="preserve">The Working Group re-exposed this item with a request for regulators and industry to provide comment on the proposed language that assists with clarifying the scope of guidance and to the types of debt securities issued by funds that should be considered as operating entities, and the proposed language to better define the extent of debt that may be issued to fund operations. This re-exposure and request for clarification intends to address interpretations from the original exposure that the revised guidance would permit feeder funds (and other structures that raise debt capital) to be classified as issuer credit obligations. </w:t>
      </w:r>
    </w:p>
    <w:p w14:paraId="4830EBD1" w14:textId="77777777" w:rsidR="0007421E" w:rsidRPr="0007421E" w:rsidRDefault="0007421E" w:rsidP="00280AB9">
      <w:pPr>
        <w:jc w:val="both"/>
        <w:rPr>
          <w:sz w:val="22"/>
          <w:szCs w:val="22"/>
        </w:rPr>
      </w:pPr>
    </w:p>
    <w:p w14:paraId="17D387FF" w14:textId="390EEE9A" w:rsidR="0007421E" w:rsidRPr="0007421E" w:rsidRDefault="0007421E" w:rsidP="00280AB9">
      <w:pPr>
        <w:jc w:val="both"/>
        <w:rPr>
          <w:sz w:val="22"/>
          <w:szCs w:val="22"/>
        </w:rPr>
      </w:pPr>
      <w:r w:rsidRPr="0007421E">
        <w:rPr>
          <w:sz w:val="22"/>
          <w:szCs w:val="22"/>
        </w:rPr>
        <w:t>This agenda item was developed to clarify guidance in the principles-based bond definition on the treatment on debt securities issued by funds, particularly to eliminate inconsistent application between similar funds and to better align with the recently adopted definition of residual tranches. In the adopted bond definition, bonds issued by business development corporations (BDCs), closed-end funds (CEFs), or similar operating entities are provided as examples of issuer credit obligations (ICOs) when they are registered under the Investment Company Act of 1940 (1940 Act). It has been noted that this guidance is inconsistent with the stated intent of having the bond definition be principles-based as the registration of the fund appears to be the basis of classification as an ICO vs ABS, rather than based on principles. It has been noted that with the current guidance, two funds with issued debt that are virtually identical can have separate SSAP classification of the debt securities (resulting with different accounting/reporting) simply based on whether the fund is registered. Additionally, it would lead to debt securities being classified inconsistently with their equity counterparts. In concept, there should be consistency between the classification of a debt security as an asset-backed security, and the equity of that structure being classified as a residual interest. Using SEC-registration as currently adopted would result in misalignment of these concepts.</w:t>
      </w:r>
    </w:p>
    <w:p w14:paraId="2914F7A9" w14:textId="77777777" w:rsidR="0007421E" w:rsidRPr="0007421E" w:rsidRDefault="0007421E" w:rsidP="00280AB9">
      <w:pPr>
        <w:jc w:val="both"/>
        <w:rPr>
          <w:sz w:val="22"/>
          <w:szCs w:val="22"/>
        </w:rPr>
      </w:pPr>
    </w:p>
    <w:p w14:paraId="246DE6D0" w14:textId="77777777" w:rsidR="0007421E" w:rsidRPr="0007421E" w:rsidRDefault="0007421E" w:rsidP="00280AB9">
      <w:pPr>
        <w:jc w:val="both"/>
        <w:rPr>
          <w:sz w:val="22"/>
          <w:szCs w:val="22"/>
        </w:rPr>
      </w:pPr>
      <w:r w:rsidRPr="0007421E">
        <w:rPr>
          <w:sz w:val="22"/>
          <w:szCs w:val="22"/>
        </w:rPr>
        <w:t xml:space="preserve">The changes captured within this agenda item propose to revise the principles-based bond definition guidance to clarify that debt securities issued by funds representing operating entities qualify as ICOs. This would allow consistent treatment of similar funds regardless of SEC registration status. Guidance is also proposed to assist with distinguishing whether a fund represents an operating entity or a securitization vehicle. </w:t>
      </w:r>
    </w:p>
    <w:p w14:paraId="273C79EE" w14:textId="77777777" w:rsidR="0007421E" w:rsidRPr="0007421E" w:rsidRDefault="0007421E" w:rsidP="00280AB9">
      <w:pPr>
        <w:jc w:val="both"/>
        <w:rPr>
          <w:sz w:val="22"/>
          <w:szCs w:val="22"/>
        </w:rPr>
      </w:pPr>
    </w:p>
    <w:p w14:paraId="561E540F" w14:textId="77777777" w:rsidR="0007421E" w:rsidRPr="0007421E" w:rsidRDefault="0007421E" w:rsidP="00280AB9">
      <w:pPr>
        <w:jc w:val="both"/>
        <w:rPr>
          <w:sz w:val="22"/>
          <w:szCs w:val="22"/>
        </w:rPr>
      </w:pPr>
      <w:r w:rsidRPr="0007421E">
        <w:rPr>
          <w:sz w:val="22"/>
          <w:szCs w:val="22"/>
        </w:rPr>
        <w:t xml:space="preserve">The original guidance, and the reference to the SEC registration, was an easy approach to determine whether a debt security from a fund qualified as an ICO. This is because SEC registered funds have leverage limits on how much debt can be issued. Although debt securities issued from SEC registered CEFs and BDCs are still permitted as ICOs, the proposed edits permit debt securities from non-registered funds to qualify as ICO if the funds are functioning as operating entities and are not issuing securities for the primary purpose of raising debt capital. </w:t>
      </w:r>
    </w:p>
    <w:p w14:paraId="648BB0EB" w14:textId="77777777" w:rsidR="0007421E" w:rsidRPr="0007421E" w:rsidRDefault="0007421E" w:rsidP="00280AB9">
      <w:pPr>
        <w:jc w:val="both"/>
        <w:rPr>
          <w:sz w:val="22"/>
          <w:szCs w:val="22"/>
        </w:rPr>
      </w:pPr>
    </w:p>
    <w:p w14:paraId="5E0F0FAB" w14:textId="4938B74A" w:rsidR="0007421E" w:rsidRPr="0007421E" w:rsidRDefault="0007421E" w:rsidP="00280AB9">
      <w:pPr>
        <w:jc w:val="both"/>
        <w:rPr>
          <w:sz w:val="22"/>
          <w:szCs w:val="22"/>
        </w:rPr>
      </w:pPr>
      <w:r w:rsidRPr="0007421E">
        <w:rPr>
          <w:sz w:val="22"/>
          <w:szCs w:val="22"/>
        </w:rPr>
        <w:t>Interested parties reviewed the NAIC Staff proposal and support with the revised language and believe it will achieve the stated objective of greater consistency for debt issued by like funds.</w:t>
      </w:r>
    </w:p>
    <w:p w14:paraId="6EB72832" w14:textId="77777777" w:rsidR="00976254" w:rsidRPr="00E73E01" w:rsidRDefault="00976254" w:rsidP="00976254">
      <w:pPr>
        <w:pStyle w:val="BodyTextIndent"/>
        <w:ind w:left="0" w:firstLine="0"/>
        <w:rPr>
          <w:sz w:val="22"/>
          <w:szCs w:val="22"/>
        </w:rPr>
      </w:pPr>
    </w:p>
    <w:p w14:paraId="038DE6E7" w14:textId="77777777" w:rsidR="00976254" w:rsidRPr="0006352A" w:rsidRDefault="00976254" w:rsidP="00976254">
      <w:pPr>
        <w:pStyle w:val="ListContinue"/>
        <w:keepNext/>
        <w:keepLines/>
        <w:numPr>
          <w:ilvl w:val="0"/>
          <w:numId w:val="0"/>
        </w:numPr>
        <w:spacing w:after="0"/>
        <w:jc w:val="both"/>
        <w:rPr>
          <w:i/>
          <w:kern w:val="32"/>
          <w:sz w:val="22"/>
          <w:szCs w:val="22"/>
          <w:u w:val="single"/>
        </w:rPr>
      </w:pPr>
      <w:r w:rsidRPr="0006352A">
        <w:rPr>
          <w:i/>
          <w:kern w:val="32"/>
          <w:sz w:val="22"/>
          <w:szCs w:val="22"/>
          <w:u w:val="single"/>
        </w:rPr>
        <w:t>Recommendation:</w:t>
      </w:r>
    </w:p>
    <w:p w14:paraId="5B76B984" w14:textId="3E7C8A68" w:rsidR="00886282" w:rsidRDefault="00976254" w:rsidP="00976254">
      <w:pPr>
        <w:pStyle w:val="BodyTextIndent"/>
        <w:ind w:left="0" w:firstLine="0"/>
        <w:jc w:val="both"/>
        <w:rPr>
          <w:b/>
          <w:bCs/>
          <w:sz w:val="22"/>
          <w:szCs w:val="22"/>
        </w:rPr>
      </w:pPr>
      <w:r w:rsidRPr="003729DF">
        <w:rPr>
          <w:b/>
          <w:bCs/>
          <w:sz w:val="22"/>
          <w:szCs w:val="22"/>
        </w:rPr>
        <w:t xml:space="preserve">NAIC staff recommend that the Working Group </w:t>
      </w:r>
      <w:r w:rsidR="00386BA5">
        <w:rPr>
          <w:b/>
          <w:bCs/>
          <w:sz w:val="22"/>
          <w:szCs w:val="22"/>
        </w:rPr>
        <w:t>expose</w:t>
      </w:r>
      <w:r w:rsidR="00275CBA" w:rsidRPr="003729DF">
        <w:rPr>
          <w:b/>
          <w:bCs/>
          <w:sz w:val="22"/>
          <w:szCs w:val="22"/>
        </w:rPr>
        <w:t xml:space="preserve"> </w:t>
      </w:r>
      <w:r w:rsidR="003729DF" w:rsidRPr="003729DF">
        <w:rPr>
          <w:b/>
          <w:bCs/>
          <w:sz w:val="22"/>
          <w:szCs w:val="22"/>
        </w:rPr>
        <w:t>language to clarify guidance for debt securities issued by funds</w:t>
      </w:r>
      <w:r w:rsidR="00386BA5">
        <w:rPr>
          <w:b/>
          <w:bCs/>
          <w:sz w:val="22"/>
          <w:szCs w:val="22"/>
        </w:rPr>
        <w:t xml:space="preserve"> for a shortened timeframe ending Friday, Sept</w:t>
      </w:r>
      <w:r w:rsidR="00120409">
        <w:rPr>
          <w:b/>
          <w:bCs/>
          <w:sz w:val="22"/>
          <w:szCs w:val="22"/>
        </w:rPr>
        <w:t>ember</w:t>
      </w:r>
      <w:r w:rsidR="00386BA5">
        <w:rPr>
          <w:b/>
          <w:bCs/>
          <w:sz w:val="22"/>
          <w:szCs w:val="22"/>
        </w:rPr>
        <w:t xml:space="preserve"> 6</w:t>
      </w:r>
      <w:r w:rsidR="00120409">
        <w:rPr>
          <w:b/>
          <w:bCs/>
          <w:sz w:val="22"/>
          <w:szCs w:val="22"/>
        </w:rPr>
        <w:t>, 2024</w:t>
      </w:r>
      <w:r w:rsidR="00386BA5">
        <w:rPr>
          <w:b/>
          <w:bCs/>
          <w:sz w:val="22"/>
          <w:szCs w:val="22"/>
        </w:rPr>
        <w:t>. Based on the comments received, this agenda item could be considered for adoption via an evote. If needed, an interim call will be held to discuss comments received</w:t>
      </w:r>
      <w:r w:rsidR="005C5F73">
        <w:rPr>
          <w:b/>
          <w:bCs/>
          <w:sz w:val="22"/>
          <w:szCs w:val="22"/>
        </w:rPr>
        <w:t xml:space="preserve">. </w:t>
      </w:r>
      <w:r w:rsidR="003238C9">
        <w:rPr>
          <w:b/>
          <w:bCs/>
          <w:sz w:val="22"/>
          <w:szCs w:val="22"/>
        </w:rPr>
        <w:t>Please note that a</w:t>
      </w:r>
      <w:r w:rsidR="003729DF" w:rsidRPr="003729DF">
        <w:rPr>
          <w:b/>
          <w:bCs/>
          <w:sz w:val="22"/>
          <w:szCs w:val="22"/>
        </w:rPr>
        <w:t>lthough industry has communicated support for the ‘revised language’ the revised language was developed in the interim</w:t>
      </w:r>
      <w:r w:rsidR="00886282">
        <w:rPr>
          <w:b/>
          <w:bCs/>
          <w:sz w:val="22"/>
          <w:szCs w:val="22"/>
        </w:rPr>
        <w:t xml:space="preserve"> working with industry </w:t>
      </w:r>
      <w:r w:rsidR="003729DF" w:rsidRPr="003729DF">
        <w:rPr>
          <w:b/>
          <w:bCs/>
          <w:sz w:val="22"/>
          <w:szCs w:val="22"/>
        </w:rPr>
        <w:t xml:space="preserve">and was not formally exposed. </w:t>
      </w:r>
      <w:r w:rsidR="00386BA5">
        <w:rPr>
          <w:b/>
          <w:bCs/>
          <w:sz w:val="22"/>
          <w:szCs w:val="22"/>
        </w:rPr>
        <w:t>This exposure is considered appropriate to ensure regulators and all industry representatives have time to review the revised language</w:t>
      </w:r>
      <w:r w:rsidR="005C5F73">
        <w:rPr>
          <w:b/>
          <w:bCs/>
          <w:sz w:val="22"/>
          <w:szCs w:val="22"/>
        </w:rPr>
        <w:t xml:space="preserve">. </w:t>
      </w:r>
    </w:p>
    <w:p w14:paraId="4D0B2C28" w14:textId="77777777" w:rsidR="00886282" w:rsidRDefault="00886282" w:rsidP="00976254">
      <w:pPr>
        <w:pStyle w:val="BodyTextIndent"/>
        <w:ind w:left="0" w:firstLine="0"/>
        <w:jc w:val="both"/>
        <w:rPr>
          <w:b/>
          <w:bCs/>
          <w:sz w:val="22"/>
          <w:szCs w:val="22"/>
        </w:rPr>
      </w:pPr>
    </w:p>
    <w:p w14:paraId="727F0CA0" w14:textId="14D49CDE" w:rsidR="008306BC" w:rsidRPr="003729DF" w:rsidRDefault="008306BC" w:rsidP="00976254">
      <w:pPr>
        <w:pStyle w:val="BodyTextIndent"/>
        <w:ind w:left="0" w:firstLine="0"/>
        <w:jc w:val="both"/>
        <w:rPr>
          <w:b/>
          <w:bCs/>
          <w:sz w:val="22"/>
          <w:szCs w:val="22"/>
        </w:rPr>
      </w:pPr>
      <w:r>
        <w:rPr>
          <w:b/>
          <w:bCs/>
          <w:sz w:val="22"/>
          <w:szCs w:val="22"/>
        </w:rPr>
        <w:t>The proposed language</w:t>
      </w:r>
      <w:r w:rsidR="00606495">
        <w:rPr>
          <w:b/>
          <w:bCs/>
          <w:sz w:val="22"/>
          <w:szCs w:val="22"/>
        </w:rPr>
        <w:t xml:space="preserve"> is shown below. The revisions from the exposure are shaded. </w:t>
      </w:r>
      <w:r w:rsidR="00A72051">
        <w:rPr>
          <w:b/>
          <w:bCs/>
          <w:sz w:val="22"/>
          <w:szCs w:val="22"/>
        </w:rPr>
        <w:t xml:space="preserve">These revisions </w:t>
      </w:r>
      <w:r w:rsidR="00D83F5C">
        <w:rPr>
          <w:b/>
          <w:bCs/>
          <w:sz w:val="22"/>
          <w:szCs w:val="22"/>
        </w:rPr>
        <w:t>predominantly</w:t>
      </w:r>
      <w:r w:rsidR="00A72051">
        <w:rPr>
          <w:b/>
          <w:bCs/>
          <w:sz w:val="22"/>
          <w:szCs w:val="22"/>
        </w:rPr>
        <w:t xml:space="preserve"> clarify that the </w:t>
      </w:r>
      <w:r w:rsidR="0050504A">
        <w:rPr>
          <w:b/>
          <w:bCs/>
          <w:sz w:val="22"/>
          <w:szCs w:val="22"/>
        </w:rPr>
        <w:t xml:space="preserve">SEC registration is a practical safe-harbor and should not be </w:t>
      </w:r>
      <w:r w:rsidR="0066331B">
        <w:rPr>
          <w:b/>
          <w:bCs/>
          <w:sz w:val="22"/>
          <w:szCs w:val="22"/>
        </w:rPr>
        <w:t xml:space="preserve">utilized </w:t>
      </w:r>
      <w:r w:rsidR="00F76D73">
        <w:rPr>
          <w:b/>
          <w:bCs/>
          <w:sz w:val="22"/>
          <w:szCs w:val="22"/>
        </w:rPr>
        <w:t xml:space="preserve">as a proxy for </w:t>
      </w:r>
      <w:r w:rsidR="0050504A">
        <w:rPr>
          <w:b/>
          <w:bCs/>
          <w:sz w:val="22"/>
          <w:szCs w:val="22"/>
        </w:rPr>
        <w:t xml:space="preserve">other debt securities issued by funds. Other debt securities issued by funds must be classified in accordance with the issuer’s primary purpose. If the primary purpose is for raising debt capital, then it must be assessed as an ABS regardless of the amount of debt issued. </w:t>
      </w:r>
    </w:p>
    <w:p w14:paraId="201229AC" w14:textId="77777777" w:rsidR="0066331B" w:rsidRDefault="0066331B" w:rsidP="00976254">
      <w:pPr>
        <w:pStyle w:val="BodyTextIndent"/>
        <w:ind w:left="0" w:firstLine="0"/>
        <w:jc w:val="both"/>
        <w:rPr>
          <w:b/>
          <w:bCs/>
          <w:sz w:val="22"/>
          <w:szCs w:val="22"/>
        </w:rPr>
      </w:pPr>
    </w:p>
    <w:p w14:paraId="64C5D532" w14:textId="72782F3B" w:rsidR="003D3BBF" w:rsidRPr="003D3BBF" w:rsidRDefault="003D3BBF" w:rsidP="00976254">
      <w:pPr>
        <w:pStyle w:val="BodyTextIndent"/>
        <w:ind w:left="0" w:firstLine="0"/>
        <w:jc w:val="both"/>
        <w:rPr>
          <w:b/>
          <w:bCs/>
          <w:i/>
          <w:iCs/>
          <w:sz w:val="22"/>
          <w:szCs w:val="22"/>
        </w:rPr>
      </w:pPr>
      <w:r w:rsidRPr="003D3BBF">
        <w:rPr>
          <w:b/>
          <w:bCs/>
          <w:i/>
          <w:iCs/>
          <w:sz w:val="22"/>
          <w:szCs w:val="22"/>
        </w:rPr>
        <w:t xml:space="preserve">(Note – Non-revised subparagraphs have not been included for brevity.) </w:t>
      </w:r>
    </w:p>
    <w:p w14:paraId="295F464C" w14:textId="77777777" w:rsidR="00EC74D1" w:rsidRDefault="00EC74D1" w:rsidP="00976254">
      <w:pPr>
        <w:pStyle w:val="BodyTextIndent"/>
        <w:ind w:left="0" w:firstLine="0"/>
        <w:jc w:val="both"/>
        <w:rPr>
          <w:b/>
          <w:bCs/>
          <w:sz w:val="22"/>
          <w:szCs w:val="22"/>
        </w:rPr>
      </w:pPr>
    </w:p>
    <w:p w14:paraId="17B5951E" w14:textId="132B00DA" w:rsidR="00EC74D1" w:rsidRPr="00D628EF" w:rsidRDefault="00EC74D1" w:rsidP="00976254">
      <w:pPr>
        <w:pStyle w:val="BodyTextIndent"/>
        <w:ind w:left="0" w:firstLine="0"/>
        <w:jc w:val="both"/>
        <w:rPr>
          <w:b/>
          <w:bCs/>
          <w:sz w:val="22"/>
          <w:szCs w:val="22"/>
        </w:rPr>
      </w:pPr>
      <w:r w:rsidRPr="00D628EF">
        <w:rPr>
          <w:b/>
          <w:bCs/>
          <w:sz w:val="22"/>
          <w:szCs w:val="22"/>
        </w:rPr>
        <w:t xml:space="preserve">Proposed Revisions to </w:t>
      </w:r>
      <w:r w:rsidRPr="00D628EF">
        <w:rPr>
          <w:b/>
          <w:bCs/>
          <w:i/>
          <w:iCs/>
          <w:sz w:val="22"/>
          <w:szCs w:val="22"/>
        </w:rPr>
        <w:t>SSAP No. 26—Bonds</w:t>
      </w:r>
      <w:r w:rsidRPr="00D628EF">
        <w:rPr>
          <w:b/>
          <w:bCs/>
          <w:sz w:val="22"/>
          <w:szCs w:val="22"/>
        </w:rPr>
        <w:t xml:space="preserve"> </w:t>
      </w:r>
    </w:p>
    <w:p w14:paraId="4F4F1445" w14:textId="77777777" w:rsidR="0081566D" w:rsidRPr="00D628EF" w:rsidRDefault="0081566D" w:rsidP="00976254">
      <w:pPr>
        <w:pStyle w:val="BodyTextIndent"/>
        <w:ind w:left="0" w:firstLine="0"/>
        <w:jc w:val="both"/>
        <w:rPr>
          <w:b/>
          <w:bCs/>
          <w:sz w:val="22"/>
          <w:szCs w:val="22"/>
        </w:rPr>
      </w:pPr>
    </w:p>
    <w:p w14:paraId="4448FC38" w14:textId="77777777" w:rsidR="00B45B56" w:rsidRPr="00D628EF" w:rsidRDefault="00B45B56" w:rsidP="00792722">
      <w:pPr>
        <w:pStyle w:val="ListParagraph"/>
        <w:numPr>
          <w:ilvl w:val="0"/>
          <w:numId w:val="34"/>
        </w:numPr>
        <w:ind w:left="720" w:hanging="720"/>
        <w:jc w:val="both"/>
        <w:rPr>
          <w:bCs/>
          <w:sz w:val="22"/>
          <w:szCs w:val="22"/>
        </w:rPr>
      </w:pPr>
      <w:r w:rsidRPr="00D628EF">
        <w:rPr>
          <w:bCs/>
          <w:sz w:val="22"/>
          <w:szCs w:val="22"/>
        </w:rPr>
        <w:t xml:space="preserve">An issuer credit obligation is a bond, for which the general creditworthiness of an operating entity or entities through direct or indirect recourse, is the primary source of repayment. Operating entity or entities includes holding companies with operating entity subsidiaries where the holding company </w:t>
      </w:r>
      <w:proofErr w:type="gramStart"/>
      <w:r w:rsidRPr="00D628EF">
        <w:rPr>
          <w:bCs/>
          <w:sz w:val="22"/>
          <w:szCs w:val="22"/>
        </w:rPr>
        <w:t>has the ability to</w:t>
      </w:r>
      <w:proofErr w:type="gramEnd"/>
      <w:r w:rsidRPr="00D628EF">
        <w:rPr>
          <w:bCs/>
          <w:sz w:val="22"/>
          <w:szCs w:val="22"/>
        </w:rPr>
        <w:t xml:space="preserve"> access the operating subsidiaries’ cash flows through its ownership rights. An operating entity may be any sort of business entity, not-for-profit organization, governmental unit, or other provider of goods or services, but not a natural person or “ABS Issuer" (as defined in paragraph 8). Examples of issuer credit obligations include, but are not limited to:</w:t>
      </w:r>
    </w:p>
    <w:p w14:paraId="78A4C249" w14:textId="77777777" w:rsidR="0081566D" w:rsidRPr="00D628EF" w:rsidRDefault="0081566D" w:rsidP="00976254">
      <w:pPr>
        <w:pStyle w:val="BodyTextIndent"/>
        <w:ind w:left="0" w:firstLine="0"/>
        <w:jc w:val="both"/>
        <w:rPr>
          <w:b/>
          <w:bCs/>
          <w:sz w:val="22"/>
          <w:szCs w:val="22"/>
        </w:rPr>
      </w:pPr>
    </w:p>
    <w:p w14:paraId="745D5381" w14:textId="77777777" w:rsidR="000C219F" w:rsidRPr="00D628EF" w:rsidRDefault="000C219F" w:rsidP="000C219F">
      <w:pPr>
        <w:spacing w:after="120"/>
        <w:ind w:left="1440" w:hanging="720"/>
        <w:jc w:val="both"/>
        <w:rPr>
          <w:b/>
          <w:sz w:val="22"/>
          <w:szCs w:val="22"/>
        </w:rPr>
      </w:pPr>
      <w:r w:rsidRPr="00D628EF">
        <w:rPr>
          <w:bCs/>
          <w:sz w:val="22"/>
          <w:szCs w:val="22"/>
        </w:rPr>
        <w:t>i.</w:t>
      </w:r>
      <w:r w:rsidRPr="00D628EF">
        <w:rPr>
          <w:b/>
          <w:sz w:val="22"/>
          <w:szCs w:val="22"/>
        </w:rPr>
        <w:tab/>
      </w:r>
      <w:ins w:id="0" w:author="Gann, Julie" w:date="2024-01-03T13:07:00Z">
        <w:r w:rsidRPr="00D628EF">
          <w:rPr>
            <w:bCs/>
            <w:sz w:val="22"/>
            <w:szCs w:val="22"/>
          </w:rPr>
          <w:t>Bonds issued by funds representing operating entities as described in paragraph 12.</w:t>
        </w:r>
      </w:ins>
      <w:del w:id="1" w:author="Gann, Julie" w:date="2024-01-03T13:06:00Z">
        <w:r w:rsidRPr="00D628EF" w:rsidDel="00B715E5">
          <w:rPr>
            <w:bCs/>
            <w:sz w:val="22"/>
            <w:szCs w:val="22"/>
          </w:rPr>
          <w:delText>Bonds issued by business development corporations, closed-end funds, or similar operating entities, in each case registered under the 1940 Act.</w:delText>
        </w:r>
      </w:del>
      <w:r w:rsidRPr="00D628EF">
        <w:rPr>
          <w:b/>
          <w:sz w:val="22"/>
          <w:szCs w:val="22"/>
        </w:rPr>
        <w:t xml:space="preserve"> </w:t>
      </w:r>
    </w:p>
    <w:p w14:paraId="6414F929" w14:textId="5D78D448" w:rsidR="00A05624" w:rsidRPr="00D628EF" w:rsidRDefault="00A05624" w:rsidP="00792722">
      <w:pPr>
        <w:pStyle w:val="ListParagraph"/>
        <w:numPr>
          <w:ilvl w:val="0"/>
          <w:numId w:val="36"/>
        </w:numPr>
        <w:ind w:left="720" w:hanging="720"/>
        <w:jc w:val="both"/>
        <w:rPr>
          <w:ins w:id="2" w:author="Gann, Julie" w:date="2024-01-03T13:15:00Z"/>
          <w:sz w:val="22"/>
          <w:szCs w:val="22"/>
        </w:rPr>
      </w:pPr>
      <w:ins w:id="3" w:author="Gann, Julie" w:date="2024-01-03T13:14:00Z">
        <w:r w:rsidRPr="00D628EF">
          <w:rPr>
            <w:sz w:val="22"/>
            <w:szCs w:val="22"/>
          </w:rPr>
          <w:t>Likewise, distinguishing between a fund that represents an operating entity and a securitization vehicle that represents an ABS Issuer can involve similar ambiguity. Both types of entities may hold only passive investments and issue debt securities for which ultimate recourse upon default is to those investments. However, a clear distinction can generally be made by evaluating the substance of the entity and its primary purpose: </w:t>
        </w:r>
      </w:ins>
    </w:p>
    <w:p w14:paraId="13A78379" w14:textId="77777777" w:rsidR="00A05624" w:rsidRPr="00D628EF" w:rsidRDefault="00A05624" w:rsidP="00A05624">
      <w:pPr>
        <w:pStyle w:val="ListParagraph"/>
        <w:rPr>
          <w:ins w:id="4" w:author="Gann, Julie" w:date="2024-01-03T13:15:00Z"/>
          <w:sz w:val="22"/>
          <w:szCs w:val="22"/>
        </w:rPr>
      </w:pPr>
    </w:p>
    <w:p w14:paraId="1C6B69D0" w14:textId="3F9BCC2B" w:rsidR="00A05624" w:rsidRPr="00D628EF" w:rsidRDefault="00A05624" w:rsidP="00792722">
      <w:pPr>
        <w:pStyle w:val="ListParagraph"/>
        <w:numPr>
          <w:ilvl w:val="0"/>
          <w:numId w:val="35"/>
        </w:numPr>
        <w:spacing w:before="100" w:beforeAutospacing="1" w:after="100" w:afterAutospacing="1"/>
        <w:ind w:left="1440" w:hanging="720"/>
        <w:jc w:val="both"/>
        <w:rPr>
          <w:ins w:id="5" w:author="Gann, Julie" w:date="2024-01-03T13:15:00Z"/>
          <w:sz w:val="22"/>
          <w:szCs w:val="22"/>
          <w:highlight w:val="lightGray"/>
        </w:rPr>
      </w:pPr>
      <w:ins w:id="6" w:author="Gann, Julie" w:date="2024-01-03T13:14:00Z">
        <w:r w:rsidRPr="00D628EF">
          <w:rPr>
            <w:sz w:val="22"/>
            <w:szCs w:val="22"/>
          </w:rPr>
          <w:lastRenderedPageBreak/>
          <w:t xml:space="preserve">A fund representing an operating entity has a primary purpose of raising equity capital and generating returns to its equity investors. </w:t>
        </w:r>
        <w:del w:id="7" w:author="Clark, Kevin [IID]" w:date="2024-05-06T08:31:00Z">
          <w:r w:rsidRPr="00D628EF" w:rsidDel="004E2905">
            <w:rPr>
              <w:sz w:val="22"/>
              <w:szCs w:val="22"/>
              <w:highlight w:val="lightGray"/>
            </w:rPr>
            <w:delText>Marginal amounts of</w:delText>
          </w:r>
        </w:del>
      </w:ins>
      <w:ins w:id="8" w:author="Clark, Kevin [IID]" w:date="2024-05-06T08:31:00Z">
        <w:r w:rsidRPr="00D628EF">
          <w:rPr>
            <w:sz w:val="22"/>
            <w:szCs w:val="22"/>
            <w:highlight w:val="lightGray"/>
          </w:rPr>
          <w:t>Ancillary</w:t>
        </w:r>
      </w:ins>
      <w:ins w:id="9" w:author="Gann, Julie" w:date="2024-01-03T13:14:00Z">
        <w:r w:rsidRPr="00D628EF">
          <w:rPr>
            <w:sz w:val="22"/>
            <w:szCs w:val="22"/>
            <w:highlight w:val="lightGray"/>
          </w:rPr>
          <w:t xml:space="preserve"> debt</w:t>
        </w:r>
        <w:r w:rsidRPr="00D628EF">
          <w:rPr>
            <w:sz w:val="22"/>
            <w:szCs w:val="22"/>
          </w:rPr>
          <w:t xml:space="preserve"> may be issued to fund operations or produce levered returns to equity holders. However, this is in service to meeting the fund's primary equity-investor objective. </w:t>
        </w:r>
      </w:ins>
      <w:ins w:id="10" w:author="Clark, Kevin [IID]" w:date="2024-05-06T08:36:00Z">
        <w:r w:rsidRPr="00D628EF">
          <w:rPr>
            <w:sz w:val="22"/>
            <w:szCs w:val="22"/>
            <w:highlight w:val="lightGray"/>
          </w:rPr>
          <w:t>As a practical safe harbor,</w:t>
        </w:r>
      </w:ins>
      <w:ins w:id="11" w:author="Gann, Julie" w:date="2024-01-03T13:14:00Z">
        <w:del w:id="12" w:author="Clark, Kevin [IID]" w:date="2024-05-06T08:36:00Z">
          <w:r w:rsidRPr="00D628EF" w:rsidDel="004E2905">
            <w:rPr>
              <w:sz w:val="22"/>
              <w:szCs w:val="22"/>
              <w:highlight w:val="lightGray"/>
            </w:rPr>
            <w:delText>For</w:delText>
          </w:r>
        </w:del>
        <w:r w:rsidRPr="00D628EF">
          <w:rPr>
            <w:sz w:val="22"/>
            <w:szCs w:val="22"/>
          </w:rPr>
          <w:t xml:space="preserve"> 1940-Act registered </w:t>
        </w:r>
      </w:ins>
      <w:ins w:id="13" w:author="Gann, Julie" w:date="2024-01-03T13:16:00Z">
        <w:r w:rsidRPr="00D628EF">
          <w:rPr>
            <w:sz w:val="22"/>
            <w:szCs w:val="22"/>
          </w:rPr>
          <w:t xml:space="preserve">closed-end funds (CEFs) </w:t>
        </w:r>
      </w:ins>
      <w:ins w:id="14" w:author="Gann, Julie" w:date="2024-01-03T13:14:00Z">
        <w:r w:rsidRPr="00D628EF">
          <w:rPr>
            <w:sz w:val="22"/>
            <w:szCs w:val="22"/>
          </w:rPr>
          <w:t xml:space="preserve">and </w:t>
        </w:r>
      </w:ins>
      <w:ins w:id="15" w:author="Gann, Julie" w:date="2024-01-03T13:16:00Z">
        <w:r w:rsidRPr="00D628EF">
          <w:rPr>
            <w:sz w:val="22"/>
            <w:szCs w:val="22"/>
          </w:rPr>
          <w:t>business development corporations (</w:t>
        </w:r>
      </w:ins>
      <w:ins w:id="16" w:author="Gann, Julie" w:date="2024-01-03T13:14:00Z">
        <w:r w:rsidRPr="00D628EF">
          <w:rPr>
            <w:sz w:val="22"/>
            <w:szCs w:val="22"/>
          </w:rPr>
          <w:t>BDCs</w:t>
        </w:r>
      </w:ins>
      <w:ins w:id="17" w:author="Gann, Julie" w:date="2024-01-03T13:16:00Z">
        <w:r w:rsidRPr="00D628EF">
          <w:rPr>
            <w:sz w:val="22"/>
            <w:szCs w:val="22"/>
          </w:rPr>
          <w:t>)</w:t>
        </w:r>
      </w:ins>
      <w:ins w:id="18" w:author="Gann, Julie" w:date="2024-01-03T13:14:00Z">
        <w:r w:rsidRPr="00D628EF">
          <w:rPr>
            <w:sz w:val="22"/>
            <w:szCs w:val="22"/>
          </w:rPr>
          <w:t>, debt securities issued from the fund in accordance with permitted leverage ratios represent debt issued by operating entities and qualify as issuer credit obligation</w:t>
        </w:r>
      </w:ins>
      <w:ins w:id="19" w:author="Gann, Julie" w:date="2024-01-03T13:16:00Z">
        <w:r w:rsidRPr="00D628EF">
          <w:rPr>
            <w:sz w:val="22"/>
            <w:szCs w:val="22"/>
          </w:rPr>
          <w:t>s</w:t>
        </w:r>
      </w:ins>
      <w:ins w:id="20" w:author="Gann, Julie" w:date="2024-01-03T13:14:00Z">
        <w:r w:rsidRPr="00D628EF">
          <w:rPr>
            <w:sz w:val="22"/>
            <w:szCs w:val="22"/>
          </w:rPr>
          <w:t xml:space="preserve">. </w:t>
        </w:r>
      </w:ins>
      <w:ins w:id="21" w:author="Clark, Kevin [IID]" w:date="2024-05-06T08:38:00Z">
        <w:r w:rsidRPr="00D628EF">
          <w:rPr>
            <w:sz w:val="22"/>
            <w:szCs w:val="22"/>
            <w:highlight w:val="lightGray"/>
          </w:rPr>
          <w:t>This safe harbor for SEC-registered funds should not be viewed to extend to funds that are not SEC-registered by analogy</w:t>
        </w:r>
      </w:ins>
      <w:ins w:id="22" w:author="Gann, Julie" w:date="2024-07-09T15:58:00Z" w16du:dateUtc="2024-07-09T20:58:00Z">
        <w:r w:rsidR="00D51862" w:rsidRPr="00F57672">
          <w:rPr>
            <w:sz w:val="22"/>
            <w:szCs w:val="22"/>
            <w:highlight w:val="lightGray"/>
          </w:rPr>
          <w:t>, through comparison of leverage levels for example</w:t>
        </w:r>
      </w:ins>
      <w:ins w:id="23" w:author="Clark, Kevin [IID]" w:date="2024-05-06T08:39:00Z">
        <w:r w:rsidRPr="00D628EF">
          <w:rPr>
            <w:sz w:val="22"/>
            <w:szCs w:val="22"/>
            <w:highlight w:val="lightGray"/>
          </w:rPr>
          <w:t xml:space="preserve">. All other funds should be classified in accordance </w:t>
        </w:r>
      </w:ins>
      <w:ins w:id="24" w:author="Gann, Julie" w:date="2024-07-09T15:59:00Z" w16du:dateUtc="2024-07-09T20:59:00Z">
        <w:r w:rsidR="00A72051">
          <w:rPr>
            <w:sz w:val="22"/>
            <w:szCs w:val="22"/>
            <w:highlight w:val="lightGray"/>
          </w:rPr>
          <w:t xml:space="preserve">with </w:t>
        </w:r>
      </w:ins>
      <w:ins w:id="25" w:author="Clark, Kevin [IID]" w:date="2024-05-06T08:40:00Z">
        <w:r w:rsidRPr="00D628EF">
          <w:rPr>
            <w:sz w:val="22"/>
            <w:szCs w:val="22"/>
            <w:highlight w:val="lightGray"/>
          </w:rPr>
          <w:t>the determination of the issuer’s primary purpose.</w:t>
        </w:r>
      </w:ins>
    </w:p>
    <w:p w14:paraId="5FC71485" w14:textId="77777777" w:rsidR="00A05624" w:rsidRPr="00D628EF" w:rsidRDefault="00A05624" w:rsidP="00A05624">
      <w:pPr>
        <w:pStyle w:val="ListParagraph"/>
        <w:spacing w:before="100" w:beforeAutospacing="1" w:after="100" w:afterAutospacing="1"/>
        <w:ind w:left="1440"/>
        <w:jc w:val="both"/>
        <w:rPr>
          <w:ins w:id="26" w:author="Gann, Julie" w:date="2024-01-03T13:14:00Z"/>
          <w:sz w:val="22"/>
          <w:szCs w:val="22"/>
        </w:rPr>
      </w:pPr>
    </w:p>
    <w:p w14:paraId="736B28DA" w14:textId="61C5F906" w:rsidR="00A05624" w:rsidRPr="00D628EF" w:rsidRDefault="00A05624" w:rsidP="00792722">
      <w:pPr>
        <w:pStyle w:val="ListParagraph"/>
        <w:numPr>
          <w:ilvl w:val="0"/>
          <w:numId w:val="35"/>
        </w:numPr>
        <w:spacing w:before="100" w:beforeAutospacing="1" w:after="100" w:afterAutospacing="1"/>
        <w:ind w:left="1440" w:hanging="720"/>
        <w:jc w:val="both"/>
        <w:rPr>
          <w:ins w:id="27" w:author="Julie Gann" w:date="2024-01-04T16:13:00Z"/>
          <w:sz w:val="22"/>
          <w:szCs w:val="22"/>
        </w:rPr>
      </w:pPr>
      <w:ins w:id="28" w:author="Julie Gann" w:date="2024-01-04T16:13:00Z">
        <w:r w:rsidRPr="00D628EF">
          <w:rPr>
            <w:sz w:val="22"/>
            <w:szCs w:val="22"/>
          </w:rPr>
          <w:t xml:space="preserve">In contrast, an ABS Issuer has a primary purpose of raising debt capital and its structural terms and features serve to support this purpose. Perhaps most distinctively, in addition to the characteristics detailed in </w:t>
        </w:r>
      </w:ins>
      <w:ins w:id="29" w:author="Marcotte, Robin" w:date="2024-07-17T15:06:00Z" w16du:dateUtc="2024-07-17T20:06:00Z">
        <w:r w:rsidR="00406907">
          <w:rPr>
            <w:sz w:val="22"/>
            <w:szCs w:val="22"/>
          </w:rPr>
          <w:t>p</w:t>
        </w:r>
      </w:ins>
      <w:ins w:id="30" w:author="Julie Gann" w:date="2024-01-04T16:13:00Z">
        <w:r w:rsidRPr="00D628EF">
          <w:rPr>
            <w:sz w:val="22"/>
            <w:szCs w:val="22"/>
          </w:rPr>
          <w:t xml:space="preserve">aragraph 8, the contractual terms of the structure generally define how each cash flow generated by the collateral is to be applied. There is generally little discretion afforded to the manager/servicer of the vehicle and any discretion that is allowed is narrowly defined in the contractual agreements. This hardwiring of debtholder protections allows for the issuance of higher amounts of leverage than would be possible for a fund representing an operating entity, further supporting the entity's primary purpose of raising debt capital. </w:t>
        </w:r>
      </w:ins>
    </w:p>
    <w:p w14:paraId="0A9F5828" w14:textId="77777777" w:rsidR="00E33096" w:rsidRPr="00D628EF" w:rsidRDefault="00E33096" w:rsidP="00E33096">
      <w:pPr>
        <w:ind w:left="360"/>
        <w:rPr>
          <w:b/>
          <w:bCs/>
          <w:sz w:val="22"/>
          <w:szCs w:val="22"/>
          <w:u w:val="single"/>
        </w:rPr>
      </w:pPr>
    </w:p>
    <w:p w14:paraId="2B278068" w14:textId="15187480" w:rsidR="00E33096" w:rsidRPr="00D628EF" w:rsidRDefault="00E33096" w:rsidP="00B32290">
      <w:pPr>
        <w:rPr>
          <w:b/>
          <w:bCs/>
          <w:sz w:val="22"/>
          <w:szCs w:val="22"/>
          <w:u w:val="single"/>
        </w:rPr>
      </w:pPr>
      <w:r w:rsidRPr="00D628EF">
        <w:rPr>
          <w:b/>
          <w:bCs/>
          <w:sz w:val="22"/>
          <w:szCs w:val="22"/>
          <w:u w:val="single"/>
        </w:rPr>
        <w:t xml:space="preserve">Proposed Revisions to Draft Issue Paper: </w:t>
      </w:r>
    </w:p>
    <w:p w14:paraId="2575D360" w14:textId="77777777" w:rsidR="00E33096" w:rsidRPr="00D628EF" w:rsidRDefault="00E33096" w:rsidP="00E33096">
      <w:pPr>
        <w:rPr>
          <w:sz w:val="22"/>
          <w:szCs w:val="22"/>
        </w:rPr>
      </w:pPr>
    </w:p>
    <w:p w14:paraId="0C40D292" w14:textId="77777777" w:rsidR="00B32290" w:rsidRPr="00D628EF" w:rsidRDefault="00B32290" w:rsidP="00B32290">
      <w:pPr>
        <w:pStyle w:val="BodyText2"/>
        <w:spacing w:after="120"/>
        <w:rPr>
          <w:sz w:val="22"/>
          <w:szCs w:val="22"/>
        </w:rPr>
      </w:pPr>
      <w:r w:rsidRPr="00D628EF">
        <w:rPr>
          <w:sz w:val="22"/>
          <w:szCs w:val="22"/>
        </w:rPr>
        <w:t>32.</w:t>
      </w:r>
      <w:r w:rsidRPr="00D628EF">
        <w:rPr>
          <w:sz w:val="22"/>
          <w:szCs w:val="22"/>
        </w:rPr>
        <w:tab/>
        <w:t xml:space="preserve"> Whether an issuer of debt represents an operating entity or ABS Issuer is expected to be clear in most instances, but certain instances may be less clear. Ultimately, for an issuer credit obligation, it comes down to whether support for repayment consists of direct or indirect recourse to an operating entity or entities. In addition to “traditional bond” structures previously included in SSAP No. 26R, examples of issuer credit obligations include:</w:t>
      </w:r>
    </w:p>
    <w:p w14:paraId="3BF87B02" w14:textId="447FA716" w:rsidR="003D3BBF" w:rsidRPr="00D628EF" w:rsidRDefault="003D3BBF" w:rsidP="00B87317">
      <w:pPr>
        <w:pStyle w:val="BodyText2"/>
        <w:ind w:left="1440" w:hanging="720"/>
        <w:jc w:val="both"/>
        <w:rPr>
          <w:b/>
          <w:bCs/>
          <w:sz w:val="22"/>
          <w:szCs w:val="22"/>
        </w:rPr>
      </w:pPr>
      <w:r w:rsidRPr="00D628EF">
        <w:rPr>
          <w:sz w:val="22"/>
          <w:szCs w:val="22"/>
        </w:rPr>
        <w:t>c.</w:t>
      </w:r>
      <w:r w:rsidRPr="00D628EF">
        <w:rPr>
          <w:sz w:val="22"/>
          <w:szCs w:val="22"/>
        </w:rPr>
        <w:tab/>
      </w:r>
      <w:ins w:id="31" w:author="Julie Gann" w:date="2024-01-03T13:20:00Z">
        <w:r w:rsidRPr="00C30FB7">
          <w:rPr>
            <w:sz w:val="22"/>
            <w:szCs w:val="22"/>
          </w:rPr>
          <w:t xml:space="preserve">Bonds issued by funds </w:t>
        </w:r>
      </w:ins>
      <w:ins w:id="32" w:author="Julie Gann" w:date="2024-01-03T13:21:00Z">
        <w:r w:rsidRPr="00C30FB7">
          <w:rPr>
            <w:sz w:val="22"/>
            <w:szCs w:val="22"/>
          </w:rPr>
          <w:t>representing operating entities</w:t>
        </w:r>
      </w:ins>
      <w:r w:rsidR="00D6305F" w:rsidRPr="00C30FB7">
        <w:rPr>
          <w:sz w:val="22"/>
          <w:szCs w:val="22"/>
        </w:rPr>
        <w:t xml:space="preserve">. </w:t>
      </w:r>
      <w:ins w:id="33" w:author="Julie Gann" w:date="2024-01-03T13:21:00Z">
        <w:r w:rsidRPr="00C30FB7">
          <w:rPr>
            <w:sz w:val="22"/>
            <w:szCs w:val="22"/>
          </w:rPr>
          <w:t>Determining whether a fund represents a</w:t>
        </w:r>
      </w:ins>
      <w:ins w:id="34" w:author="Julie Gann" w:date="2024-01-03T13:22:00Z">
        <w:r w:rsidRPr="00C30FB7">
          <w:rPr>
            <w:sz w:val="22"/>
            <w:szCs w:val="22"/>
          </w:rPr>
          <w:t xml:space="preserve">n operating entity can generally be made by evaluating the substance of the entity and its primary purpose. A fund representing an operating entity has the primary purpose of raising equity capital and generating returns to its equity investors. </w:t>
        </w:r>
        <w:del w:id="35" w:author="Clark, Kevin [IID]" w:date="2024-05-06T08:40:00Z">
          <w:r w:rsidRPr="00C30FB7" w:rsidDel="004E2905">
            <w:rPr>
              <w:sz w:val="22"/>
              <w:szCs w:val="22"/>
              <w:highlight w:val="lightGray"/>
            </w:rPr>
            <w:delText>Marginal amounts of</w:delText>
          </w:r>
        </w:del>
      </w:ins>
      <w:ins w:id="36" w:author="Clark, Kevin [IID]" w:date="2024-05-06T08:40:00Z">
        <w:r w:rsidRPr="00C30FB7">
          <w:rPr>
            <w:sz w:val="22"/>
            <w:szCs w:val="22"/>
            <w:highlight w:val="lightGray"/>
          </w:rPr>
          <w:t>Ancillary</w:t>
        </w:r>
      </w:ins>
      <w:ins w:id="37" w:author="Julie Gann" w:date="2024-01-03T13:22:00Z">
        <w:r w:rsidRPr="00C30FB7">
          <w:rPr>
            <w:sz w:val="22"/>
            <w:szCs w:val="22"/>
          </w:rPr>
          <w:t xml:space="preserve"> debt may be issued to fund operations or produce </w:t>
        </w:r>
      </w:ins>
      <w:ins w:id="38" w:author="Julie Gann" w:date="2024-01-03T13:23:00Z">
        <w:r w:rsidRPr="00C30FB7">
          <w:rPr>
            <w:sz w:val="22"/>
            <w:szCs w:val="22"/>
          </w:rPr>
          <w:t xml:space="preserve">levered returns to equity holders. These debt issuances occur in accordance with the fund’s primary equity-investor objective. </w:t>
        </w:r>
      </w:ins>
      <w:ins w:id="39" w:author="Julie Gann" w:date="2024-01-03T13:24:00Z">
        <w:r w:rsidRPr="00C30FB7">
          <w:rPr>
            <w:sz w:val="22"/>
            <w:szCs w:val="22"/>
          </w:rPr>
          <w:t>Debt securities issued by c</w:t>
        </w:r>
      </w:ins>
      <w:ins w:id="40" w:author="Julie Gann" w:date="2024-01-03T13:23:00Z">
        <w:r w:rsidRPr="00C30FB7">
          <w:rPr>
            <w:sz w:val="22"/>
            <w:szCs w:val="22"/>
          </w:rPr>
          <w:t>losed-end funds and business development cor</w:t>
        </w:r>
      </w:ins>
      <w:ins w:id="41" w:author="Julie Gann" w:date="2024-01-03T13:24:00Z">
        <w:r w:rsidRPr="00C30FB7">
          <w:rPr>
            <w:sz w:val="22"/>
            <w:szCs w:val="22"/>
          </w:rPr>
          <w:t xml:space="preserve">ps registered under the 1940 Act are permitted automatic qualification as issuer credit obligations as those funds are subject to </w:t>
        </w:r>
      </w:ins>
      <w:ins w:id="42" w:author="Julie Gann" w:date="2024-01-03T13:25:00Z">
        <w:r w:rsidRPr="00C30FB7">
          <w:rPr>
            <w:sz w:val="22"/>
            <w:szCs w:val="22"/>
          </w:rPr>
          <w:t xml:space="preserve">strict limits or reporting components on the leverage (debt issuance) within the fund. </w:t>
        </w:r>
      </w:ins>
      <w:ins w:id="43" w:author="Gann, Julie" w:date="2024-07-09T15:43:00Z" w16du:dateUtc="2024-07-09T20:43:00Z">
        <w:r w:rsidR="00EE20A0" w:rsidRPr="00C30FB7">
          <w:rPr>
            <w:sz w:val="22"/>
            <w:szCs w:val="22"/>
            <w:highlight w:val="lightGray"/>
          </w:rPr>
          <w:t xml:space="preserve">This safe harbor for SEC-registered funds should not be viewed to extend to funds that are not SEC-registered by analogy, through </w:t>
        </w:r>
      </w:ins>
      <w:ins w:id="44" w:author="Gann, Julie" w:date="2024-07-09T15:44:00Z" w16du:dateUtc="2024-07-09T20:44:00Z">
        <w:r w:rsidR="00EE20A0" w:rsidRPr="00C30FB7">
          <w:rPr>
            <w:sz w:val="22"/>
            <w:szCs w:val="22"/>
            <w:highlight w:val="lightGray"/>
          </w:rPr>
          <w:t>comparison</w:t>
        </w:r>
      </w:ins>
      <w:ins w:id="45" w:author="Gann, Julie" w:date="2024-07-09T15:43:00Z" w16du:dateUtc="2024-07-09T20:43:00Z">
        <w:r w:rsidR="00EE20A0" w:rsidRPr="00C30FB7">
          <w:rPr>
            <w:sz w:val="22"/>
            <w:szCs w:val="22"/>
            <w:highlight w:val="lightGray"/>
          </w:rPr>
          <w:t xml:space="preserve"> of leverage levels for example. All other funds should be classified in accordance</w:t>
        </w:r>
      </w:ins>
      <w:ins w:id="46" w:author="Gann, Julie" w:date="2024-07-09T16:00:00Z" w16du:dateUtc="2024-07-09T21:00:00Z">
        <w:r w:rsidR="00A72051" w:rsidRPr="00C30FB7">
          <w:rPr>
            <w:sz w:val="22"/>
            <w:szCs w:val="22"/>
            <w:highlight w:val="lightGray"/>
          </w:rPr>
          <w:t xml:space="preserve"> with</w:t>
        </w:r>
      </w:ins>
      <w:ins w:id="47" w:author="Gann, Julie" w:date="2024-07-09T15:43:00Z" w16du:dateUtc="2024-07-09T20:43:00Z">
        <w:r w:rsidR="00EE20A0" w:rsidRPr="00C30FB7">
          <w:rPr>
            <w:sz w:val="22"/>
            <w:szCs w:val="22"/>
            <w:highlight w:val="lightGray"/>
          </w:rPr>
          <w:t xml:space="preserve"> the determination of the issuer’s primary purpose. </w:t>
        </w:r>
      </w:ins>
      <w:ins w:id="48" w:author="Gann, Julie" w:date="2024-07-09T15:44:00Z" w16du:dateUtc="2024-07-09T20:44:00Z">
        <w:r w:rsidR="00EE20A0" w:rsidRPr="00C30FB7">
          <w:rPr>
            <w:sz w:val="22"/>
            <w:szCs w:val="22"/>
            <w:highlight w:val="lightGray"/>
          </w:rPr>
          <w:t xml:space="preserve">(For example, although some registered funds allow a large percentage of debt, non-registered funds with comparable amounts of issued debt may reflect debt securities from feeder funds </w:t>
        </w:r>
        <w:r w:rsidR="00D628EF" w:rsidRPr="00C30FB7">
          <w:rPr>
            <w:sz w:val="22"/>
            <w:szCs w:val="22"/>
            <w:highlight w:val="lightGray"/>
          </w:rPr>
          <w:t xml:space="preserve">or equity-backed ABS, and those debt securities are required to be assessed as ABS. As such the </w:t>
        </w:r>
      </w:ins>
      <w:ins w:id="49" w:author="Gann, Julie" w:date="2024-07-09T15:45:00Z" w16du:dateUtc="2024-07-09T20:45:00Z">
        <w:r w:rsidR="00D628EF" w:rsidRPr="00C30FB7">
          <w:rPr>
            <w:sz w:val="22"/>
            <w:szCs w:val="22"/>
            <w:highlight w:val="lightGray"/>
          </w:rPr>
          <w:t>percentage of debt permitted for a registered funds should not be utilized as a proxy in determining whether debt issued from a fund is permitted to be captured within the guidance.</w:t>
        </w:r>
      </w:ins>
      <w:ins w:id="50" w:author="Gann, Julie" w:date="2024-07-09T15:51:00Z" w16du:dateUtc="2024-07-09T20:51:00Z">
        <w:r w:rsidR="00822A22" w:rsidRPr="00C30FB7">
          <w:rPr>
            <w:sz w:val="22"/>
            <w:szCs w:val="22"/>
            <w:highlight w:val="lightGray"/>
          </w:rPr>
          <w:t>)</w:t>
        </w:r>
      </w:ins>
      <w:ins w:id="51" w:author="Gann, Julie" w:date="2024-07-09T15:45:00Z" w16du:dateUtc="2024-07-09T20:45:00Z">
        <w:r w:rsidR="00D628EF" w:rsidRPr="00C30FB7">
          <w:rPr>
            <w:sz w:val="22"/>
            <w:szCs w:val="22"/>
          </w:rPr>
          <w:t xml:space="preserve"> </w:t>
        </w:r>
      </w:ins>
      <w:del w:id="52" w:author="Julie Gann" w:date="2024-01-03T13:25:00Z">
        <w:r w:rsidRPr="00C30FB7" w:rsidDel="00AD32B8">
          <w:rPr>
            <w:sz w:val="22"/>
            <w:szCs w:val="22"/>
          </w:rPr>
          <w:delText>Bonds issued by business development corporations, closed-end funds or similar operating entities, in each case registered under the 1940 Act. With this inclusion, it</w:delText>
        </w:r>
      </w:del>
      <w:del w:id="53" w:author="Julie Gann" w:date="2024-01-03T13:26:00Z">
        <w:r w:rsidRPr="00C30FB7" w:rsidDel="004A5F17">
          <w:rPr>
            <w:sz w:val="22"/>
            <w:szCs w:val="22"/>
          </w:rPr>
          <w:delText xml:space="preserve"> is important to highlight that the intent is specific to bonds issued from SEC-registered entities. The reference to “similar entities” is not intended to capture items issued from collateralized fund obligations (CFOs) or other such structures. </w:delText>
        </w:r>
      </w:del>
      <w:ins w:id="54" w:author="Julie Gann" w:date="2024-01-03T13:26:00Z">
        <w:r w:rsidRPr="00C30FB7">
          <w:rPr>
            <w:sz w:val="22"/>
            <w:szCs w:val="22"/>
          </w:rPr>
          <w:t xml:space="preserve">In contrast, an ABS </w:t>
        </w:r>
      </w:ins>
      <w:ins w:id="55" w:author="Jacks, Wendy" w:date="2024-03-21T09:58:00Z">
        <w:r w:rsidRPr="00C30FB7">
          <w:rPr>
            <w:sz w:val="22"/>
            <w:szCs w:val="22"/>
          </w:rPr>
          <w:t>I</w:t>
        </w:r>
      </w:ins>
      <w:ins w:id="56" w:author="Julie Gann" w:date="2024-01-03T13:26:00Z">
        <w:r w:rsidRPr="00C30FB7">
          <w:rPr>
            <w:sz w:val="22"/>
            <w:szCs w:val="22"/>
          </w:rPr>
          <w:t xml:space="preserve">ssuer has a primary purpose of raising debt capital and its structural terms and </w:t>
        </w:r>
      </w:ins>
      <w:ins w:id="57" w:author="Gann, Julie" w:date="2024-01-03T13:27:00Z">
        <w:r w:rsidRPr="00C30FB7">
          <w:rPr>
            <w:sz w:val="22"/>
            <w:szCs w:val="22"/>
          </w:rPr>
          <w:t>features</w:t>
        </w:r>
      </w:ins>
      <w:ins w:id="58" w:author="Julie Gann" w:date="2024-01-03T13:26:00Z">
        <w:r w:rsidRPr="00C30FB7">
          <w:rPr>
            <w:sz w:val="22"/>
            <w:szCs w:val="22"/>
          </w:rPr>
          <w:t xml:space="preserve"> s</w:t>
        </w:r>
      </w:ins>
      <w:ins w:id="59" w:author="Julie Gann" w:date="2024-01-03T13:27:00Z">
        <w:r w:rsidRPr="00C30FB7">
          <w:rPr>
            <w:sz w:val="22"/>
            <w:szCs w:val="22"/>
          </w:rPr>
          <w:t xml:space="preserve">erve to support this purpose. More distinctively, the contractual terms of the structure generally define how each cash flow generated by the collateral is to be applied. </w:t>
        </w:r>
      </w:ins>
      <w:ins w:id="60" w:author="Gann, Julie" w:date="2024-01-03T13:27:00Z">
        <w:r w:rsidRPr="00C30FB7">
          <w:rPr>
            <w:sz w:val="22"/>
            <w:szCs w:val="22"/>
          </w:rPr>
          <w:t xml:space="preserve">For these structures, there is little or no discretion afforded </w:t>
        </w:r>
      </w:ins>
      <w:ins w:id="61" w:author="Gann, Julie" w:date="2024-01-03T13:28:00Z">
        <w:r w:rsidRPr="00C30FB7">
          <w:rPr>
            <w:sz w:val="22"/>
            <w:szCs w:val="22"/>
          </w:rPr>
          <w:t xml:space="preserve">to the manager/servicer of the vehicle and any discretion that is allowed is narrowly defined in the </w:t>
        </w:r>
        <w:r w:rsidRPr="00C30FB7">
          <w:rPr>
            <w:sz w:val="22"/>
            <w:szCs w:val="22"/>
          </w:rPr>
          <w:lastRenderedPageBreak/>
          <w:t xml:space="preserve">contractual agreements. The hardwiring </w:t>
        </w:r>
      </w:ins>
      <w:ins w:id="62" w:author="Gann, Julie" w:date="2024-01-03T13:29:00Z">
        <w:r w:rsidRPr="00C30FB7">
          <w:rPr>
            <w:sz w:val="22"/>
            <w:szCs w:val="22"/>
          </w:rPr>
          <w:t>of</w:t>
        </w:r>
      </w:ins>
      <w:ins w:id="63" w:author="Gann, Julie" w:date="2024-01-03T13:28:00Z">
        <w:r w:rsidRPr="00C30FB7">
          <w:rPr>
            <w:sz w:val="22"/>
            <w:szCs w:val="22"/>
          </w:rPr>
          <w:t xml:space="preserve"> debtholder protections allows for the issuance of higher amounts of debt securities to be issued than what</w:t>
        </w:r>
      </w:ins>
      <w:ins w:id="64" w:author="Gann, Julie" w:date="2024-01-03T13:29:00Z">
        <w:r w:rsidRPr="00C30FB7">
          <w:rPr>
            <w:sz w:val="22"/>
            <w:szCs w:val="22"/>
          </w:rPr>
          <w:t xml:space="preserve"> would be possible for a fund representing an operating entity. These featu</w:t>
        </w:r>
      </w:ins>
      <w:ins w:id="65" w:author="Gann, Julie" w:date="2024-01-03T13:30:00Z">
        <w:r w:rsidRPr="00C30FB7">
          <w:rPr>
            <w:sz w:val="22"/>
            <w:szCs w:val="22"/>
          </w:rPr>
          <w:t xml:space="preserve">res support the entity’s primary purpose of raising debt capital. </w:t>
        </w:r>
      </w:ins>
      <w:r w:rsidR="00BB2329" w:rsidRPr="00C30FB7">
        <w:rPr>
          <w:sz w:val="22"/>
          <w:szCs w:val="22"/>
          <w:highlight w:val="lightGray"/>
        </w:rPr>
        <w:t xml:space="preserve">Although some may consider CFOs </w:t>
      </w:r>
      <w:ins w:id="66" w:author="Julie Gann" w:date="2024-07-10T11:19:00Z" w16du:dateUtc="2024-07-10T16:19:00Z">
        <w:r w:rsidR="00BB2329" w:rsidRPr="00C30FB7">
          <w:rPr>
            <w:sz w:val="22"/>
            <w:szCs w:val="22"/>
            <w:highlight w:val="lightGray"/>
          </w:rPr>
          <w:t xml:space="preserve">or feeder funds </w:t>
        </w:r>
      </w:ins>
      <w:r w:rsidR="00BB2329" w:rsidRPr="00C30FB7">
        <w:rPr>
          <w:sz w:val="22"/>
          <w:szCs w:val="22"/>
          <w:highlight w:val="lightGray"/>
        </w:rPr>
        <w:t xml:space="preserve">to be </w:t>
      </w:r>
      <w:proofErr w:type="gramStart"/>
      <w:r w:rsidR="00BB2329" w:rsidRPr="00C30FB7">
        <w:rPr>
          <w:sz w:val="22"/>
          <w:szCs w:val="22"/>
          <w:highlight w:val="lightGray"/>
        </w:rPr>
        <w:t>similar to</w:t>
      </w:r>
      <w:proofErr w:type="gramEnd"/>
      <w:r w:rsidR="00BB2329" w:rsidRPr="00C30FB7">
        <w:rPr>
          <w:sz w:val="22"/>
          <w:szCs w:val="22"/>
          <w:highlight w:val="lightGray"/>
        </w:rPr>
        <w:t xml:space="preserve"> closed-end funds, that assessment is not supported for classification as an ICO. Instruments considered to reflect CFOs (and other like structures) are required to be assessed as ABS for inclusion</w:t>
      </w:r>
      <w:ins w:id="67" w:author="Julie Gann" w:date="2024-07-10T11:19:00Z" w16du:dateUtc="2024-07-10T16:19:00Z">
        <w:r w:rsidR="00BB2329" w:rsidRPr="00C30FB7">
          <w:rPr>
            <w:sz w:val="22"/>
            <w:szCs w:val="22"/>
            <w:highlight w:val="lightGray"/>
          </w:rPr>
          <w:t xml:space="preserve"> as a bond reported </w:t>
        </w:r>
      </w:ins>
      <w:r w:rsidR="00BB2329" w:rsidRPr="00C30FB7">
        <w:rPr>
          <w:sz w:val="22"/>
          <w:szCs w:val="22"/>
          <w:highlight w:val="lightGray"/>
        </w:rPr>
        <w:t xml:space="preserve">on Schedule D-1. </w:t>
      </w:r>
      <w:ins w:id="68" w:author="Julie Gann" w:date="2024-07-10T11:19:00Z" w16du:dateUtc="2024-07-10T16:19:00Z">
        <w:r w:rsidR="00BB2329" w:rsidRPr="00C30FB7">
          <w:rPr>
            <w:sz w:val="22"/>
            <w:szCs w:val="22"/>
            <w:highlight w:val="lightGray"/>
          </w:rPr>
          <w:t>Paragraphs 27-28 also detail the assessment expected in classifying feeder funds, and the requirement to determine the source of the underlying cash flows in determining classification and if the structure qualifies for reporting as a bond on Schedule D-1.</w:t>
        </w:r>
      </w:ins>
    </w:p>
    <w:p w14:paraId="38F99084" w14:textId="77777777" w:rsidR="00856756" w:rsidRPr="00D628EF" w:rsidRDefault="00856756" w:rsidP="00B32290">
      <w:pPr>
        <w:pStyle w:val="BodyText2"/>
        <w:spacing w:after="120"/>
        <w:rPr>
          <w:sz w:val="22"/>
          <w:szCs w:val="22"/>
        </w:rPr>
      </w:pPr>
    </w:p>
    <w:p w14:paraId="35623622" w14:textId="18258316" w:rsidR="00856756" w:rsidRPr="00F7599A" w:rsidRDefault="00F42371" w:rsidP="00C30FB7">
      <w:pPr>
        <w:pStyle w:val="BodyText2"/>
        <w:spacing w:after="120"/>
        <w:ind w:left="720" w:hanging="720"/>
        <w:jc w:val="both"/>
        <w:rPr>
          <w:i/>
          <w:sz w:val="22"/>
          <w:szCs w:val="22"/>
        </w:rPr>
      </w:pPr>
      <w:r>
        <w:rPr>
          <w:b/>
          <w:bCs/>
          <w:szCs w:val="22"/>
        </w:rPr>
        <w:tab/>
      </w:r>
      <w:r w:rsidRPr="00F7599A">
        <w:rPr>
          <w:bCs/>
          <w:i/>
          <w:sz w:val="22"/>
          <w:szCs w:val="22"/>
        </w:rPr>
        <w:t xml:space="preserve">(Note: </w:t>
      </w:r>
      <w:r w:rsidR="00120409" w:rsidRPr="00F7599A">
        <w:rPr>
          <w:bCs/>
          <w:i/>
          <w:sz w:val="22"/>
          <w:szCs w:val="22"/>
        </w:rPr>
        <w:t xml:space="preserve">If the above revisions are subsequently adopted, the </w:t>
      </w:r>
      <w:r w:rsidR="00F7599A" w:rsidRPr="00F7599A">
        <w:rPr>
          <w:bCs/>
          <w:i/>
          <w:sz w:val="22"/>
          <w:szCs w:val="22"/>
        </w:rPr>
        <w:t xml:space="preserve">adopted </w:t>
      </w:r>
      <w:r w:rsidR="00120409" w:rsidRPr="00F7599A">
        <w:rPr>
          <w:bCs/>
          <w:i/>
          <w:sz w:val="22"/>
          <w:szCs w:val="22"/>
        </w:rPr>
        <w:t xml:space="preserve">issue paper will be revised.) </w:t>
      </w:r>
    </w:p>
    <w:p w14:paraId="6A432787" w14:textId="77777777" w:rsidR="00502090" w:rsidRPr="00E469AA" w:rsidRDefault="00502090" w:rsidP="008C1CBE">
      <w:pPr>
        <w:pStyle w:val="BodyText2"/>
        <w:jc w:val="both"/>
        <w:rPr>
          <w:b/>
          <w:bCs/>
          <w:sz w:val="22"/>
          <w:szCs w:val="22"/>
          <w:highlight w:val="yellow"/>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8830D9" w:rsidRPr="00E469AA" w14:paraId="36079AB0"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5EF8A25" w14:textId="77777777" w:rsidR="008830D9" w:rsidRPr="00A10EF3" w:rsidRDefault="008830D9">
            <w:pPr>
              <w:widowControl w:val="0"/>
              <w:jc w:val="center"/>
              <w:rPr>
                <w:b/>
                <w:color w:val="FFFFFF"/>
                <w:sz w:val="22"/>
                <w:szCs w:val="22"/>
              </w:rPr>
            </w:pPr>
            <w:r w:rsidRPr="00A10EF3">
              <w:rPr>
                <w:b/>
                <w:color w:val="000000"/>
                <w:sz w:val="22"/>
                <w:szCs w:val="22"/>
              </w:rPr>
              <w:br w:type="page"/>
            </w:r>
          </w:p>
          <w:p w14:paraId="5193718D" w14:textId="77777777" w:rsidR="008830D9" w:rsidRPr="00A10EF3" w:rsidRDefault="008830D9">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0780C56" w14:textId="77777777" w:rsidR="008830D9" w:rsidRPr="00A10EF3" w:rsidRDefault="008830D9">
            <w:pPr>
              <w:widowControl w:val="0"/>
              <w:jc w:val="center"/>
              <w:rPr>
                <w:b/>
                <w:color w:val="FFFFFF"/>
                <w:sz w:val="22"/>
                <w:szCs w:val="22"/>
              </w:rPr>
            </w:pPr>
          </w:p>
          <w:p w14:paraId="387DF81D" w14:textId="77777777" w:rsidR="008830D9" w:rsidRPr="00A10EF3" w:rsidRDefault="008830D9">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53A44534" w14:textId="77777777" w:rsidR="008830D9" w:rsidRPr="00A10EF3" w:rsidRDefault="008830D9">
            <w:pPr>
              <w:widowControl w:val="0"/>
              <w:jc w:val="center"/>
              <w:rPr>
                <w:b/>
                <w:color w:val="FFFFFF"/>
                <w:sz w:val="22"/>
                <w:szCs w:val="22"/>
              </w:rPr>
            </w:pPr>
          </w:p>
          <w:p w14:paraId="5FFFBF78" w14:textId="77777777" w:rsidR="008830D9" w:rsidRPr="00A10EF3" w:rsidRDefault="008830D9">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16147CA" w14:textId="77777777" w:rsidR="008830D9" w:rsidRPr="00A10EF3" w:rsidRDefault="008830D9">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C0C117C" w14:textId="77777777" w:rsidR="008830D9" w:rsidRPr="00A10EF3" w:rsidRDefault="008830D9">
            <w:pPr>
              <w:widowControl w:val="0"/>
              <w:jc w:val="center"/>
              <w:rPr>
                <w:b/>
                <w:color w:val="FFFFFF"/>
                <w:sz w:val="22"/>
                <w:szCs w:val="22"/>
              </w:rPr>
            </w:pPr>
            <w:r w:rsidRPr="00A10EF3">
              <w:rPr>
                <w:b/>
                <w:sz w:val="22"/>
                <w:szCs w:val="22"/>
              </w:rPr>
              <w:t>Comment Letter Page Number</w:t>
            </w:r>
          </w:p>
        </w:tc>
      </w:tr>
      <w:tr w:rsidR="005029BF" w:rsidRPr="00E469AA" w14:paraId="3D303542" w14:textId="77777777">
        <w:trPr>
          <w:trHeight w:val="800"/>
        </w:trPr>
        <w:tc>
          <w:tcPr>
            <w:tcW w:w="1615" w:type="dxa"/>
            <w:tcBorders>
              <w:top w:val="single" w:sz="4" w:space="0" w:color="FFFFFF"/>
            </w:tcBorders>
            <w:shd w:val="clear" w:color="auto" w:fill="F2F2F2"/>
            <w:vAlign w:val="center"/>
          </w:tcPr>
          <w:p w14:paraId="677091AD" w14:textId="1B6019E8" w:rsidR="005029BF" w:rsidRPr="009F2EC6" w:rsidRDefault="005D69B4" w:rsidP="005029BF">
            <w:pPr>
              <w:widowControl w:val="0"/>
              <w:jc w:val="center"/>
              <w:rPr>
                <w:b/>
                <w:sz w:val="22"/>
                <w:szCs w:val="22"/>
              </w:rPr>
            </w:pPr>
            <w:r w:rsidRPr="009F2EC6">
              <w:rPr>
                <w:b/>
                <w:sz w:val="22"/>
                <w:szCs w:val="22"/>
              </w:rPr>
              <w:t>202</w:t>
            </w:r>
            <w:r w:rsidR="008F5D15">
              <w:rPr>
                <w:b/>
                <w:sz w:val="22"/>
                <w:szCs w:val="22"/>
              </w:rPr>
              <w:t>4-04</w:t>
            </w:r>
          </w:p>
          <w:p w14:paraId="38DAEADB" w14:textId="6A37C562" w:rsidR="005029BF" w:rsidRPr="009F2EC6" w:rsidRDefault="009F2EC6" w:rsidP="005029BF">
            <w:pPr>
              <w:widowControl w:val="0"/>
              <w:jc w:val="center"/>
              <w:rPr>
                <w:b/>
                <w:sz w:val="22"/>
                <w:szCs w:val="22"/>
              </w:rPr>
            </w:pPr>
            <w:r w:rsidRPr="009F2EC6">
              <w:rPr>
                <w:b/>
                <w:sz w:val="22"/>
                <w:szCs w:val="22"/>
              </w:rPr>
              <w:t>(</w:t>
            </w:r>
            <w:r w:rsidR="008F5D15">
              <w:rPr>
                <w:b/>
                <w:sz w:val="22"/>
                <w:szCs w:val="22"/>
              </w:rPr>
              <w:t>Julie</w:t>
            </w:r>
            <w:r w:rsidR="005029BF" w:rsidRPr="009F2EC6">
              <w:rPr>
                <w:b/>
                <w:sz w:val="22"/>
                <w:szCs w:val="22"/>
              </w:rPr>
              <w:t>)</w:t>
            </w:r>
          </w:p>
        </w:tc>
        <w:tc>
          <w:tcPr>
            <w:tcW w:w="3198" w:type="dxa"/>
            <w:tcBorders>
              <w:top w:val="single" w:sz="4" w:space="0" w:color="FFFFFF"/>
            </w:tcBorders>
            <w:shd w:val="clear" w:color="auto" w:fill="F2F2F2"/>
            <w:vAlign w:val="center"/>
          </w:tcPr>
          <w:p w14:paraId="41709BCA" w14:textId="0C3C67AF" w:rsidR="005029BF" w:rsidRPr="009F2EC6" w:rsidRDefault="00E51CFD" w:rsidP="005029BF">
            <w:pPr>
              <w:pStyle w:val="Heading2"/>
              <w:rPr>
                <w:sz w:val="22"/>
                <w:szCs w:val="22"/>
              </w:rPr>
            </w:pPr>
            <w:r w:rsidRPr="00E51CFD">
              <w:rPr>
                <w:bCs/>
                <w:iCs/>
                <w:sz w:val="22"/>
                <w:szCs w:val="22"/>
              </w:rPr>
              <w:t>Conforming Repurchase Agreements</w:t>
            </w:r>
          </w:p>
        </w:tc>
        <w:tc>
          <w:tcPr>
            <w:tcW w:w="2112" w:type="dxa"/>
            <w:tcBorders>
              <w:top w:val="single" w:sz="4" w:space="0" w:color="FFFFFF"/>
            </w:tcBorders>
            <w:shd w:val="clear" w:color="auto" w:fill="F2F2F2"/>
            <w:vAlign w:val="center"/>
          </w:tcPr>
          <w:p w14:paraId="39BC451A" w14:textId="77777777" w:rsidR="005029BF" w:rsidRDefault="00726734" w:rsidP="005029BF">
            <w:pPr>
              <w:widowControl w:val="0"/>
              <w:jc w:val="center"/>
              <w:rPr>
                <w:b/>
                <w:sz w:val="22"/>
                <w:szCs w:val="22"/>
              </w:rPr>
            </w:pPr>
            <w:r>
              <w:rPr>
                <w:b/>
                <w:sz w:val="22"/>
                <w:szCs w:val="22"/>
              </w:rPr>
              <w:t>13</w:t>
            </w:r>
            <w:r w:rsidR="00BF7450">
              <w:rPr>
                <w:b/>
                <w:sz w:val="22"/>
                <w:szCs w:val="22"/>
              </w:rPr>
              <w:t xml:space="preserve"> </w:t>
            </w:r>
            <w:r w:rsidR="005029BF" w:rsidRPr="00F21853">
              <w:rPr>
                <w:b/>
                <w:sz w:val="22"/>
                <w:szCs w:val="22"/>
              </w:rPr>
              <w:t>– Agenda item</w:t>
            </w:r>
          </w:p>
          <w:p w14:paraId="1815721F" w14:textId="6F8AEA6B" w:rsidR="00106EE1" w:rsidRPr="00E469AA" w:rsidRDefault="00106EE1" w:rsidP="005029BF">
            <w:pPr>
              <w:widowControl w:val="0"/>
              <w:jc w:val="center"/>
              <w:rPr>
                <w:b/>
                <w:sz w:val="22"/>
                <w:szCs w:val="22"/>
                <w:highlight w:val="yellow"/>
              </w:rPr>
            </w:pPr>
            <w:r w:rsidRPr="00106EE1">
              <w:rPr>
                <w:b/>
                <w:sz w:val="22"/>
                <w:szCs w:val="22"/>
              </w:rPr>
              <w:t xml:space="preserve">14 – Sec. Lending </w:t>
            </w:r>
            <w:r w:rsidR="005B41DE">
              <w:rPr>
                <w:b/>
                <w:sz w:val="22"/>
                <w:szCs w:val="22"/>
              </w:rPr>
              <w:t>&amp;</w:t>
            </w:r>
            <w:r w:rsidRPr="00106EE1">
              <w:rPr>
                <w:b/>
                <w:sz w:val="22"/>
                <w:szCs w:val="22"/>
              </w:rPr>
              <w:t xml:space="preserve"> Repo Memo</w:t>
            </w:r>
          </w:p>
        </w:tc>
        <w:tc>
          <w:tcPr>
            <w:tcW w:w="1710" w:type="dxa"/>
            <w:tcBorders>
              <w:top w:val="single" w:sz="4" w:space="0" w:color="FFFFFF"/>
            </w:tcBorders>
            <w:shd w:val="clear" w:color="auto" w:fill="F2F2F2"/>
            <w:vAlign w:val="center"/>
          </w:tcPr>
          <w:p w14:paraId="09C7CBA8" w14:textId="77777777" w:rsidR="005029BF" w:rsidRPr="00E469AA" w:rsidRDefault="005029BF" w:rsidP="005029BF">
            <w:pPr>
              <w:widowControl w:val="0"/>
              <w:jc w:val="center"/>
              <w:rPr>
                <w:b/>
                <w:sz w:val="22"/>
                <w:szCs w:val="22"/>
                <w:highlight w:val="yellow"/>
              </w:rPr>
            </w:pPr>
            <w:r w:rsidRPr="00BB3AE5">
              <w:rPr>
                <w:b/>
                <w:sz w:val="22"/>
                <w:szCs w:val="22"/>
              </w:rPr>
              <w:t>No Comments</w:t>
            </w:r>
          </w:p>
        </w:tc>
        <w:tc>
          <w:tcPr>
            <w:tcW w:w="1440" w:type="dxa"/>
            <w:tcBorders>
              <w:top w:val="single" w:sz="4" w:space="0" w:color="FFFFFF"/>
            </w:tcBorders>
            <w:shd w:val="clear" w:color="auto" w:fill="F2F2F2"/>
            <w:vAlign w:val="center"/>
          </w:tcPr>
          <w:p w14:paraId="687E947A" w14:textId="72B1BE4E" w:rsidR="00F27A48" w:rsidRDefault="00F27A48" w:rsidP="005029BF">
            <w:pPr>
              <w:widowControl w:val="0"/>
              <w:jc w:val="center"/>
              <w:rPr>
                <w:b/>
                <w:sz w:val="22"/>
                <w:szCs w:val="22"/>
              </w:rPr>
            </w:pPr>
            <w:r>
              <w:rPr>
                <w:b/>
                <w:sz w:val="22"/>
                <w:szCs w:val="22"/>
              </w:rPr>
              <w:t xml:space="preserve">ACLI </w:t>
            </w:r>
            <w:r w:rsidR="002839A6">
              <w:rPr>
                <w:b/>
                <w:sz w:val="22"/>
                <w:szCs w:val="22"/>
              </w:rPr>
              <w:t>–</w:t>
            </w:r>
            <w:r>
              <w:rPr>
                <w:b/>
                <w:sz w:val="22"/>
                <w:szCs w:val="22"/>
              </w:rPr>
              <w:t xml:space="preserve"> </w:t>
            </w:r>
            <w:r w:rsidR="002839A6">
              <w:rPr>
                <w:b/>
                <w:sz w:val="22"/>
                <w:szCs w:val="22"/>
              </w:rPr>
              <w:t>2</w:t>
            </w:r>
          </w:p>
          <w:p w14:paraId="50DCAEF1" w14:textId="7C807E6A" w:rsidR="005029BF" w:rsidRPr="00E469AA" w:rsidRDefault="005029BF" w:rsidP="005029BF">
            <w:pPr>
              <w:widowControl w:val="0"/>
              <w:jc w:val="center"/>
              <w:rPr>
                <w:b/>
                <w:sz w:val="22"/>
                <w:szCs w:val="22"/>
                <w:highlight w:val="yellow"/>
              </w:rPr>
            </w:pPr>
            <w:r w:rsidRPr="0020395C">
              <w:rPr>
                <w:b/>
                <w:sz w:val="22"/>
                <w:szCs w:val="22"/>
              </w:rPr>
              <w:t>IP</w:t>
            </w:r>
            <w:r w:rsidR="00CA6DDD" w:rsidRPr="0020395C">
              <w:rPr>
                <w:b/>
                <w:sz w:val="22"/>
                <w:szCs w:val="22"/>
              </w:rPr>
              <w:t xml:space="preserve"> </w:t>
            </w:r>
            <w:r w:rsidRPr="0020395C">
              <w:rPr>
                <w:b/>
                <w:sz w:val="22"/>
                <w:szCs w:val="22"/>
              </w:rPr>
              <w:t>–</w:t>
            </w:r>
            <w:r w:rsidR="0020395C" w:rsidRPr="0020395C">
              <w:rPr>
                <w:b/>
                <w:sz w:val="22"/>
                <w:szCs w:val="22"/>
              </w:rPr>
              <w:t xml:space="preserve"> 11</w:t>
            </w:r>
          </w:p>
        </w:tc>
      </w:tr>
    </w:tbl>
    <w:p w14:paraId="1E81D69C" w14:textId="77777777" w:rsidR="00B74416" w:rsidRPr="000D5BED" w:rsidRDefault="00B74416" w:rsidP="006417D1">
      <w:pPr>
        <w:rPr>
          <w:sz w:val="22"/>
          <w:szCs w:val="22"/>
          <w:lang w:eastAsia="zh-CN"/>
        </w:rPr>
      </w:pPr>
    </w:p>
    <w:p w14:paraId="39F0EFF0" w14:textId="7F5C6D96" w:rsidR="00B74416" w:rsidRPr="000D5BED" w:rsidRDefault="00B74416" w:rsidP="006417D1">
      <w:pPr>
        <w:rPr>
          <w:i/>
          <w:sz w:val="22"/>
          <w:szCs w:val="22"/>
          <w:u w:val="single"/>
          <w:lang w:eastAsia="zh-CN"/>
        </w:rPr>
      </w:pPr>
      <w:r w:rsidRPr="000D5BED">
        <w:rPr>
          <w:i/>
          <w:sz w:val="22"/>
          <w:szCs w:val="22"/>
          <w:u w:val="single"/>
          <w:lang w:eastAsia="zh-CN"/>
        </w:rPr>
        <w:t>Summary</w:t>
      </w:r>
      <w:r w:rsidR="00E0141D" w:rsidRPr="000D5BED">
        <w:rPr>
          <w:i/>
          <w:sz w:val="22"/>
          <w:szCs w:val="22"/>
          <w:u w:val="single"/>
          <w:lang w:eastAsia="zh-CN"/>
        </w:rPr>
        <w:t>:</w:t>
      </w:r>
    </w:p>
    <w:p w14:paraId="121E90B2" w14:textId="11369652" w:rsidR="0023327C" w:rsidRDefault="00FB33D5" w:rsidP="00913096">
      <w:pPr>
        <w:pStyle w:val="BodyTextIndent"/>
        <w:ind w:left="0" w:firstLine="0"/>
        <w:jc w:val="both"/>
        <w:rPr>
          <w:sz w:val="22"/>
          <w:szCs w:val="22"/>
        </w:rPr>
      </w:pPr>
      <w:r w:rsidRPr="00FB33D5">
        <w:rPr>
          <w:sz w:val="22"/>
          <w:szCs w:val="22"/>
        </w:rPr>
        <w:t xml:space="preserve">On March 16, 2024, </w:t>
      </w:r>
      <w:r>
        <w:rPr>
          <w:sz w:val="22"/>
          <w:szCs w:val="22"/>
        </w:rPr>
        <w:t xml:space="preserve">the Working Group </w:t>
      </w:r>
      <w:r w:rsidR="003B48E4">
        <w:rPr>
          <w:sz w:val="22"/>
          <w:szCs w:val="22"/>
        </w:rPr>
        <w:t xml:space="preserve">exposed </w:t>
      </w:r>
      <w:r w:rsidR="00617B3D">
        <w:rPr>
          <w:sz w:val="22"/>
          <w:szCs w:val="22"/>
        </w:rPr>
        <w:t>t</w:t>
      </w:r>
      <w:r w:rsidR="00913096" w:rsidRPr="00307C30">
        <w:rPr>
          <w:sz w:val="22"/>
          <w:szCs w:val="22"/>
        </w:rPr>
        <w:t xml:space="preserve">his agenda item </w:t>
      </w:r>
      <w:r w:rsidR="00087E88">
        <w:rPr>
          <w:sz w:val="22"/>
          <w:szCs w:val="22"/>
        </w:rPr>
        <w:t>for comments, which had been</w:t>
      </w:r>
      <w:r w:rsidR="00913096" w:rsidRPr="00913294">
        <w:rPr>
          <w:sz w:val="22"/>
          <w:szCs w:val="22"/>
        </w:rPr>
        <w:t xml:space="preserve"> developed </w:t>
      </w:r>
      <w:r w:rsidR="00913096">
        <w:rPr>
          <w:sz w:val="22"/>
          <w:szCs w:val="22"/>
        </w:rPr>
        <w:t>in response to the January 2024 referral received from the Life Risk-Based Capital (E) Working Group (LRBCWG)</w:t>
      </w:r>
      <w:r w:rsidR="00631F3C">
        <w:rPr>
          <w:sz w:val="22"/>
          <w:szCs w:val="22"/>
        </w:rPr>
        <w:t xml:space="preserve">. The LRBCWG referral was sent for assistance to address </w:t>
      </w:r>
      <w:r w:rsidR="00C30FB7">
        <w:rPr>
          <w:sz w:val="22"/>
          <w:szCs w:val="22"/>
        </w:rPr>
        <w:t>an</w:t>
      </w:r>
      <w:r w:rsidR="00913096">
        <w:rPr>
          <w:sz w:val="22"/>
          <w:szCs w:val="22"/>
        </w:rPr>
        <w:t xml:space="preserve"> ACLI request to modify the treatment of repurchase agreements in the life risk-based capital (RBC) formula to converge with treatment for securities lending programs. As detailed within the ACLI-sponsored life RBC proposal, the request is to incorporate a concept of “conforming programs” for repurchase agreements, with the collateral attributed to these programs assigned a 0.2% (.0020) factor instead of a 1.26% (0.0126) factor. </w:t>
      </w:r>
    </w:p>
    <w:p w14:paraId="6390C3A3" w14:textId="77777777" w:rsidR="0023327C" w:rsidRDefault="0023327C" w:rsidP="00913096">
      <w:pPr>
        <w:pStyle w:val="BodyTextIndent"/>
        <w:ind w:left="0" w:firstLine="0"/>
        <w:jc w:val="both"/>
        <w:rPr>
          <w:sz w:val="22"/>
          <w:szCs w:val="22"/>
        </w:rPr>
      </w:pPr>
    </w:p>
    <w:p w14:paraId="742AEA10" w14:textId="3E3DCA90" w:rsidR="00913096" w:rsidRDefault="00913096" w:rsidP="00913096">
      <w:pPr>
        <w:pStyle w:val="BodyTextIndent"/>
        <w:ind w:left="0" w:firstLine="0"/>
        <w:jc w:val="both"/>
        <w:rPr>
          <w:sz w:val="22"/>
          <w:szCs w:val="22"/>
        </w:rPr>
      </w:pPr>
      <w:r w:rsidRPr="28B02CCC">
        <w:rPr>
          <w:sz w:val="22"/>
          <w:szCs w:val="22"/>
        </w:rPr>
        <w:t>Per</w:t>
      </w:r>
      <w:r>
        <w:rPr>
          <w:sz w:val="22"/>
          <w:szCs w:val="22"/>
        </w:rPr>
        <w:t xml:space="preserve"> the Statutory Accounting Principles (E) Working Group (SAPWG) referral response dated Feb. 8, 2024, it was identified that the statutory accounting and reporting for securities lending and repurchase agreements are currently different. As a result, the SAPWG requested that the LRBCWG defer consideration of the proposal until the SAPWG has time to assess the differences and consider converging revisions (if deemed appropriate) before modifying the RBC formula. </w:t>
      </w:r>
    </w:p>
    <w:p w14:paraId="2D625B81" w14:textId="77777777" w:rsidR="00913096" w:rsidRDefault="00913096" w:rsidP="00913096">
      <w:pPr>
        <w:pStyle w:val="BodyTextIndent"/>
        <w:ind w:left="0"/>
        <w:jc w:val="both"/>
        <w:rPr>
          <w:sz w:val="22"/>
          <w:szCs w:val="22"/>
        </w:rPr>
      </w:pPr>
    </w:p>
    <w:p w14:paraId="315D28B9" w14:textId="77777777" w:rsidR="00913096" w:rsidRDefault="00913096" w:rsidP="00913096">
      <w:pPr>
        <w:pStyle w:val="BodyTextIndent"/>
        <w:ind w:left="0" w:firstLine="0"/>
        <w:jc w:val="both"/>
        <w:rPr>
          <w:sz w:val="22"/>
          <w:szCs w:val="22"/>
        </w:rPr>
      </w:pPr>
      <w:r>
        <w:rPr>
          <w:sz w:val="22"/>
          <w:szCs w:val="22"/>
        </w:rPr>
        <w:t xml:space="preserve">This agenda item identifies initial statutory differences between securities lending and repurchase agreements as well as other items that should be reviewed for potential clarification on the “conforming agreement” securities lending concept currently captured in the general interrogatories. These items are summarized as follows: </w:t>
      </w:r>
    </w:p>
    <w:p w14:paraId="5DF01846" w14:textId="77777777" w:rsidR="00913096" w:rsidRDefault="00913096" w:rsidP="00913096">
      <w:pPr>
        <w:pStyle w:val="BodyTextIndent"/>
        <w:ind w:left="0"/>
        <w:jc w:val="both"/>
        <w:rPr>
          <w:sz w:val="22"/>
          <w:szCs w:val="22"/>
        </w:rPr>
      </w:pPr>
    </w:p>
    <w:p w14:paraId="5EE011D1" w14:textId="77777777" w:rsidR="00913096" w:rsidRPr="000077E4" w:rsidRDefault="00913096" w:rsidP="00792722">
      <w:pPr>
        <w:pStyle w:val="BodyTextIndent"/>
        <w:numPr>
          <w:ilvl w:val="0"/>
          <w:numId w:val="22"/>
        </w:numPr>
        <w:jc w:val="both"/>
        <w:rPr>
          <w:sz w:val="22"/>
          <w:szCs w:val="22"/>
          <w:u w:val="single"/>
        </w:rPr>
      </w:pPr>
      <w:r w:rsidRPr="00B1179C">
        <w:rPr>
          <w:sz w:val="22"/>
          <w:szCs w:val="22"/>
          <w:u w:val="single"/>
        </w:rPr>
        <w:t>Documentation of Securities Lending Collateral:</w:t>
      </w:r>
      <w:r w:rsidRPr="000077E4">
        <w:rPr>
          <w:sz w:val="22"/>
          <w:szCs w:val="22"/>
          <w:u w:val="single"/>
        </w:rPr>
        <w:t xml:space="preserve"> </w:t>
      </w:r>
      <w:r w:rsidRPr="000077E4">
        <w:rPr>
          <w:sz w:val="22"/>
          <w:szCs w:val="22"/>
        </w:rPr>
        <w:t xml:space="preserve">Securities lending collateral is detailed in </w:t>
      </w:r>
      <w:r w:rsidRPr="004705BC">
        <w:rPr>
          <w:sz w:val="22"/>
          <w:szCs w:val="22"/>
        </w:rPr>
        <w:t>Schedule DL: Securities Lending Collateral Asset</w:t>
      </w:r>
      <w:r w:rsidRPr="000077E4">
        <w:rPr>
          <w:sz w:val="22"/>
          <w:szCs w:val="22"/>
        </w:rPr>
        <w:t xml:space="preserve"> for 1) collateral that an entity has received and reinvested</w:t>
      </w:r>
      <w:r>
        <w:rPr>
          <w:sz w:val="22"/>
          <w:szCs w:val="22"/>
        </w:rPr>
        <w:t>,</w:t>
      </w:r>
      <w:r w:rsidRPr="000077E4">
        <w:rPr>
          <w:sz w:val="22"/>
          <w:szCs w:val="22"/>
        </w:rPr>
        <w:t xml:space="preserve"> and 2) collateral received that the entity has not reinvested but for which the entity </w:t>
      </w:r>
      <w:proofErr w:type="gramStart"/>
      <w:r w:rsidRPr="000077E4">
        <w:rPr>
          <w:sz w:val="22"/>
          <w:szCs w:val="22"/>
        </w:rPr>
        <w:t>has the ability to</w:t>
      </w:r>
      <w:proofErr w:type="gramEnd"/>
      <w:r w:rsidRPr="000077E4">
        <w:rPr>
          <w:sz w:val="22"/>
          <w:szCs w:val="22"/>
        </w:rPr>
        <w:t xml:space="preserve"> sell or repledge. This schedule currently does not include repurchase agreement collateral. As detailed within the ACLI proposal, the ACLI identifies that repurchase agreements and securities lending transactions are similar forms of short-term collateralized funding for life insurers, with counterparties reflecting the key difference between the two funding structures. With these similarities, consistent reporting of the collateral may be appropriate to ensure financial regulators receive comparable information regardless of the legal form of the agreement. Furthermore, a review of year-end 2022 data identified that securities associated with securities lending transactions are declining, whereas securities associated with repurchase agreements are increasing. </w:t>
      </w:r>
    </w:p>
    <w:p w14:paraId="55185757" w14:textId="77777777" w:rsidR="00913096" w:rsidRPr="00B1179C" w:rsidRDefault="00913096" w:rsidP="00913096">
      <w:pPr>
        <w:pStyle w:val="ListParagraph"/>
        <w:spacing w:line="280" w:lineRule="exact"/>
        <w:jc w:val="both"/>
        <w:rPr>
          <w:sz w:val="22"/>
          <w:szCs w:val="22"/>
        </w:rPr>
      </w:pPr>
    </w:p>
    <w:p w14:paraId="21DB8B56" w14:textId="77777777" w:rsidR="00913096" w:rsidRDefault="00913096" w:rsidP="00792722">
      <w:pPr>
        <w:pStyle w:val="BodyTextIndent"/>
        <w:numPr>
          <w:ilvl w:val="0"/>
          <w:numId w:val="22"/>
        </w:numPr>
        <w:jc w:val="both"/>
        <w:rPr>
          <w:sz w:val="22"/>
          <w:szCs w:val="22"/>
        </w:rPr>
      </w:pPr>
      <w:r w:rsidRPr="0083518F">
        <w:rPr>
          <w:sz w:val="22"/>
          <w:szCs w:val="22"/>
          <w:u w:val="single"/>
        </w:rPr>
        <w:lastRenderedPageBreak/>
        <w:t>Blanks Reporting Revisions:</w:t>
      </w:r>
      <w:r>
        <w:rPr>
          <w:sz w:val="22"/>
          <w:szCs w:val="22"/>
        </w:rPr>
        <w:t xml:space="preserve"> Blanks reporting revisions will be required to incorporate a new general interrogatory to capture repurchase collateral from conforming programs and for that data to be pulled directly into the RBC formula. Additionally, the current guidance on what reflects a “conforming program” for securities lending is captured in the RBC instructions. To ensure consistency in reporting, consideration should occur on incorporating the guidance into the annual statement instructions. This would ensure that financial statement preparers, who may not have the RBC instructions, have the guidelines to properly assess whether a program should be classified as conforming or nonconforming. </w:t>
      </w:r>
    </w:p>
    <w:p w14:paraId="7E7D16D7" w14:textId="77777777" w:rsidR="00913096" w:rsidRDefault="00913096" w:rsidP="00913096">
      <w:pPr>
        <w:pStyle w:val="ListParagraph"/>
        <w:rPr>
          <w:sz w:val="22"/>
          <w:szCs w:val="22"/>
        </w:rPr>
      </w:pPr>
    </w:p>
    <w:p w14:paraId="56F8A0B8" w14:textId="1FE22394" w:rsidR="00E0141D" w:rsidRDefault="00913096" w:rsidP="00280AB9">
      <w:pPr>
        <w:jc w:val="both"/>
        <w:rPr>
          <w:sz w:val="22"/>
          <w:szCs w:val="22"/>
        </w:rPr>
      </w:pPr>
      <w:r w:rsidRPr="00EE15EB">
        <w:rPr>
          <w:sz w:val="22"/>
          <w:szCs w:val="22"/>
          <w:u w:val="single"/>
        </w:rPr>
        <w:t>Assessment of Conforming Provisions:</w:t>
      </w:r>
      <w:r w:rsidRPr="00EE15EB">
        <w:rPr>
          <w:sz w:val="22"/>
          <w:szCs w:val="22"/>
        </w:rPr>
        <w:t xml:space="preserve"> From a review of year-end 2022 financial statements, very few reporting entities reported any securities lending collateral as part of a nonconforming program. Although the instructions identify what is permitted as “acceptable collateral,” from a review of the collateral reported on Schedule DL, reporting entities are classifying programs as conforming even though the reported Schedule DL collateral is outside the parameters of acceptable collateral. From initial assessments, it appears that there may be interpretation differences on whether the “acceptable collateral” requirement encompasses only the collateral received from the counterparty and not what the reporting entity currently holds due to reinvestment of the original collateral. </w:t>
      </w:r>
      <w:r>
        <w:rPr>
          <w:sz w:val="22"/>
          <w:szCs w:val="22"/>
        </w:rPr>
        <w:t xml:space="preserve">From this information, </w:t>
      </w:r>
      <w:r w:rsidRPr="00EE15EB">
        <w:rPr>
          <w:sz w:val="22"/>
          <w:szCs w:val="22"/>
        </w:rPr>
        <w:t xml:space="preserve">clarification of the intent of the guidelines and what is conforming or nonconforming </w:t>
      </w:r>
      <w:r>
        <w:rPr>
          <w:sz w:val="22"/>
          <w:szCs w:val="22"/>
        </w:rPr>
        <w:t>is proposed to be considered. It is also noted that the provisions to separate conforming and nonconforming programs in the RBC formula was incorporated before the great financial crisis, and significant changes to the accounting and reporting (Schedule DL) were incorporated because of how securities lending transactions impacted certain reporting entities during the crisis. For example, prior to Schedule DL, most of the security lending collateral was off-balance sheet, and now only collateral that an entity cannot sell or repledge is off-balance sheet. From a review of the detail, reporting e</w:t>
      </w:r>
      <w:r w:rsidRPr="00414D11">
        <w:rPr>
          <w:sz w:val="22"/>
          <w:szCs w:val="22"/>
        </w:rPr>
        <w:t>ntities are combining any off-balance sheet (which is limited) with what is captured on Schedule DL for inclusion in the “conforming program” securities lending general interrogatory.</w:t>
      </w:r>
    </w:p>
    <w:p w14:paraId="2E7195BD" w14:textId="77777777" w:rsidR="00913096" w:rsidRPr="00524F39" w:rsidRDefault="00913096" w:rsidP="00280AB9">
      <w:pPr>
        <w:jc w:val="both"/>
        <w:rPr>
          <w:i/>
          <w:sz w:val="22"/>
          <w:szCs w:val="22"/>
          <w:highlight w:val="cyan"/>
          <w:lang w:eastAsia="zh-CN"/>
        </w:rPr>
      </w:pPr>
    </w:p>
    <w:p w14:paraId="4C5ECC59" w14:textId="32F7FFAE" w:rsidR="003141E9" w:rsidRDefault="003141E9" w:rsidP="00280AB9">
      <w:pPr>
        <w:jc w:val="both"/>
        <w:rPr>
          <w:i/>
          <w:sz w:val="22"/>
          <w:szCs w:val="22"/>
          <w:u w:val="single"/>
          <w:lang w:eastAsia="zh-CN"/>
        </w:rPr>
      </w:pPr>
      <w:r w:rsidRPr="00856549">
        <w:rPr>
          <w:i/>
          <w:sz w:val="22"/>
          <w:szCs w:val="22"/>
          <w:u w:val="single"/>
          <w:lang w:eastAsia="zh-CN"/>
        </w:rPr>
        <w:t>ACLI Comments</w:t>
      </w:r>
      <w:r w:rsidR="00856549">
        <w:rPr>
          <w:i/>
          <w:sz w:val="22"/>
          <w:szCs w:val="22"/>
          <w:u w:val="single"/>
          <w:lang w:eastAsia="zh-CN"/>
        </w:rPr>
        <w:t xml:space="preserve"> – April 17, 2024</w:t>
      </w:r>
      <w:r w:rsidRPr="00856549">
        <w:rPr>
          <w:i/>
          <w:sz w:val="22"/>
          <w:szCs w:val="22"/>
          <w:u w:val="single"/>
          <w:lang w:eastAsia="zh-CN"/>
        </w:rPr>
        <w:t>:</w:t>
      </w:r>
    </w:p>
    <w:p w14:paraId="0A1F3210" w14:textId="52DDEF8E" w:rsidR="00A25E52" w:rsidRDefault="00A25E52" w:rsidP="00A25E52">
      <w:pPr>
        <w:jc w:val="both"/>
        <w:rPr>
          <w:i/>
          <w:sz w:val="22"/>
          <w:szCs w:val="22"/>
          <w:lang w:eastAsia="zh-CN"/>
        </w:rPr>
      </w:pPr>
      <w:r>
        <w:rPr>
          <w:i/>
          <w:sz w:val="22"/>
          <w:szCs w:val="22"/>
          <w:lang w:eastAsia="zh-CN"/>
        </w:rPr>
        <w:t xml:space="preserve">Interim Activity </w:t>
      </w:r>
      <w:r w:rsidRPr="00856549">
        <w:rPr>
          <w:i/>
          <w:sz w:val="22"/>
          <w:szCs w:val="22"/>
          <w:lang w:eastAsia="zh-CN"/>
        </w:rPr>
        <w:t xml:space="preserve">Note: </w:t>
      </w:r>
      <w:r>
        <w:rPr>
          <w:i/>
          <w:sz w:val="22"/>
          <w:szCs w:val="22"/>
          <w:lang w:eastAsia="zh-CN"/>
        </w:rPr>
        <w:t>The ACLI comments were received April 17, 2024, in advance of the Life RBC Working Group call to consider an RBC revision to incorporate a concept of conforming repos in the RBC instructions. During the April 19, 2024, Life RBC WG call, the accounting and reporting differences between securities lending and repo agreements were noted along with the SAPWG request to assess these differences and overall guidance for potential clarification and convergence prior to RBC revisions. The Life RBC WG agreed with this action and deferred consideration of the RBC changes. The NAIC has met with industry since then and the</w:t>
      </w:r>
      <w:r w:rsidR="008A5373">
        <w:rPr>
          <w:i/>
          <w:sz w:val="22"/>
          <w:szCs w:val="22"/>
          <w:lang w:eastAsia="zh-CN"/>
        </w:rPr>
        <w:t xml:space="preserve"> ACLI is</w:t>
      </w:r>
      <w:r>
        <w:rPr>
          <w:i/>
          <w:sz w:val="22"/>
          <w:szCs w:val="22"/>
          <w:lang w:eastAsia="zh-CN"/>
        </w:rPr>
        <w:t xml:space="preserve"> working to provide additional responses to NAIC staff questions. Continued discussion in the interim is expected. The ACLI comments received April 17 are included below </w:t>
      </w:r>
      <w:r w:rsidR="00D93150">
        <w:rPr>
          <w:i/>
          <w:sz w:val="22"/>
          <w:szCs w:val="22"/>
          <w:lang w:eastAsia="zh-CN"/>
        </w:rPr>
        <w:t>to ensure proper reflection for documentation purposes.</w:t>
      </w:r>
    </w:p>
    <w:p w14:paraId="18A196B4" w14:textId="77777777" w:rsidR="00A25E52" w:rsidRDefault="00A25E52" w:rsidP="00280AB9">
      <w:pPr>
        <w:jc w:val="both"/>
        <w:rPr>
          <w:i/>
          <w:sz w:val="22"/>
          <w:szCs w:val="22"/>
          <w:u w:val="single"/>
          <w:lang w:eastAsia="zh-CN"/>
        </w:rPr>
      </w:pPr>
    </w:p>
    <w:p w14:paraId="1611DE9E" w14:textId="77777777" w:rsidR="003141E9" w:rsidRPr="006E373C" w:rsidRDefault="003141E9" w:rsidP="00280AB9">
      <w:pPr>
        <w:pStyle w:val="BodyText"/>
        <w:spacing w:line="266" w:lineRule="auto"/>
        <w:rPr>
          <w:sz w:val="22"/>
          <w:szCs w:val="22"/>
        </w:rPr>
      </w:pPr>
      <w:r w:rsidRPr="006E373C">
        <w:rPr>
          <w:spacing w:val="-2"/>
          <w:sz w:val="22"/>
          <w:szCs w:val="22"/>
        </w:rPr>
        <w:t>The</w:t>
      </w:r>
      <w:r w:rsidRPr="006E373C">
        <w:rPr>
          <w:spacing w:val="-14"/>
          <w:sz w:val="22"/>
          <w:szCs w:val="22"/>
        </w:rPr>
        <w:t xml:space="preserve"> </w:t>
      </w:r>
      <w:r w:rsidRPr="006E373C">
        <w:rPr>
          <w:spacing w:val="-2"/>
          <w:sz w:val="22"/>
          <w:szCs w:val="22"/>
        </w:rPr>
        <w:t>American</w:t>
      </w:r>
      <w:r w:rsidRPr="006E373C">
        <w:rPr>
          <w:spacing w:val="-13"/>
          <w:sz w:val="22"/>
          <w:szCs w:val="22"/>
        </w:rPr>
        <w:t xml:space="preserve"> </w:t>
      </w:r>
      <w:r w:rsidRPr="006E373C">
        <w:rPr>
          <w:spacing w:val="-2"/>
          <w:sz w:val="22"/>
          <w:szCs w:val="22"/>
        </w:rPr>
        <w:t>Council</w:t>
      </w:r>
      <w:r w:rsidRPr="006E373C">
        <w:rPr>
          <w:spacing w:val="-13"/>
          <w:sz w:val="22"/>
          <w:szCs w:val="22"/>
        </w:rPr>
        <w:t xml:space="preserve"> </w:t>
      </w:r>
      <w:r w:rsidRPr="006E373C">
        <w:rPr>
          <w:spacing w:val="-2"/>
          <w:sz w:val="22"/>
          <w:szCs w:val="22"/>
        </w:rPr>
        <w:t>of</w:t>
      </w:r>
      <w:r w:rsidRPr="006E373C">
        <w:rPr>
          <w:spacing w:val="-14"/>
          <w:sz w:val="22"/>
          <w:szCs w:val="22"/>
        </w:rPr>
        <w:t xml:space="preserve"> </w:t>
      </w:r>
      <w:r w:rsidRPr="006E373C">
        <w:rPr>
          <w:spacing w:val="-2"/>
          <w:sz w:val="22"/>
          <w:szCs w:val="22"/>
        </w:rPr>
        <w:t>Life</w:t>
      </w:r>
      <w:r w:rsidRPr="006E373C">
        <w:rPr>
          <w:spacing w:val="-13"/>
          <w:sz w:val="22"/>
          <w:szCs w:val="22"/>
        </w:rPr>
        <w:t xml:space="preserve"> </w:t>
      </w:r>
      <w:r w:rsidRPr="006E373C">
        <w:rPr>
          <w:spacing w:val="-2"/>
          <w:sz w:val="22"/>
          <w:szCs w:val="22"/>
        </w:rPr>
        <w:t>Insurers</w:t>
      </w:r>
      <w:r w:rsidRPr="006E373C">
        <w:rPr>
          <w:spacing w:val="-13"/>
          <w:sz w:val="22"/>
          <w:szCs w:val="22"/>
        </w:rPr>
        <w:t xml:space="preserve"> </w:t>
      </w:r>
      <w:r w:rsidRPr="006E373C">
        <w:rPr>
          <w:spacing w:val="-2"/>
          <w:sz w:val="22"/>
          <w:szCs w:val="22"/>
        </w:rPr>
        <w:t>(ACLI)</w:t>
      </w:r>
      <w:r w:rsidRPr="006E373C">
        <w:rPr>
          <w:spacing w:val="-13"/>
          <w:sz w:val="22"/>
          <w:szCs w:val="22"/>
        </w:rPr>
        <w:t xml:space="preserve"> </w:t>
      </w:r>
      <w:r w:rsidRPr="006E373C">
        <w:rPr>
          <w:spacing w:val="-2"/>
          <w:sz w:val="22"/>
          <w:szCs w:val="22"/>
        </w:rPr>
        <w:t>appreciates</w:t>
      </w:r>
      <w:r w:rsidRPr="006E373C">
        <w:rPr>
          <w:spacing w:val="-14"/>
          <w:sz w:val="22"/>
          <w:szCs w:val="22"/>
        </w:rPr>
        <w:t xml:space="preserve"> </w:t>
      </w:r>
      <w:r w:rsidRPr="006E373C">
        <w:rPr>
          <w:spacing w:val="-2"/>
          <w:sz w:val="22"/>
          <w:szCs w:val="22"/>
        </w:rPr>
        <w:t>the</w:t>
      </w:r>
      <w:r w:rsidRPr="006E373C">
        <w:rPr>
          <w:spacing w:val="-13"/>
          <w:sz w:val="22"/>
          <w:szCs w:val="22"/>
        </w:rPr>
        <w:t xml:space="preserve"> </w:t>
      </w:r>
      <w:r w:rsidRPr="006E373C">
        <w:rPr>
          <w:spacing w:val="-2"/>
          <w:sz w:val="22"/>
          <w:szCs w:val="22"/>
        </w:rPr>
        <w:t>opportunity</w:t>
      </w:r>
      <w:r w:rsidRPr="006E373C">
        <w:rPr>
          <w:spacing w:val="-13"/>
          <w:sz w:val="22"/>
          <w:szCs w:val="22"/>
        </w:rPr>
        <w:t xml:space="preserve"> </w:t>
      </w:r>
      <w:r w:rsidRPr="006E373C">
        <w:rPr>
          <w:spacing w:val="-2"/>
          <w:sz w:val="22"/>
          <w:szCs w:val="22"/>
        </w:rPr>
        <w:t>to</w:t>
      </w:r>
      <w:r w:rsidRPr="006E373C">
        <w:rPr>
          <w:spacing w:val="-14"/>
          <w:sz w:val="22"/>
          <w:szCs w:val="22"/>
        </w:rPr>
        <w:t xml:space="preserve"> </w:t>
      </w:r>
      <w:r w:rsidRPr="006E373C">
        <w:rPr>
          <w:spacing w:val="-2"/>
          <w:sz w:val="22"/>
          <w:szCs w:val="22"/>
        </w:rPr>
        <w:t>respond</w:t>
      </w:r>
      <w:r w:rsidRPr="006E373C">
        <w:rPr>
          <w:spacing w:val="-13"/>
          <w:sz w:val="22"/>
          <w:szCs w:val="22"/>
        </w:rPr>
        <w:t xml:space="preserve"> </w:t>
      </w:r>
      <w:r w:rsidRPr="006E373C">
        <w:rPr>
          <w:spacing w:val="-2"/>
          <w:sz w:val="22"/>
          <w:szCs w:val="22"/>
        </w:rPr>
        <w:t>to</w:t>
      </w:r>
      <w:r w:rsidRPr="006E373C">
        <w:rPr>
          <w:spacing w:val="-13"/>
          <w:sz w:val="22"/>
          <w:szCs w:val="22"/>
        </w:rPr>
        <w:t xml:space="preserve"> </w:t>
      </w:r>
      <w:r w:rsidRPr="006E373C">
        <w:rPr>
          <w:spacing w:val="-2"/>
          <w:sz w:val="22"/>
          <w:szCs w:val="22"/>
        </w:rPr>
        <w:t xml:space="preserve">SAPWG’s </w:t>
      </w:r>
      <w:r w:rsidRPr="006E373C">
        <w:rPr>
          <w:sz w:val="22"/>
          <w:szCs w:val="22"/>
        </w:rPr>
        <w:t>March</w:t>
      </w:r>
      <w:r w:rsidRPr="006E373C">
        <w:rPr>
          <w:spacing w:val="-10"/>
          <w:sz w:val="22"/>
          <w:szCs w:val="22"/>
        </w:rPr>
        <w:t xml:space="preserve"> </w:t>
      </w:r>
      <w:r w:rsidRPr="006E373C">
        <w:rPr>
          <w:sz w:val="22"/>
          <w:szCs w:val="22"/>
        </w:rPr>
        <w:t>16th</w:t>
      </w:r>
      <w:r w:rsidRPr="006E373C">
        <w:rPr>
          <w:spacing w:val="-13"/>
          <w:sz w:val="22"/>
          <w:szCs w:val="22"/>
        </w:rPr>
        <w:t xml:space="preserve"> </w:t>
      </w:r>
      <w:r w:rsidRPr="006E373C">
        <w:rPr>
          <w:sz w:val="22"/>
          <w:szCs w:val="22"/>
        </w:rPr>
        <w:t>exposure</w:t>
      </w:r>
      <w:r w:rsidRPr="006E373C">
        <w:rPr>
          <w:spacing w:val="-11"/>
          <w:sz w:val="22"/>
          <w:szCs w:val="22"/>
        </w:rPr>
        <w:t xml:space="preserve"> </w:t>
      </w:r>
      <w:r w:rsidRPr="006E373C">
        <w:rPr>
          <w:sz w:val="22"/>
          <w:szCs w:val="22"/>
        </w:rPr>
        <w:t>of</w:t>
      </w:r>
      <w:r w:rsidRPr="006E373C">
        <w:rPr>
          <w:spacing w:val="-9"/>
          <w:sz w:val="22"/>
          <w:szCs w:val="22"/>
        </w:rPr>
        <w:t xml:space="preserve"> </w:t>
      </w:r>
      <w:r w:rsidRPr="006E373C">
        <w:rPr>
          <w:sz w:val="22"/>
          <w:szCs w:val="22"/>
        </w:rPr>
        <w:t>its</w:t>
      </w:r>
      <w:r w:rsidRPr="006E373C">
        <w:rPr>
          <w:spacing w:val="-10"/>
          <w:sz w:val="22"/>
          <w:szCs w:val="22"/>
        </w:rPr>
        <w:t xml:space="preserve"> </w:t>
      </w:r>
      <w:r w:rsidRPr="006E373C">
        <w:rPr>
          <w:sz w:val="22"/>
          <w:szCs w:val="22"/>
        </w:rPr>
        <w:t>report</w:t>
      </w:r>
      <w:r w:rsidRPr="006E373C">
        <w:rPr>
          <w:spacing w:val="-10"/>
          <w:sz w:val="22"/>
          <w:szCs w:val="22"/>
        </w:rPr>
        <w:t xml:space="preserve"> </w:t>
      </w:r>
      <w:r w:rsidRPr="006E373C">
        <w:rPr>
          <w:sz w:val="22"/>
          <w:szCs w:val="22"/>
        </w:rPr>
        <w:t>on</w:t>
      </w:r>
      <w:r w:rsidRPr="006E373C">
        <w:rPr>
          <w:spacing w:val="-12"/>
          <w:sz w:val="22"/>
          <w:szCs w:val="22"/>
        </w:rPr>
        <w:t xml:space="preserve"> </w:t>
      </w:r>
      <w:r w:rsidRPr="006E373C">
        <w:rPr>
          <w:sz w:val="22"/>
          <w:szCs w:val="22"/>
        </w:rPr>
        <w:t>conforming</w:t>
      </w:r>
      <w:r w:rsidRPr="006E373C">
        <w:rPr>
          <w:spacing w:val="-10"/>
          <w:sz w:val="22"/>
          <w:szCs w:val="22"/>
        </w:rPr>
        <w:t xml:space="preserve"> </w:t>
      </w:r>
      <w:r w:rsidRPr="006E373C">
        <w:rPr>
          <w:sz w:val="22"/>
          <w:szCs w:val="22"/>
        </w:rPr>
        <w:t>repurchase</w:t>
      </w:r>
      <w:r w:rsidRPr="006E373C">
        <w:rPr>
          <w:spacing w:val="-11"/>
          <w:sz w:val="22"/>
          <w:szCs w:val="22"/>
        </w:rPr>
        <w:t xml:space="preserve"> </w:t>
      </w:r>
      <w:r w:rsidRPr="006E373C">
        <w:rPr>
          <w:sz w:val="22"/>
          <w:szCs w:val="22"/>
        </w:rPr>
        <w:t>agreements</w:t>
      </w:r>
      <w:r w:rsidRPr="006E373C">
        <w:rPr>
          <w:spacing w:val="-10"/>
          <w:sz w:val="22"/>
          <w:szCs w:val="22"/>
        </w:rPr>
        <w:t xml:space="preserve"> </w:t>
      </w:r>
      <w:r w:rsidRPr="006E373C">
        <w:rPr>
          <w:sz w:val="22"/>
          <w:szCs w:val="22"/>
        </w:rPr>
        <w:t>(repo).</w:t>
      </w:r>
      <w:r w:rsidRPr="006E373C">
        <w:rPr>
          <w:spacing w:val="-9"/>
          <w:sz w:val="22"/>
          <w:szCs w:val="22"/>
        </w:rPr>
        <w:t xml:space="preserve"> </w:t>
      </w:r>
      <w:r w:rsidRPr="006E373C">
        <w:rPr>
          <w:sz w:val="22"/>
          <w:szCs w:val="22"/>
        </w:rPr>
        <w:t>The</w:t>
      </w:r>
      <w:r w:rsidRPr="006E373C">
        <w:rPr>
          <w:spacing w:val="-11"/>
          <w:sz w:val="22"/>
          <w:szCs w:val="22"/>
        </w:rPr>
        <w:t xml:space="preserve"> </w:t>
      </w:r>
      <w:r w:rsidRPr="006E373C">
        <w:rPr>
          <w:sz w:val="22"/>
          <w:szCs w:val="22"/>
        </w:rPr>
        <w:t>exposure requests that industry address three issues:</w:t>
      </w:r>
    </w:p>
    <w:p w14:paraId="4696006E" w14:textId="77777777" w:rsidR="003141E9" w:rsidRPr="006E373C" w:rsidRDefault="003141E9" w:rsidP="00280AB9">
      <w:pPr>
        <w:pStyle w:val="BodyText"/>
        <w:spacing w:before="1"/>
        <w:rPr>
          <w:sz w:val="22"/>
          <w:szCs w:val="22"/>
        </w:rPr>
      </w:pPr>
    </w:p>
    <w:p w14:paraId="039B5C2C" w14:textId="77777777" w:rsidR="003141E9" w:rsidRPr="006E373C" w:rsidRDefault="003141E9" w:rsidP="00923479">
      <w:pPr>
        <w:pStyle w:val="ListParagraph"/>
        <w:widowControl w:val="0"/>
        <w:numPr>
          <w:ilvl w:val="0"/>
          <w:numId w:val="26"/>
        </w:numPr>
        <w:tabs>
          <w:tab w:val="left" w:pos="450"/>
        </w:tabs>
        <w:autoSpaceDE w:val="0"/>
        <w:autoSpaceDN w:val="0"/>
        <w:spacing w:after="120" w:line="269" w:lineRule="auto"/>
        <w:ind w:right="193" w:hanging="820"/>
        <w:contextualSpacing w:val="0"/>
        <w:jc w:val="both"/>
        <w:rPr>
          <w:sz w:val="22"/>
          <w:szCs w:val="22"/>
        </w:rPr>
      </w:pPr>
      <w:r w:rsidRPr="006E373C">
        <w:rPr>
          <w:spacing w:val="-2"/>
          <w:sz w:val="22"/>
          <w:szCs w:val="22"/>
        </w:rPr>
        <w:t>Inconsistent</w:t>
      </w:r>
      <w:r w:rsidRPr="006E373C">
        <w:rPr>
          <w:spacing w:val="-14"/>
          <w:sz w:val="22"/>
          <w:szCs w:val="22"/>
        </w:rPr>
        <w:t xml:space="preserve"> </w:t>
      </w:r>
      <w:r w:rsidRPr="006E373C">
        <w:rPr>
          <w:spacing w:val="-2"/>
          <w:sz w:val="22"/>
          <w:szCs w:val="22"/>
        </w:rPr>
        <w:t>reporting</w:t>
      </w:r>
      <w:r w:rsidRPr="006E373C">
        <w:rPr>
          <w:spacing w:val="-13"/>
          <w:sz w:val="22"/>
          <w:szCs w:val="22"/>
        </w:rPr>
        <w:t xml:space="preserve"> </w:t>
      </w:r>
      <w:r w:rsidRPr="006E373C">
        <w:rPr>
          <w:spacing w:val="-2"/>
          <w:sz w:val="22"/>
          <w:szCs w:val="22"/>
        </w:rPr>
        <w:t>of</w:t>
      </w:r>
      <w:r w:rsidRPr="006E373C">
        <w:rPr>
          <w:spacing w:val="-13"/>
          <w:sz w:val="22"/>
          <w:szCs w:val="22"/>
        </w:rPr>
        <w:t xml:space="preserve"> </w:t>
      </w:r>
      <w:r w:rsidRPr="006E373C">
        <w:rPr>
          <w:spacing w:val="-2"/>
          <w:sz w:val="22"/>
          <w:szCs w:val="22"/>
        </w:rPr>
        <w:t>reinvested</w:t>
      </w:r>
      <w:r w:rsidRPr="006E373C">
        <w:rPr>
          <w:spacing w:val="-14"/>
          <w:sz w:val="22"/>
          <w:szCs w:val="22"/>
        </w:rPr>
        <w:t xml:space="preserve"> </w:t>
      </w:r>
      <w:r w:rsidRPr="006E373C">
        <w:rPr>
          <w:spacing w:val="-2"/>
          <w:sz w:val="22"/>
          <w:szCs w:val="22"/>
        </w:rPr>
        <w:t>asset</w:t>
      </w:r>
      <w:r w:rsidRPr="006E373C">
        <w:rPr>
          <w:spacing w:val="-13"/>
          <w:sz w:val="22"/>
          <w:szCs w:val="22"/>
        </w:rPr>
        <w:t xml:space="preserve"> </w:t>
      </w:r>
      <w:r w:rsidRPr="006E373C">
        <w:rPr>
          <w:spacing w:val="-2"/>
          <w:sz w:val="22"/>
          <w:szCs w:val="22"/>
        </w:rPr>
        <w:t>detail</w:t>
      </w:r>
      <w:r w:rsidRPr="006E373C">
        <w:rPr>
          <w:spacing w:val="-13"/>
          <w:sz w:val="22"/>
          <w:szCs w:val="22"/>
        </w:rPr>
        <w:t xml:space="preserve"> </w:t>
      </w:r>
      <w:r w:rsidRPr="006E373C">
        <w:rPr>
          <w:spacing w:val="-2"/>
          <w:sz w:val="22"/>
          <w:szCs w:val="22"/>
        </w:rPr>
        <w:t>between</w:t>
      </w:r>
      <w:r w:rsidRPr="006E373C">
        <w:rPr>
          <w:spacing w:val="-13"/>
          <w:sz w:val="22"/>
          <w:szCs w:val="22"/>
        </w:rPr>
        <w:t xml:space="preserve"> </w:t>
      </w:r>
      <w:r w:rsidRPr="006E373C">
        <w:rPr>
          <w:spacing w:val="-2"/>
          <w:sz w:val="22"/>
          <w:szCs w:val="22"/>
        </w:rPr>
        <w:t>conforming</w:t>
      </w:r>
      <w:r w:rsidRPr="006E373C">
        <w:rPr>
          <w:spacing w:val="-14"/>
          <w:sz w:val="22"/>
          <w:szCs w:val="22"/>
        </w:rPr>
        <w:t xml:space="preserve"> </w:t>
      </w:r>
      <w:r w:rsidRPr="006E373C">
        <w:rPr>
          <w:spacing w:val="-2"/>
          <w:sz w:val="22"/>
          <w:szCs w:val="22"/>
        </w:rPr>
        <w:t>securities</w:t>
      </w:r>
      <w:r w:rsidRPr="006E373C">
        <w:rPr>
          <w:spacing w:val="-13"/>
          <w:sz w:val="22"/>
          <w:szCs w:val="22"/>
        </w:rPr>
        <w:t xml:space="preserve"> </w:t>
      </w:r>
      <w:r w:rsidRPr="006E373C">
        <w:rPr>
          <w:spacing w:val="-2"/>
          <w:sz w:val="22"/>
          <w:szCs w:val="22"/>
        </w:rPr>
        <w:t>lending</w:t>
      </w:r>
      <w:r w:rsidRPr="006E373C">
        <w:rPr>
          <w:spacing w:val="-13"/>
          <w:sz w:val="22"/>
          <w:szCs w:val="22"/>
        </w:rPr>
        <w:t xml:space="preserve"> </w:t>
      </w:r>
      <w:r w:rsidRPr="006E373C">
        <w:rPr>
          <w:spacing w:val="-2"/>
          <w:sz w:val="22"/>
          <w:szCs w:val="22"/>
        </w:rPr>
        <w:t xml:space="preserve">and </w:t>
      </w:r>
      <w:r w:rsidRPr="006E373C">
        <w:rPr>
          <w:sz w:val="22"/>
          <w:szCs w:val="22"/>
        </w:rPr>
        <w:t>conforming repo</w:t>
      </w:r>
    </w:p>
    <w:p w14:paraId="7B776C89" w14:textId="77777777" w:rsidR="003141E9" w:rsidRPr="006E373C" w:rsidRDefault="003141E9" w:rsidP="00923479">
      <w:pPr>
        <w:pStyle w:val="ListParagraph"/>
        <w:widowControl w:val="0"/>
        <w:numPr>
          <w:ilvl w:val="0"/>
          <w:numId w:val="26"/>
        </w:numPr>
        <w:tabs>
          <w:tab w:val="left" w:pos="450"/>
        </w:tabs>
        <w:autoSpaceDE w:val="0"/>
        <w:autoSpaceDN w:val="0"/>
        <w:spacing w:before="1" w:after="120" w:line="269" w:lineRule="auto"/>
        <w:ind w:left="450" w:right="425" w:hanging="450"/>
        <w:contextualSpacing w:val="0"/>
        <w:jc w:val="both"/>
        <w:rPr>
          <w:sz w:val="22"/>
          <w:szCs w:val="22"/>
        </w:rPr>
      </w:pPr>
      <w:r w:rsidRPr="006E373C">
        <w:rPr>
          <w:sz w:val="22"/>
          <w:szCs w:val="22"/>
        </w:rPr>
        <w:t>While</w:t>
      </w:r>
      <w:r w:rsidRPr="006E373C">
        <w:rPr>
          <w:spacing w:val="-7"/>
          <w:sz w:val="22"/>
          <w:szCs w:val="22"/>
        </w:rPr>
        <w:t xml:space="preserve"> </w:t>
      </w:r>
      <w:r w:rsidRPr="006E373C">
        <w:rPr>
          <w:sz w:val="22"/>
          <w:szCs w:val="22"/>
        </w:rPr>
        <w:t>the</w:t>
      </w:r>
      <w:r w:rsidRPr="006E373C">
        <w:rPr>
          <w:spacing w:val="-7"/>
          <w:sz w:val="22"/>
          <w:szCs w:val="22"/>
        </w:rPr>
        <w:t xml:space="preserve"> </w:t>
      </w:r>
      <w:r w:rsidRPr="006E373C">
        <w:rPr>
          <w:sz w:val="22"/>
          <w:szCs w:val="22"/>
        </w:rPr>
        <w:t>RBC</w:t>
      </w:r>
      <w:r w:rsidRPr="006E373C">
        <w:rPr>
          <w:spacing w:val="-9"/>
          <w:sz w:val="22"/>
          <w:szCs w:val="22"/>
        </w:rPr>
        <w:t xml:space="preserve"> </w:t>
      </w:r>
      <w:r w:rsidRPr="006E373C">
        <w:rPr>
          <w:sz w:val="22"/>
          <w:szCs w:val="22"/>
        </w:rPr>
        <w:t>Instructions</w:t>
      </w:r>
      <w:r w:rsidRPr="006E373C">
        <w:rPr>
          <w:spacing w:val="-8"/>
          <w:sz w:val="22"/>
          <w:szCs w:val="22"/>
        </w:rPr>
        <w:t xml:space="preserve"> </w:t>
      </w:r>
      <w:r w:rsidRPr="006E373C">
        <w:rPr>
          <w:sz w:val="22"/>
          <w:szCs w:val="22"/>
        </w:rPr>
        <w:t>provide</w:t>
      </w:r>
      <w:r w:rsidRPr="006E373C">
        <w:rPr>
          <w:spacing w:val="-9"/>
          <w:sz w:val="22"/>
          <w:szCs w:val="22"/>
        </w:rPr>
        <w:t xml:space="preserve"> </w:t>
      </w:r>
      <w:r w:rsidRPr="006E373C">
        <w:rPr>
          <w:sz w:val="22"/>
          <w:szCs w:val="22"/>
        </w:rPr>
        <w:t>guidance</w:t>
      </w:r>
      <w:r w:rsidRPr="006E373C">
        <w:rPr>
          <w:spacing w:val="-9"/>
          <w:sz w:val="22"/>
          <w:szCs w:val="22"/>
        </w:rPr>
        <w:t xml:space="preserve"> </w:t>
      </w:r>
      <w:r w:rsidRPr="006E373C">
        <w:rPr>
          <w:sz w:val="22"/>
          <w:szCs w:val="22"/>
        </w:rPr>
        <w:t>on</w:t>
      </w:r>
      <w:r w:rsidRPr="006E373C">
        <w:rPr>
          <w:spacing w:val="-9"/>
          <w:sz w:val="22"/>
          <w:szCs w:val="22"/>
        </w:rPr>
        <w:t xml:space="preserve"> </w:t>
      </w:r>
      <w:r w:rsidRPr="006E373C">
        <w:rPr>
          <w:sz w:val="22"/>
          <w:szCs w:val="22"/>
        </w:rPr>
        <w:t>the</w:t>
      </w:r>
      <w:r w:rsidRPr="006E373C">
        <w:rPr>
          <w:spacing w:val="-7"/>
          <w:sz w:val="22"/>
          <w:szCs w:val="22"/>
        </w:rPr>
        <w:t xml:space="preserve"> </w:t>
      </w:r>
      <w:r w:rsidRPr="006E373C">
        <w:rPr>
          <w:sz w:val="22"/>
          <w:szCs w:val="22"/>
        </w:rPr>
        <w:t>criteria</w:t>
      </w:r>
      <w:r w:rsidRPr="006E373C">
        <w:rPr>
          <w:spacing w:val="-9"/>
          <w:sz w:val="22"/>
          <w:szCs w:val="22"/>
        </w:rPr>
        <w:t xml:space="preserve"> </w:t>
      </w:r>
      <w:r w:rsidRPr="006E373C">
        <w:rPr>
          <w:sz w:val="22"/>
          <w:szCs w:val="22"/>
        </w:rPr>
        <w:t>to</w:t>
      </w:r>
      <w:r w:rsidRPr="006E373C">
        <w:rPr>
          <w:spacing w:val="-10"/>
          <w:sz w:val="22"/>
          <w:szCs w:val="22"/>
        </w:rPr>
        <w:t xml:space="preserve"> </w:t>
      </w:r>
      <w:r w:rsidRPr="006E373C">
        <w:rPr>
          <w:sz w:val="22"/>
          <w:szCs w:val="22"/>
        </w:rPr>
        <w:t>establish</w:t>
      </w:r>
      <w:r w:rsidRPr="006E373C">
        <w:rPr>
          <w:spacing w:val="-11"/>
          <w:sz w:val="22"/>
          <w:szCs w:val="22"/>
        </w:rPr>
        <w:t xml:space="preserve"> </w:t>
      </w:r>
      <w:r w:rsidRPr="006E373C">
        <w:rPr>
          <w:sz w:val="22"/>
          <w:szCs w:val="22"/>
        </w:rPr>
        <w:t xml:space="preserve">conforming </w:t>
      </w:r>
      <w:r w:rsidRPr="006E373C">
        <w:rPr>
          <w:spacing w:val="-2"/>
          <w:sz w:val="22"/>
          <w:szCs w:val="22"/>
        </w:rPr>
        <w:t>securities</w:t>
      </w:r>
      <w:r w:rsidRPr="006E373C">
        <w:rPr>
          <w:spacing w:val="-14"/>
          <w:sz w:val="22"/>
          <w:szCs w:val="22"/>
        </w:rPr>
        <w:t xml:space="preserve"> </w:t>
      </w:r>
      <w:r w:rsidRPr="006E373C">
        <w:rPr>
          <w:spacing w:val="-2"/>
          <w:sz w:val="22"/>
          <w:szCs w:val="22"/>
        </w:rPr>
        <w:t>lending</w:t>
      </w:r>
      <w:r w:rsidRPr="006E373C">
        <w:rPr>
          <w:spacing w:val="-13"/>
          <w:sz w:val="22"/>
          <w:szCs w:val="22"/>
        </w:rPr>
        <w:t xml:space="preserve"> </w:t>
      </w:r>
      <w:r w:rsidRPr="006E373C">
        <w:rPr>
          <w:spacing w:val="-2"/>
          <w:sz w:val="22"/>
          <w:szCs w:val="22"/>
        </w:rPr>
        <w:t>and</w:t>
      </w:r>
      <w:r w:rsidRPr="006E373C">
        <w:rPr>
          <w:spacing w:val="-13"/>
          <w:sz w:val="22"/>
          <w:szCs w:val="22"/>
        </w:rPr>
        <w:t xml:space="preserve"> </w:t>
      </w:r>
      <w:r w:rsidRPr="006E373C">
        <w:rPr>
          <w:spacing w:val="-2"/>
          <w:sz w:val="22"/>
          <w:szCs w:val="22"/>
        </w:rPr>
        <w:t>repo</w:t>
      </w:r>
      <w:r w:rsidRPr="006E373C">
        <w:rPr>
          <w:spacing w:val="-14"/>
          <w:sz w:val="22"/>
          <w:szCs w:val="22"/>
        </w:rPr>
        <w:t xml:space="preserve"> </w:t>
      </w:r>
      <w:r w:rsidRPr="006E373C">
        <w:rPr>
          <w:spacing w:val="-2"/>
          <w:sz w:val="22"/>
          <w:szCs w:val="22"/>
        </w:rPr>
        <w:t>programs,</w:t>
      </w:r>
      <w:r w:rsidRPr="006E373C">
        <w:rPr>
          <w:spacing w:val="-11"/>
          <w:sz w:val="22"/>
          <w:szCs w:val="22"/>
        </w:rPr>
        <w:t xml:space="preserve"> </w:t>
      </w:r>
      <w:r w:rsidRPr="006E373C">
        <w:rPr>
          <w:spacing w:val="-2"/>
          <w:sz w:val="22"/>
          <w:szCs w:val="22"/>
        </w:rPr>
        <w:t>similar</w:t>
      </w:r>
      <w:r w:rsidRPr="006E373C">
        <w:rPr>
          <w:spacing w:val="-13"/>
          <w:sz w:val="22"/>
          <w:szCs w:val="22"/>
        </w:rPr>
        <w:t xml:space="preserve"> </w:t>
      </w:r>
      <w:r w:rsidRPr="006E373C">
        <w:rPr>
          <w:spacing w:val="-2"/>
          <w:sz w:val="22"/>
          <w:szCs w:val="22"/>
        </w:rPr>
        <w:t>guidance</w:t>
      </w:r>
      <w:r w:rsidRPr="006E373C">
        <w:rPr>
          <w:spacing w:val="-11"/>
          <w:sz w:val="22"/>
          <w:szCs w:val="22"/>
        </w:rPr>
        <w:t xml:space="preserve"> </w:t>
      </w:r>
      <w:r w:rsidRPr="006E373C">
        <w:rPr>
          <w:spacing w:val="-2"/>
          <w:sz w:val="22"/>
          <w:szCs w:val="22"/>
        </w:rPr>
        <w:t>should</w:t>
      </w:r>
      <w:r w:rsidRPr="006E373C">
        <w:rPr>
          <w:spacing w:val="-14"/>
          <w:sz w:val="22"/>
          <w:szCs w:val="22"/>
        </w:rPr>
        <w:t xml:space="preserve"> </w:t>
      </w:r>
      <w:r w:rsidRPr="006E373C">
        <w:rPr>
          <w:spacing w:val="-2"/>
          <w:sz w:val="22"/>
          <w:szCs w:val="22"/>
        </w:rPr>
        <w:t>be</w:t>
      </w:r>
      <w:r w:rsidRPr="006E373C">
        <w:rPr>
          <w:spacing w:val="-13"/>
          <w:sz w:val="22"/>
          <w:szCs w:val="22"/>
        </w:rPr>
        <w:t xml:space="preserve"> </w:t>
      </w:r>
      <w:r w:rsidRPr="006E373C">
        <w:rPr>
          <w:spacing w:val="-2"/>
          <w:sz w:val="22"/>
          <w:szCs w:val="22"/>
        </w:rPr>
        <w:t>provided</w:t>
      </w:r>
      <w:r w:rsidRPr="006E373C">
        <w:rPr>
          <w:spacing w:val="-13"/>
          <w:sz w:val="22"/>
          <w:szCs w:val="22"/>
        </w:rPr>
        <w:t xml:space="preserve"> </w:t>
      </w:r>
      <w:r w:rsidRPr="006E373C">
        <w:rPr>
          <w:spacing w:val="-2"/>
          <w:sz w:val="22"/>
          <w:szCs w:val="22"/>
        </w:rPr>
        <w:t>in</w:t>
      </w:r>
      <w:r w:rsidRPr="006E373C">
        <w:rPr>
          <w:spacing w:val="-14"/>
          <w:sz w:val="22"/>
          <w:szCs w:val="22"/>
        </w:rPr>
        <w:t xml:space="preserve"> </w:t>
      </w:r>
      <w:r w:rsidRPr="006E373C">
        <w:rPr>
          <w:spacing w:val="-2"/>
          <w:sz w:val="22"/>
          <w:szCs w:val="22"/>
        </w:rPr>
        <w:t>the</w:t>
      </w:r>
      <w:r w:rsidRPr="006E373C">
        <w:rPr>
          <w:spacing w:val="-11"/>
          <w:sz w:val="22"/>
          <w:szCs w:val="22"/>
        </w:rPr>
        <w:t xml:space="preserve"> </w:t>
      </w:r>
      <w:r w:rsidRPr="006E373C">
        <w:rPr>
          <w:spacing w:val="-2"/>
          <w:sz w:val="22"/>
          <w:szCs w:val="22"/>
        </w:rPr>
        <w:t>Annual Instructions</w:t>
      </w:r>
    </w:p>
    <w:p w14:paraId="1D38183F" w14:textId="77777777" w:rsidR="003141E9" w:rsidRPr="006E373C" w:rsidRDefault="003141E9" w:rsidP="00792722">
      <w:pPr>
        <w:pStyle w:val="ListParagraph"/>
        <w:widowControl w:val="0"/>
        <w:numPr>
          <w:ilvl w:val="0"/>
          <w:numId w:val="26"/>
        </w:numPr>
        <w:tabs>
          <w:tab w:val="left" w:pos="450"/>
        </w:tabs>
        <w:autoSpaceDE w:val="0"/>
        <w:autoSpaceDN w:val="0"/>
        <w:ind w:left="818" w:hanging="820"/>
        <w:contextualSpacing w:val="0"/>
        <w:jc w:val="both"/>
        <w:rPr>
          <w:sz w:val="22"/>
          <w:szCs w:val="22"/>
        </w:rPr>
      </w:pPr>
      <w:r w:rsidRPr="006E373C">
        <w:rPr>
          <w:spacing w:val="-4"/>
          <w:sz w:val="22"/>
          <w:szCs w:val="22"/>
        </w:rPr>
        <w:t>Regulators</w:t>
      </w:r>
      <w:r w:rsidRPr="006E373C">
        <w:rPr>
          <w:sz w:val="22"/>
          <w:szCs w:val="22"/>
        </w:rPr>
        <w:t xml:space="preserve"> </w:t>
      </w:r>
      <w:r w:rsidRPr="006E373C">
        <w:rPr>
          <w:spacing w:val="-4"/>
          <w:sz w:val="22"/>
          <w:szCs w:val="22"/>
        </w:rPr>
        <w:t>are</w:t>
      </w:r>
      <w:r w:rsidRPr="006E373C">
        <w:rPr>
          <w:spacing w:val="1"/>
          <w:sz w:val="22"/>
          <w:szCs w:val="22"/>
        </w:rPr>
        <w:t xml:space="preserve"> </w:t>
      </w:r>
      <w:r w:rsidRPr="006E373C">
        <w:rPr>
          <w:spacing w:val="-4"/>
          <w:sz w:val="22"/>
          <w:szCs w:val="22"/>
        </w:rPr>
        <w:t>unsure</w:t>
      </w:r>
      <w:r w:rsidRPr="006E373C">
        <w:rPr>
          <w:spacing w:val="-1"/>
          <w:sz w:val="22"/>
          <w:szCs w:val="22"/>
        </w:rPr>
        <w:t xml:space="preserve"> </w:t>
      </w:r>
      <w:r w:rsidRPr="006E373C">
        <w:rPr>
          <w:spacing w:val="-4"/>
          <w:sz w:val="22"/>
          <w:szCs w:val="22"/>
        </w:rPr>
        <w:t>about</w:t>
      </w:r>
      <w:r w:rsidRPr="006E373C">
        <w:rPr>
          <w:sz w:val="22"/>
          <w:szCs w:val="22"/>
        </w:rPr>
        <w:t xml:space="preserve"> </w:t>
      </w:r>
      <w:r w:rsidRPr="006E373C">
        <w:rPr>
          <w:spacing w:val="-4"/>
          <w:sz w:val="22"/>
          <w:szCs w:val="22"/>
        </w:rPr>
        <w:t>whether</w:t>
      </w:r>
      <w:r w:rsidRPr="006E373C">
        <w:rPr>
          <w:spacing w:val="1"/>
          <w:sz w:val="22"/>
          <w:szCs w:val="22"/>
        </w:rPr>
        <w:t xml:space="preserve"> </w:t>
      </w:r>
      <w:r w:rsidRPr="006E373C">
        <w:rPr>
          <w:spacing w:val="-4"/>
          <w:sz w:val="22"/>
          <w:szCs w:val="22"/>
        </w:rPr>
        <w:t>the</w:t>
      </w:r>
      <w:r w:rsidRPr="006E373C">
        <w:rPr>
          <w:spacing w:val="-1"/>
          <w:sz w:val="22"/>
          <w:szCs w:val="22"/>
        </w:rPr>
        <w:t xml:space="preserve"> </w:t>
      </w:r>
      <w:r w:rsidRPr="006E373C">
        <w:rPr>
          <w:spacing w:val="-4"/>
          <w:sz w:val="22"/>
          <w:szCs w:val="22"/>
        </w:rPr>
        <w:t>limitations</w:t>
      </w:r>
      <w:r w:rsidRPr="006E373C">
        <w:rPr>
          <w:sz w:val="22"/>
          <w:szCs w:val="22"/>
        </w:rPr>
        <w:t xml:space="preserve"> </w:t>
      </w:r>
      <w:r w:rsidRPr="006E373C">
        <w:rPr>
          <w:spacing w:val="-4"/>
          <w:sz w:val="22"/>
          <w:szCs w:val="22"/>
        </w:rPr>
        <w:t>on</w:t>
      </w:r>
      <w:r w:rsidRPr="006E373C">
        <w:rPr>
          <w:sz w:val="22"/>
          <w:szCs w:val="22"/>
        </w:rPr>
        <w:t xml:space="preserve"> </w:t>
      </w:r>
      <w:r w:rsidRPr="006E373C">
        <w:rPr>
          <w:spacing w:val="-4"/>
          <w:sz w:val="22"/>
          <w:szCs w:val="22"/>
        </w:rPr>
        <w:t>“acceptable</w:t>
      </w:r>
      <w:r w:rsidRPr="006E373C">
        <w:rPr>
          <w:spacing w:val="-1"/>
          <w:sz w:val="22"/>
          <w:szCs w:val="22"/>
        </w:rPr>
        <w:t xml:space="preserve"> </w:t>
      </w:r>
      <w:r w:rsidRPr="006E373C">
        <w:rPr>
          <w:spacing w:val="-4"/>
          <w:sz w:val="22"/>
          <w:szCs w:val="22"/>
        </w:rPr>
        <w:t>collateral”</w:t>
      </w:r>
      <w:r w:rsidRPr="006E373C">
        <w:rPr>
          <w:sz w:val="22"/>
          <w:szCs w:val="22"/>
        </w:rPr>
        <w:t xml:space="preserve"> </w:t>
      </w:r>
      <w:r w:rsidRPr="006E373C">
        <w:rPr>
          <w:spacing w:val="-4"/>
          <w:sz w:val="22"/>
          <w:szCs w:val="22"/>
        </w:rPr>
        <w:t>apply</w:t>
      </w:r>
      <w:r w:rsidRPr="006E373C">
        <w:rPr>
          <w:spacing w:val="1"/>
          <w:sz w:val="22"/>
          <w:szCs w:val="22"/>
        </w:rPr>
        <w:t xml:space="preserve"> </w:t>
      </w:r>
      <w:r w:rsidRPr="006E373C">
        <w:rPr>
          <w:spacing w:val="-5"/>
          <w:sz w:val="22"/>
          <w:szCs w:val="22"/>
        </w:rPr>
        <w:t>to:</w:t>
      </w:r>
    </w:p>
    <w:p w14:paraId="0C06DA7E" w14:textId="77777777" w:rsidR="003141E9" w:rsidRPr="006E373C" w:rsidRDefault="003141E9" w:rsidP="00792722">
      <w:pPr>
        <w:pStyle w:val="ListParagraph"/>
        <w:widowControl w:val="0"/>
        <w:numPr>
          <w:ilvl w:val="1"/>
          <w:numId w:val="26"/>
        </w:numPr>
        <w:tabs>
          <w:tab w:val="left" w:pos="450"/>
          <w:tab w:val="left" w:pos="1260"/>
        </w:tabs>
        <w:autoSpaceDE w:val="0"/>
        <w:autoSpaceDN w:val="0"/>
        <w:spacing w:before="30"/>
        <w:ind w:left="1539" w:hanging="820"/>
        <w:contextualSpacing w:val="0"/>
        <w:jc w:val="both"/>
        <w:rPr>
          <w:sz w:val="22"/>
          <w:szCs w:val="22"/>
        </w:rPr>
      </w:pPr>
      <w:r w:rsidRPr="006E373C">
        <w:rPr>
          <w:spacing w:val="-2"/>
          <w:sz w:val="22"/>
          <w:szCs w:val="22"/>
        </w:rPr>
        <w:t>Securities</w:t>
      </w:r>
      <w:r w:rsidRPr="006E373C">
        <w:rPr>
          <w:spacing w:val="-13"/>
          <w:sz w:val="22"/>
          <w:szCs w:val="22"/>
        </w:rPr>
        <w:t xml:space="preserve"> </w:t>
      </w:r>
      <w:r w:rsidRPr="006E373C">
        <w:rPr>
          <w:spacing w:val="-2"/>
          <w:sz w:val="22"/>
          <w:szCs w:val="22"/>
        </w:rPr>
        <w:t>being</w:t>
      </w:r>
      <w:r w:rsidRPr="006E373C">
        <w:rPr>
          <w:spacing w:val="-10"/>
          <w:sz w:val="22"/>
          <w:szCs w:val="22"/>
        </w:rPr>
        <w:t xml:space="preserve"> </w:t>
      </w:r>
      <w:r w:rsidRPr="006E373C">
        <w:rPr>
          <w:spacing w:val="-2"/>
          <w:sz w:val="22"/>
          <w:szCs w:val="22"/>
        </w:rPr>
        <w:t>lent</w:t>
      </w:r>
      <w:r w:rsidRPr="006E373C">
        <w:rPr>
          <w:spacing w:val="-13"/>
          <w:sz w:val="22"/>
          <w:szCs w:val="22"/>
        </w:rPr>
        <w:t xml:space="preserve"> </w:t>
      </w:r>
      <w:r w:rsidRPr="006E373C">
        <w:rPr>
          <w:spacing w:val="-2"/>
          <w:sz w:val="22"/>
          <w:szCs w:val="22"/>
        </w:rPr>
        <w:t>by</w:t>
      </w:r>
      <w:r w:rsidRPr="006E373C">
        <w:rPr>
          <w:spacing w:val="-10"/>
          <w:sz w:val="22"/>
          <w:szCs w:val="22"/>
        </w:rPr>
        <w:t xml:space="preserve"> </w:t>
      </w:r>
      <w:r w:rsidRPr="006E373C">
        <w:rPr>
          <w:spacing w:val="-2"/>
          <w:sz w:val="22"/>
          <w:szCs w:val="22"/>
        </w:rPr>
        <w:t>the</w:t>
      </w:r>
      <w:r w:rsidRPr="006E373C">
        <w:rPr>
          <w:spacing w:val="-10"/>
          <w:sz w:val="22"/>
          <w:szCs w:val="22"/>
        </w:rPr>
        <w:t xml:space="preserve"> </w:t>
      </w:r>
      <w:r w:rsidRPr="006E373C">
        <w:rPr>
          <w:spacing w:val="-2"/>
          <w:sz w:val="22"/>
          <w:szCs w:val="22"/>
        </w:rPr>
        <w:t>insurer</w:t>
      </w:r>
    </w:p>
    <w:p w14:paraId="7DF8D0B0" w14:textId="77777777" w:rsidR="003141E9" w:rsidRPr="006E373C" w:rsidRDefault="003141E9" w:rsidP="00792722">
      <w:pPr>
        <w:pStyle w:val="ListParagraph"/>
        <w:widowControl w:val="0"/>
        <w:numPr>
          <w:ilvl w:val="1"/>
          <w:numId w:val="26"/>
        </w:numPr>
        <w:tabs>
          <w:tab w:val="left" w:pos="450"/>
          <w:tab w:val="left" w:pos="1260"/>
        </w:tabs>
        <w:autoSpaceDE w:val="0"/>
        <w:autoSpaceDN w:val="0"/>
        <w:spacing w:before="33"/>
        <w:ind w:left="1539" w:hanging="820"/>
        <w:contextualSpacing w:val="0"/>
        <w:jc w:val="both"/>
        <w:rPr>
          <w:sz w:val="22"/>
          <w:szCs w:val="22"/>
        </w:rPr>
      </w:pPr>
      <w:r w:rsidRPr="006E373C">
        <w:rPr>
          <w:spacing w:val="-4"/>
          <w:sz w:val="22"/>
          <w:szCs w:val="22"/>
        </w:rPr>
        <w:t>Cash</w:t>
      </w:r>
      <w:r w:rsidRPr="006E373C">
        <w:rPr>
          <w:spacing w:val="-5"/>
          <w:sz w:val="22"/>
          <w:szCs w:val="22"/>
        </w:rPr>
        <w:t xml:space="preserve"> </w:t>
      </w:r>
      <w:r w:rsidRPr="006E373C">
        <w:rPr>
          <w:spacing w:val="-4"/>
          <w:sz w:val="22"/>
          <w:szCs w:val="22"/>
        </w:rPr>
        <w:t>or</w:t>
      </w:r>
      <w:r w:rsidRPr="006E373C">
        <w:rPr>
          <w:spacing w:val="-5"/>
          <w:sz w:val="22"/>
          <w:szCs w:val="22"/>
        </w:rPr>
        <w:t xml:space="preserve"> </w:t>
      </w:r>
      <w:r w:rsidRPr="006E373C">
        <w:rPr>
          <w:spacing w:val="-4"/>
          <w:sz w:val="22"/>
          <w:szCs w:val="22"/>
        </w:rPr>
        <w:t>cash equivalents</w:t>
      </w:r>
      <w:r w:rsidRPr="006E373C">
        <w:rPr>
          <w:spacing w:val="-5"/>
          <w:sz w:val="22"/>
          <w:szCs w:val="22"/>
        </w:rPr>
        <w:t xml:space="preserve"> </w:t>
      </w:r>
      <w:r w:rsidRPr="006E373C">
        <w:rPr>
          <w:spacing w:val="-4"/>
          <w:sz w:val="22"/>
          <w:szCs w:val="22"/>
        </w:rPr>
        <w:t>received</w:t>
      </w:r>
      <w:r w:rsidRPr="006E373C">
        <w:rPr>
          <w:spacing w:val="-5"/>
          <w:sz w:val="22"/>
          <w:szCs w:val="22"/>
        </w:rPr>
        <w:t xml:space="preserve"> </w:t>
      </w:r>
      <w:r w:rsidRPr="006E373C">
        <w:rPr>
          <w:spacing w:val="-4"/>
          <w:sz w:val="22"/>
          <w:szCs w:val="22"/>
        </w:rPr>
        <w:t>by the</w:t>
      </w:r>
      <w:r w:rsidRPr="006E373C">
        <w:rPr>
          <w:spacing w:val="-2"/>
          <w:sz w:val="22"/>
          <w:szCs w:val="22"/>
        </w:rPr>
        <w:t xml:space="preserve"> </w:t>
      </w:r>
      <w:r w:rsidRPr="006E373C">
        <w:rPr>
          <w:spacing w:val="-4"/>
          <w:sz w:val="22"/>
          <w:szCs w:val="22"/>
        </w:rPr>
        <w:t>insurer</w:t>
      </w:r>
    </w:p>
    <w:p w14:paraId="4D6AE3A0" w14:textId="77777777" w:rsidR="003141E9" w:rsidRPr="006E373C" w:rsidRDefault="003141E9" w:rsidP="00792722">
      <w:pPr>
        <w:pStyle w:val="ListParagraph"/>
        <w:widowControl w:val="0"/>
        <w:numPr>
          <w:ilvl w:val="1"/>
          <w:numId w:val="26"/>
        </w:numPr>
        <w:tabs>
          <w:tab w:val="left" w:pos="450"/>
          <w:tab w:val="left" w:pos="1260"/>
        </w:tabs>
        <w:autoSpaceDE w:val="0"/>
        <w:autoSpaceDN w:val="0"/>
        <w:spacing w:before="32"/>
        <w:ind w:left="1539" w:hanging="820"/>
        <w:contextualSpacing w:val="0"/>
        <w:jc w:val="both"/>
        <w:rPr>
          <w:sz w:val="22"/>
          <w:szCs w:val="22"/>
        </w:rPr>
      </w:pPr>
      <w:r w:rsidRPr="006E373C">
        <w:rPr>
          <w:spacing w:val="-4"/>
          <w:sz w:val="22"/>
          <w:szCs w:val="22"/>
        </w:rPr>
        <w:t>Assets</w:t>
      </w:r>
      <w:r w:rsidRPr="006E373C">
        <w:rPr>
          <w:spacing w:val="-2"/>
          <w:sz w:val="22"/>
          <w:szCs w:val="22"/>
        </w:rPr>
        <w:t xml:space="preserve"> </w:t>
      </w:r>
      <w:r w:rsidRPr="006E373C">
        <w:rPr>
          <w:spacing w:val="-4"/>
          <w:sz w:val="22"/>
          <w:szCs w:val="22"/>
        </w:rPr>
        <w:t>within</w:t>
      </w:r>
      <w:r w:rsidRPr="006E373C">
        <w:rPr>
          <w:spacing w:val="-2"/>
          <w:sz w:val="22"/>
          <w:szCs w:val="22"/>
        </w:rPr>
        <w:t xml:space="preserve"> </w:t>
      </w:r>
      <w:r w:rsidRPr="006E373C">
        <w:rPr>
          <w:spacing w:val="-4"/>
          <w:sz w:val="22"/>
          <w:szCs w:val="22"/>
        </w:rPr>
        <w:t>the</w:t>
      </w:r>
      <w:r w:rsidRPr="006E373C">
        <w:rPr>
          <w:spacing w:val="-2"/>
          <w:sz w:val="22"/>
          <w:szCs w:val="22"/>
        </w:rPr>
        <w:t xml:space="preserve"> </w:t>
      </w:r>
      <w:r w:rsidRPr="006E373C">
        <w:rPr>
          <w:spacing w:val="-4"/>
          <w:sz w:val="22"/>
          <w:szCs w:val="22"/>
        </w:rPr>
        <w:t>reinvestment</w:t>
      </w:r>
      <w:r w:rsidRPr="006E373C">
        <w:rPr>
          <w:spacing w:val="-3"/>
          <w:sz w:val="22"/>
          <w:szCs w:val="22"/>
        </w:rPr>
        <w:t xml:space="preserve"> </w:t>
      </w:r>
      <w:r w:rsidRPr="006E373C">
        <w:rPr>
          <w:spacing w:val="-4"/>
          <w:sz w:val="22"/>
          <w:szCs w:val="22"/>
        </w:rPr>
        <w:t>pool</w:t>
      </w:r>
    </w:p>
    <w:p w14:paraId="18AB5C5A" w14:textId="77777777" w:rsidR="003141E9" w:rsidRPr="006E373C" w:rsidRDefault="003141E9" w:rsidP="00792722">
      <w:pPr>
        <w:pStyle w:val="ListParagraph"/>
        <w:widowControl w:val="0"/>
        <w:numPr>
          <w:ilvl w:val="1"/>
          <w:numId w:val="26"/>
        </w:numPr>
        <w:tabs>
          <w:tab w:val="left" w:pos="450"/>
          <w:tab w:val="left" w:pos="1260"/>
        </w:tabs>
        <w:autoSpaceDE w:val="0"/>
        <w:autoSpaceDN w:val="0"/>
        <w:spacing w:before="30"/>
        <w:ind w:left="1539" w:hanging="820"/>
        <w:contextualSpacing w:val="0"/>
        <w:jc w:val="both"/>
        <w:rPr>
          <w:sz w:val="22"/>
          <w:szCs w:val="22"/>
        </w:rPr>
      </w:pPr>
      <w:r w:rsidRPr="006E373C">
        <w:rPr>
          <w:spacing w:val="-2"/>
          <w:sz w:val="22"/>
          <w:szCs w:val="22"/>
        </w:rPr>
        <w:t>Some</w:t>
      </w:r>
      <w:r w:rsidRPr="006E373C">
        <w:rPr>
          <w:spacing w:val="-7"/>
          <w:sz w:val="22"/>
          <w:szCs w:val="22"/>
        </w:rPr>
        <w:t xml:space="preserve"> </w:t>
      </w:r>
      <w:r w:rsidRPr="006E373C">
        <w:rPr>
          <w:spacing w:val="-2"/>
          <w:sz w:val="22"/>
          <w:szCs w:val="22"/>
        </w:rPr>
        <w:t>combination</w:t>
      </w:r>
      <w:r w:rsidRPr="006E373C">
        <w:rPr>
          <w:spacing w:val="-7"/>
          <w:sz w:val="22"/>
          <w:szCs w:val="22"/>
        </w:rPr>
        <w:t xml:space="preserve"> </w:t>
      </w:r>
      <w:r w:rsidRPr="006E373C">
        <w:rPr>
          <w:spacing w:val="-2"/>
          <w:sz w:val="22"/>
          <w:szCs w:val="22"/>
        </w:rPr>
        <w:t>of</w:t>
      </w:r>
      <w:r w:rsidRPr="006E373C">
        <w:rPr>
          <w:spacing w:val="-8"/>
          <w:sz w:val="22"/>
          <w:szCs w:val="22"/>
        </w:rPr>
        <w:t xml:space="preserve"> </w:t>
      </w:r>
      <w:r w:rsidRPr="006E373C">
        <w:rPr>
          <w:spacing w:val="-2"/>
          <w:sz w:val="22"/>
          <w:szCs w:val="22"/>
        </w:rPr>
        <w:t>the</w:t>
      </w:r>
      <w:r w:rsidRPr="006E373C">
        <w:rPr>
          <w:spacing w:val="-7"/>
          <w:sz w:val="22"/>
          <w:szCs w:val="22"/>
        </w:rPr>
        <w:t xml:space="preserve"> </w:t>
      </w:r>
      <w:r w:rsidRPr="006E373C">
        <w:rPr>
          <w:spacing w:val="-2"/>
          <w:sz w:val="22"/>
          <w:szCs w:val="22"/>
        </w:rPr>
        <w:t>3</w:t>
      </w:r>
      <w:r w:rsidRPr="006E373C">
        <w:rPr>
          <w:spacing w:val="-6"/>
          <w:sz w:val="22"/>
          <w:szCs w:val="22"/>
        </w:rPr>
        <w:t xml:space="preserve"> </w:t>
      </w:r>
      <w:r w:rsidRPr="006E373C">
        <w:rPr>
          <w:spacing w:val="-2"/>
          <w:sz w:val="22"/>
          <w:szCs w:val="22"/>
        </w:rPr>
        <w:t>categories</w:t>
      </w:r>
      <w:r w:rsidRPr="006E373C">
        <w:rPr>
          <w:spacing w:val="-8"/>
          <w:sz w:val="22"/>
          <w:szCs w:val="22"/>
        </w:rPr>
        <w:t xml:space="preserve"> </w:t>
      </w:r>
      <w:r w:rsidRPr="006E373C">
        <w:rPr>
          <w:spacing w:val="-4"/>
          <w:sz w:val="22"/>
          <w:szCs w:val="22"/>
        </w:rPr>
        <w:t>above</w:t>
      </w:r>
    </w:p>
    <w:p w14:paraId="01029967" w14:textId="77777777" w:rsidR="003141E9" w:rsidRPr="006E373C" w:rsidRDefault="003141E9" w:rsidP="00280AB9">
      <w:pPr>
        <w:pStyle w:val="BodyText"/>
        <w:spacing w:before="215"/>
        <w:rPr>
          <w:sz w:val="22"/>
          <w:szCs w:val="22"/>
        </w:rPr>
      </w:pPr>
      <w:r w:rsidRPr="006E373C">
        <w:rPr>
          <w:spacing w:val="-2"/>
          <w:sz w:val="22"/>
          <w:szCs w:val="22"/>
        </w:rPr>
        <w:t>Below</w:t>
      </w:r>
      <w:r w:rsidRPr="006E373C">
        <w:rPr>
          <w:spacing w:val="-10"/>
          <w:sz w:val="22"/>
          <w:szCs w:val="22"/>
        </w:rPr>
        <w:t xml:space="preserve"> </w:t>
      </w:r>
      <w:r w:rsidRPr="006E373C">
        <w:rPr>
          <w:spacing w:val="-2"/>
          <w:sz w:val="22"/>
          <w:szCs w:val="22"/>
        </w:rPr>
        <w:t>are</w:t>
      </w:r>
      <w:r w:rsidRPr="006E373C">
        <w:rPr>
          <w:spacing w:val="-11"/>
          <w:sz w:val="22"/>
          <w:szCs w:val="22"/>
        </w:rPr>
        <w:t xml:space="preserve"> </w:t>
      </w:r>
      <w:r w:rsidRPr="006E373C">
        <w:rPr>
          <w:spacing w:val="-2"/>
          <w:sz w:val="22"/>
          <w:szCs w:val="22"/>
        </w:rPr>
        <w:t>ACLI’s</w:t>
      </w:r>
      <w:r w:rsidRPr="006E373C">
        <w:rPr>
          <w:spacing w:val="-12"/>
          <w:sz w:val="22"/>
          <w:szCs w:val="22"/>
        </w:rPr>
        <w:t xml:space="preserve"> </w:t>
      </w:r>
      <w:r w:rsidRPr="006E373C">
        <w:rPr>
          <w:spacing w:val="-2"/>
          <w:sz w:val="22"/>
          <w:szCs w:val="22"/>
        </w:rPr>
        <w:t>responses</w:t>
      </w:r>
      <w:r w:rsidRPr="006E373C">
        <w:rPr>
          <w:spacing w:val="-10"/>
          <w:sz w:val="22"/>
          <w:szCs w:val="22"/>
        </w:rPr>
        <w:t xml:space="preserve"> </w:t>
      </w:r>
      <w:r w:rsidRPr="006E373C">
        <w:rPr>
          <w:spacing w:val="-2"/>
          <w:sz w:val="22"/>
          <w:szCs w:val="22"/>
        </w:rPr>
        <w:t>to</w:t>
      </w:r>
      <w:r w:rsidRPr="006E373C">
        <w:rPr>
          <w:spacing w:val="-12"/>
          <w:sz w:val="22"/>
          <w:szCs w:val="22"/>
        </w:rPr>
        <w:t xml:space="preserve"> </w:t>
      </w:r>
      <w:r w:rsidRPr="006E373C">
        <w:rPr>
          <w:spacing w:val="-2"/>
          <w:sz w:val="22"/>
          <w:szCs w:val="22"/>
        </w:rPr>
        <w:t>each</w:t>
      </w:r>
      <w:r w:rsidRPr="006E373C">
        <w:rPr>
          <w:spacing w:val="-11"/>
          <w:sz w:val="22"/>
          <w:szCs w:val="22"/>
        </w:rPr>
        <w:t xml:space="preserve"> </w:t>
      </w:r>
      <w:r w:rsidRPr="006E373C">
        <w:rPr>
          <w:spacing w:val="-2"/>
          <w:sz w:val="22"/>
          <w:szCs w:val="22"/>
        </w:rPr>
        <w:t>of</w:t>
      </w:r>
      <w:r w:rsidRPr="006E373C">
        <w:rPr>
          <w:spacing w:val="-12"/>
          <w:sz w:val="22"/>
          <w:szCs w:val="22"/>
        </w:rPr>
        <w:t xml:space="preserve"> </w:t>
      </w:r>
      <w:r w:rsidRPr="006E373C">
        <w:rPr>
          <w:spacing w:val="-2"/>
          <w:sz w:val="22"/>
          <w:szCs w:val="22"/>
        </w:rPr>
        <w:t>these</w:t>
      </w:r>
      <w:r w:rsidRPr="006E373C">
        <w:rPr>
          <w:spacing w:val="-9"/>
          <w:sz w:val="22"/>
          <w:szCs w:val="22"/>
        </w:rPr>
        <w:t xml:space="preserve"> </w:t>
      </w:r>
      <w:r w:rsidRPr="006E373C">
        <w:rPr>
          <w:spacing w:val="-2"/>
          <w:sz w:val="22"/>
          <w:szCs w:val="22"/>
        </w:rPr>
        <w:t>three</w:t>
      </w:r>
      <w:r w:rsidRPr="006E373C">
        <w:rPr>
          <w:spacing w:val="-9"/>
          <w:sz w:val="22"/>
          <w:szCs w:val="22"/>
        </w:rPr>
        <w:t xml:space="preserve"> </w:t>
      </w:r>
      <w:r w:rsidRPr="006E373C">
        <w:rPr>
          <w:spacing w:val="-2"/>
          <w:sz w:val="22"/>
          <w:szCs w:val="22"/>
        </w:rPr>
        <w:t>issues.</w:t>
      </w:r>
    </w:p>
    <w:p w14:paraId="5BC3BA71" w14:textId="77777777" w:rsidR="003141E9" w:rsidRPr="006E373C" w:rsidRDefault="003141E9" w:rsidP="003141E9">
      <w:pPr>
        <w:pStyle w:val="BodyText"/>
        <w:spacing w:before="38"/>
        <w:rPr>
          <w:sz w:val="22"/>
          <w:szCs w:val="22"/>
        </w:rPr>
      </w:pPr>
    </w:p>
    <w:p w14:paraId="7ED45977" w14:textId="77777777" w:rsidR="003141E9" w:rsidRPr="006E373C" w:rsidRDefault="003141E9" w:rsidP="006E373C">
      <w:pPr>
        <w:pStyle w:val="Heading1"/>
        <w:jc w:val="left"/>
        <w:rPr>
          <w:sz w:val="22"/>
          <w:szCs w:val="22"/>
        </w:rPr>
      </w:pPr>
      <w:r w:rsidRPr="006E373C">
        <w:rPr>
          <w:spacing w:val="-6"/>
          <w:sz w:val="22"/>
          <w:szCs w:val="22"/>
          <w:u w:val="single"/>
        </w:rPr>
        <w:lastRenderedPageBreak/>
        <w:t>Reinvested</w:t>
      </w:r>
      <w:r w:rsidRPr="006E373C">
        <w:rPr>
          <w:spacing w:val="-1"/>
          <w:sz w:val="22"/>
          <w:szCs w:val="22"/>
          <w:u w:val="single"/>
        </w:rPr>
        <w:t xml:space="preserve"> </w:t>
      </w:r>
      <w:r w:rsidRPr="006E373C">
        <w:rPr>
          <w:spacing w:val="-6"/>
          <w:sz w:val="22"/>
          <w:szCs w:val="22"/>
          <w:u w:val="single"/>
        </w:rPr>
        <w:t>Asset</w:t>
      </w:r>
      <w:r w:rsidRPr="006E373C">
        <w:rPr>
          <w:spacing w:val="1"/>
          <w:sz w:val="22"/>
          <w:szCs w:val="22"/>
          <w:u w:val="single"/>
        </w:rPr>
        <w:t xml:space="preserve"> </w:t>
      </w:r>
      <w:r w:rsidRPr="006E373C">
        <w:rPr>
          <w:spacing w:val="-6"/>
          <w:sz w:val="22"/>
          <w:szCs w:val="22"/>
          <w:u w:val="single"/>
        </w:rPr>
        <w:t>Detail</w:t>
      </w:r>
    </w:p>
    <w:p w14:paraId="15AD5F57" w14:textId="77777777" w:rsidR="006E373C" w:rsidRPr="006E373C" w:rsidRDefault="003141E9" w:rsidP="006E373C">
      <w:pPr>
        <w:pStyle w:val="BodyText"/>
        <w:spacing w:before="39" w:line="264" w:lineRule="auto"/>
        <w:rPr>
          <w:sz w:val="22"/>
          <w:szCs w:val="22"/>
        </w:rPr>
      </w:pPr>
      <w:r w:rsidRPr="006E373C">
        <w:rPr>
          <w:spacing w:val="-2"/>
          <w:sz w:val="22"/>
          <w:szCs w:val="22"/>
        </w:rPr>
        <w:t>NAIC</w:t>
      </w:r>
      <w:r w:rsidRPr="006E373C">
        <w:rPr>
          <w:spacing w:val="-12"/>
          <w:sz w:val="22"/>
          <w:szCs w:val="22"/>
        </w:rPr>
        <w:t xml:space="preserve"> </w:t>
      </w:r>
      <w:r w:rsidRPr="006E373C">
        <w:rPr>
          <w:spacing w:val="-2"/>
          <w:sz w:val="22"/>
          <w:szCs w:val="22"/>
        </w:rPr>
        <w:t>staff</w:t>
      </w:r>
      <w:r w:rsidRPr="006E373C">
        <w:rPr>
          <w:spacing w:val="-13"/>
          <w:sz w:val="22"/>
          <w:szCs w:val="22"/>
        </w:rPr>
        <w:t xml:space="preserve"> </w:t>
      </w:r>
      <w:r w:rsidRPr="006E373C">
        <w:rPr>
          <w:spacing w:val="-2"/>
          <w:sz w:val="22"/>
          <w:szCs w:val="22"/>
        </w:rPr>
        <w:t>are</w:t>
      </w:r>
      <w:r w:rsidRPr="006E373C">
        <w:rPr>
          <w:spacing w:val="-11"/>
          <w:sz w:val="22"/>
          <w:szCs w:val="22"/>
        </w:rPr>
        <w:t xml:space="preserve"> </w:t>
      </w:r>
      <w:r w:rsidRPr="006E373C">
        <w:rPr>
          <w:spacing w:val="-2"/>
          <w:sz w:val="22"/>
          <w:szCs w:val="22"/>
        </w:rPr>
        <w:t>correct</w:t>
      </w:r>
      <w:r w:rsidRPr="006E373C">
        <w:rPr>
          <w:spacing w:val="-11"/>
          <w:sz w:val="22"/>
          <w:szCs w:val="22"/>
        </w:rPr>
        <w:t xml:space="preserve"> </w:t>
      </w:r>
      <w:r w:rsidRPr="006E373C">
        <w:rPr>
          <w:spacing w:val="-2"/>
          <w:sz w:val="22"/>
          <w:szCs w:val="22"/>
        </w:rPr>
        <w:t>in</w:t>
      </w:r>
      <w:r w:rsidRPr="006E373C">
        <w:rPr>
          <w:spacing w:val="-14"/>
          <w:sz w:val="22"/>
          <w:szCs w:val="22"/>
        </w:rPr>
        <w:t xml:space="preserve"> </w:t>
      </w:r>
      <w:r w:rsidRPr="006E373C">
        <w:rPr>
          <w:spacing w:val="-2"/>
          <w:sz w:val="22"/>
          <w:szCs w:val="22"/>
        </w:rPr>
        <w:t>pointing</w:t>
      </w:r>
      <w:r w:rsidRPr="006E373C">
        <w:rPr>
          <w:spacing w:val="-11"/>
          <w:sz w:val="22"/>
          <w:szCs w:val="22"/>
        </w:rPr>
        <w:t xml:space="preserve"> </w:t>
      </w:r>
      <w:r w:rsidRPr="006E373C">
        <w:rPr>
          <w:spacing w:val="-2"/>
          <w:sz w:val="22"/>
          <w:szCs w:val="22"/>
        </w:rPr>
        <w:t>out</w:t>
      </w:r>
      <w:r w:rsidRPr="006E373C">
        <w:rPr>
          <w:spacing w:val="-12"/>
          <w:sz w:val="22"/>
          <w:szCs w:val="22"/>
        </w:rPr>
        <w:t xml:space="preserve"> </w:t>
      </w:r>
      <w:r w:rsidRPr="006E373C">
        <w:rPr>
          <w:spacing w:val="-2"/>
          <w:sz w:val="22"/>
          <w:szCs w:val="22"/>
        </w:rPr>
        <w:t>that,</w:t>
      </w:r>
      <w:r w:rsidRPr="006E373C">
        <w:rPr>
          <w:spacing w:val="-10"/>
          <w:sz w:val="22"/>
          <w:szCs w:val="22"/>
        </w:rPr>
        <w:t xml:space="preserve"> </w:t>
      </w:r>
      <w:r w:rsidRPr="006E373C">
        <w:rPr>
          <w:spacing w:val="-2"/>
          <w:sz w:val="22"/>
          <w:szCs w:val="22"/>
        </w:rPr>
        <w:t>while</w:t>
      </w:r>
      <w:r w:rsidRPr="006E373C">
        <w:rPr>
          <w:spacing w:val="-11"/>
          <w:sz w:val="22"/>
          <w:szCs w:val="22"/>
        </w:rPr>
        <w:t xml:space="preserve"> </w:t>
      </w:r>
      <w:r w:rsidRPr="006E373C">
        <w:rPr>
          <w:spacing w:val="-2"/>
          <w:sz w:val="22"/>
          <w:szCs w:val="22"/>
        </w:rPr>
        <w:t>reinvested</w:t>
      </w:r>
      <w:r w:rsidRPr="006E373C">
        <w:rPr>
          <w:spacing w:val="-11"/>
          <w:sz w:val="22"/>
          <w:szCs w:val="22"/>
        </w:rPr>
        <w:t xml:space="preserve"> </w:t>
      </w:r>
      <w:r w:rsidRPr="006E373C">
        <w:rPr>
          <w:spacing w:val="-2"/>
          <w:sz w:val="22"/>
          <w:szCs w:val="22"/>
        </w:rPr>
        <w:t>assets</w:t>
      </w:r>
      <w:r w:rsidRPr="006E373C">
        <w:rPr>
          <w:spacing w:val="-12"/>
          <w:sz w:val="22"/>
          <w:szCs w:val="22"/>
        </w:rPr>
        <w:t xml:space="preserve"> </w:t>
      </w:r>
      <w:r w:rsidRPr="006E373C">
        <w:rPr>
          <w:spacing w:val="-2"/>
          <w:sz w:val="22"/>
          <w:szCs w:val="22"/>
        </w:rPr>
        <w:t>for</w:t>
      </w:r>
      <w:r w:rsidRPr="006E373C">
        <w:rPr>
          <w:spacing w:val="-13"/>
          <w:sz w:val="22"/>
          <w:szCs w:val="22"/>
        </w:rPr>
        <w:t xml:space="preserve"> </w:t>
      </w:r>
      <w:r w:rsidRPr="006E373C">
        <w:rPr>
          <w:spacing w:val="-2"/>
          <w:sz w:val="22"/>
          <w:szCs w:val="22"/>
        </w:rPr>
        <w:t>conforming</w:t>
      </w:r>
      <w:r w:rsidRPr="006E373C">
        <w:rPr>
          <w:spacing w:val="-12"/>
          <w:sz w:val="22"/>
          <w:szCs w:val="22"/>
        </w:rPr>
        <w:t xml:space="preserve"> </w:t>
      </w:r>
      <w:r w:rsidRPr="006E373C">
        <w:rPr>
          <w:spacing w:val="-2"/>
          <w:sz w:val="22"/>
          <w:szCs w:val="22"/>
        </w:rPr>
        <w:t>securities</w:t>
      </w:r>
      <w:r w:rsidRPr="006E373C">
        <w:rPr>
          <w:spacing w:val="-12"/>
          <w:sz w:val="22"/>
          <w:szCs w:val="22"/>
        </w:rPr>
        <w:t xml:space="preserve"> </w:t>
      </w:r>
      <w:r w:rsidRPr="006E373C">
        <w:rPr>
          <w:spacing w:val="-2"/>
          <w:sz w:val="22"/>
          <w:szCs w:val="22"/>
        </w:rPr>
        <w:t xml:space="preserve">lending </w:t>
      </w:r>
      <w:r w:rsidRPr="006E373C">
        <w:rPr>
          <w:sz w:val="22"/>
          <w:szCs w:val="22"/>
        </w:rPr>
        <w:t>programs</w:t>
      </w:r>
      <w:r w:rsidRPr="006E373C">
        <w:rPr>
          <w:spacing w:val="-16"/>
          <w:sz w:val="22"/>
          <w:szCs w:val="22"/>
        </w:rPr>
        <w:t xml:space="preserve"> </w:t>
      </w:r>
      <w:r w:rsidRPr="006E373C">
        <w:rPr>
          <w:sz w:val="22"/>
          <w:szCs w:val="22"/>
        </w:rPr>
        <w:t>are</w:t>
      </w:r>
      <w:r w:rsidRPr="006E373C">
        <w:rPr>
          <w:spacing w:val="-14"/>
          <w:sz w:val="22"/>
          <w:szCs w:val="22"/>
        </w:rPr>
        <w:t xml:space="preserve"> </w:t>
      </w:r>
      <w:r w:rsidRPr="006E373C">
        <w:rPr>
          <w:sz w:val="22"/>
          <w:szCs w:val="22"/>
        </w:rPr>
        <w:t>listed</w:t>
      </w:r>
      <w:r w:rsidRPr="006E373C">
        <w:rPr>
          <w:spacing w:val="-15"/>
          <w:sz w:val="22"/>
          <w:szCs w:val="22"/>
        </w:rPr>
        <w:t xml:space="preserve"> </w:t>
      </w:r>
      <w:r w:rsidRPr="006E373C">
        <w:rPr>
          <w:sz w:val="22"/>
          <w:szCs w:val="22"/>
        </w:rPr>
        <w:t>CUSIP-by-CUSIP</w:t>
      </w:r>
      <w:r w:rsidRPr="006E373C">
        <w:rPr>
          <w:spacing w:val="-16"/>
          <w:sz w:val="22"/>
          <w:szCs w:val="22"/>
        </w:rPr>
        <w:t xml:space="preserve"> </w:t>
      </w:r>
      <w:r w:rsidRPr="006E373C">
        <w:rPr>
          <w:sz w:val="22"/>
          <w:szCs w:val="22"/>
        </w:rPr>
        <w:t>in</w:t>
      </w:r>
      <w:r w:rsidRPr="006E373C">
        <w:rPr>
          <w:spacing w:val="-13"/>
          <w:sz w:val="22"/>
          <w:szCs w:val="22"/>
        </w:rPr>
        <w:t xml:space="preserve"> </w:t>
      </w:r>
      <w:r w:rsidRPr="006E373C">
        <w:rPr>
          <w:sz w:val="22"/>
          <w:szCs w:val="22"/>
        </w:rPr>
        <w:t>Schedule</w:t>
      </w:r>
      <w:r w:rsidRPr="006E373C">
        <w:rPr>
          <w:spacing w:val="-16"/>
          <w:sz w:val="22"/>
          <w:szCs w:val="22"/>
        </w:rPr>
        <w:t xml:space="preserve"> </w:t>
      </w:r>
      <w:r w:rsidRPr="006E373C">
        <w:rPr>
          <w:sz w:val="22"/>
          <w:szCs w:val="22"/>
        </w:rPr>
        <w:t>DL,</w:t>
      </w:r>
      <w:r w:rsidRPr="006E373C">
        <w:rPr>
          <w:spacing w:val="-12"/>
          <w:sz w:val="22"/>
          <w:szCs w:val="22"/>
        </w:rPr>
        <w:t xml:space="preserve"> </w:t>
      </w:r>
      <w:r w:rsidRPr="006E373C">
        <w:rPr>
          <w:sz w:val="22"/>
          <w:szCs w:val="22"/>
        </w:rPr>
        <w:t>ACLI</w:t>
      </w:r>
      <w:r w:rsidRPr="006E373C">
        <w:rPr>
          <w:spacing w:val="-15"/>
          <w:sz w:val="22"/>
          <w:szCs w:val="22"/>
        </w:rPr>
        <w:t xml:space="preserve"> </w:t>
      </w:r>
      <w:r w:rsidRPr="006E373C">
        <w:rPr>
          <w:sz w:val="22"/>
          <w:szCs w:val="22"/>
        </w:rPr>
        <w:t>is</w:t>
      </w:r>
      <w:r w:rsidRPr="006E373C">
        <w:rPr>
          <w:spacing w:val="-14"/>
          <w:sz w:val="22"/>
          <w:szCs w:val="22"/>
        </w:rPr>
        <w:t xml:space="preserve"> </w:t>
      </w:r>
      <w:r w:rsidRPr="006E373C">
        <w:rPr>
          <w:sz w:val="22"/>
          <w:szCs w:val="22"/>
        </w:rPr>
        <w:t>not</w:t>
      </w:r>
      <w:r w:rsidRPr="006E373C">
        <w:rPr>
          <w:spacing w:val="-16"/>
          <w:sz w:val="22"/>
          <w:szCs w:val="22"/>
        </w:rPr>
        <w:t xml:space="preserve"> </w:t>
      </w:r>
      <w:r w:rsidRPr="006E373C">
        <w:rPr>
          <w:sz w:val="22"/>
          <w:szCs w:val="22"/>
        </w:rPr>
        <w:t>proposing</w:t>
      </w:r>
      <w:r w:rsidRPr="006E373C">
        <w:rPr>
          <w:spacing w:val="-15"/>
          <w:sz w:val="22"/>
          <w:szCs w:val="22"/>
        </w:rPr>
        <w:t xml:space="preserve"> </w:t>
      </w:r>
      <w:r w:rsidRPr="006E373C">
        <w:rPr>
          <w:sz w:val="22"/>
          <w:szCs w:val="22"/>
        </w:rPr>
        <w:t>a</w:t>
      </w:r>
      <w:r w:rsidRPr="006E373C">
        <w:rPr>
          <w:spacing w:val="-13"/>
          <w:sz w:val="22"/>
          <w:szCs w:val="22"/>
        </w:rPr>
        <w:t xml:space="preserve"> </w:t>
      </w:r>
      <w:r w:rsidRPr="006E373C">
        <w:rPr>
          <w:sz w:val="22"/>
          <w:szCs w:val="22"/>
        </w:rPr>
        <w:t>similarly</w:t>
      </w:r>
      <w:r w:rsidRPr="006E373C">
        <w:rPr>
          <w:spacing w:val="-14"/>
          <w:sz w:val="22"/>
          <w:szCs w:val="22"/>
        </w:rPr>
        <w:t xml:space="preserve"> </w:t>
      </w:r>
      <w:r w:rsidRPr="006E373C">
        <w:rPr>
          <w:sz w:val="22"/>
          <w:szCs w:val="22"/>
        </w:rPr>
        <w:t>detailed</w:t>
      </w:r>
      <w:r w:rsidR="006E373C" w:rsidRPr="006E373C">
        <w:rPr>
          <w:sz w:val="22"/>
          <w:szCs w:val="22"/>
        </w:rPr>
        <w:t xml:space="preserve"> </w:t>
      </w:r>
      <w:r w:rsidR="006E373C" w:rsidRPr="006E373C">
        <w:rPr>
          <w:spacing w:val="-2"/>
          <w:sz w:val="22"/>
          <w:szCs w:val="22"/>
        </w:rPr>
        <w:t>asset</w:t>
      </w:r>
      <w:r w:rsidR="006E373C" w:rsidRPr="006E373C">
        <w:rPr>
          <w:spacing w:val="-12"/>
          <w:sz w:val="22"/>
          <w:szCs w:val="22"/>
        </w:rPr>
        <w:t xml:space="preserve"> </w:t>
      </w:r>
      <w:r w:rsidR="006E373C" w:rsidRPr="006E373C">
        <w:rPr>
          <w:spacing w:val="-2"/>
          <w:sz w:val="22"/>
          <w:szCs w:val="22"/>
        </w:rPr>
        <w:t>listing</w:t>
      </w:r>
      <w:r w:rsidR="006E373C" w:rsidRPr="006E373C">
        <w:rPr>
          <w:spacing w:val="-14"/>
          <w:sz w:val="22"/>
          <w:szCs w:val="22"/>
        </w:rPr>
        <w:t xml:space="preserve"> </w:t>
      </w:r>
      <w:r w:rsidR="006E373C" w:rsidRPr="006E373C">
        <w:rPr>
          <w:spacing w:val="-2"/>
          <w:sz w:val="22"/>
          <w:szCs w:val="22"/>
        </w:rPr>
        <w:t>for</w:t>
      </w:r>
      <w:r w:rsidR="006E373C" w:rsidRPr="006E373C">
        <w:rPr>
          <w:spacing w:val="-13"/>
          <w:sz w:val="22"/>
          <w:szCs w:val="22"/>
        </w:rPr>
        <w:t xml:space="preserve"> </w:t>
      </w:r>
      <w:r w:rsidR="006E373C" w:rsidRPr="006E373C">
        <w:rPr>
          <w:spacing w:val="-2"/>
          <w:sz w:val="22"/>
          <w:szCs w:val="22"/>
        </w:rPr>
        <w:t>conforming</w:t>
      </w:r>
      <w:r w:rsidR="006E373C" w:rsidRPr="006E373C">
        <w:rPr>
          <w:spacing w:val="-12"/>
          <w:sz w:val="22"/>
          <w:szCs w:val="22"/>
        </w:rPr>
        <w:t xml:space="preserve"> </w:t>
      </w:r>
      <w:r w:rsidR="006E373C" w:rsidRPr="006E373C">
        <w:rPr>
          <w:spacing w:val="-2"/>
          <w:sz w:val="22"/>
          <w:szCs w:val="22"/>
        </w:rPr>
        <w:t>repo</w:t>
      </w:r>
      <w:r w:rsidR="006E373C" w:rsidRPr="006E373C">
        <w:rPr>
          <w:spacing w:val="-12"/>
          <w:sz w:val="22"/>
          <w:szCs w:val="22"/>
        </w:rPr>
        <w:t xml:space="preserve"> </w:t>
      </w:r>
      <w:r w:rsidR="006E373C" w:rsidRPr="006E373C">
        <w:rPr>
          <w:spacing w:val="-2"/>
          <w:sz w:val="22"/>
          <w:szCs w:val="22"/>
        </w:rPr>
        <w:t>programs.</w:t>
      </w:r>
      <w:r w:rsidR="006E373C" w:rsidRPr="006E373C">
        <w:rPr>
          <w:spacing w:val="38"/>
          <w:sz w:val="22"/>
          <w:szCs w:val="22"/>
        </w:rPr>
        <w:t xml:space="preserve"> </w:t>
      </w:r>
      <w:r w:rsidR="006E373C" w:rsidRPr="006E373C">
        <w:rPr>
          <w:spacing w:val="-2"/>
          <w:sz w:val="22"/>
          <w:szCs w:val="22"/>
        </w:rPr>
        <w:t>Instead,</w:t>
      </w:r>
      <w:r w:rsidR="006E373C" w:rsidRPr="006E373C">
        <w:rPr>
          <w:spacing w:val="-12"/>
          <w:sz w:val="22"/>
          <w:szCs w:val="22"/>
        </w:rPr>
        <w:t xml:space="preserve"> </w:t>
      </w:r>
      <w:r w:rsidR="006E373C" w:rsidRPr="006E373C">
        <w:rPr>
          <w:spacing w:val="-2"/>
          <w:sz w:val="22"/>
          <w:szCs w:val="22"/>
        </w:rPr>
        <w:t>ACLI</w:t>
      </w:r>
      <w:r w:rsidR="006E373C" w:rsidRPr="006E373C">
        <w:rPr>
          <w:spacing w:val="-13"/>
          <w:sz w:val="22"/>
          <w:szCs w:val="22"/>
        </w:rPr>
        <w:t xml:space="preserve"> </w:t>
      </w:r>
      <w:r w:rsidR="006E373C" w:rsidRPr="006E373C">
        <w:rPr>
          <w:spacing w:val="-2"/>
          <w:sz w:val="22"/>
          <w:szCs w:val="22"/>
        </w:rPr>
        <w:t>believes</w:t>
      </w:r>
      <w:r w:rsidR="006E373C" w:rsidRPr="006E373C">
        <w:rPr>
          <w:spacing w:val="-14"/>
          <w:sz w:val="22"/>
          <w:szCs w:val="22"/>
        </w:rPr>
        <w:t xml:space="preserve"> </w:t>
      </w:r>
      <w:r w:rsidR="006E373C" w:rsidRPr="006E373C">
        <w:rPr>
          <w:spacing w:val="-2"/>
          <w:sz w:val="22"/>
          <w:szCs w:val="22"/>
        </w:rPr>
        <w:t>that</w:t>
      </w:r>
      <w:r w:rsidR="006E373C" w:rsidRPr="006E373C">
        <w:rPr>
          <w:spacing w:val="-10"/>
          <w:sz w:val="22"/>
          <w:szCs w:val="22"/>
        </w:rPr>
        <w:t xml:space="preserve"> </w:t>
      </w:r>
      <w:r w:rsidR="006E373C" w:rsidRPr="006E373C">
        <w:rPr>
          <w:spacing w:val="-2"/>
          <w:sz w:val="22"/>
          <w:szCs w:val="22"/>
        </w:rPr>
        <w:t>the</w:t>
      </w:r>
      <w:r w:rsidR="006E373C" w:rsidRPr="006E373C">
        <w:rPr>
          <w:spacing w:val="-13"/>
          <w:sz w:val="22"/>
          <w:szCs w:val="22"/>
        </w:rPr>
        <w:t xml:space="preserve"> </w:t>
      </w:r>
      <w:r w:rsidR="006E373C" w:rsidRPr="006E373C">
        <w:rPr>
          <w:spacing w:val="-2"/>
          <w:sz w:val="22"/>
          <w:szCs w:val="22"/>
        </w:rPr>
        <w:t>following</w:t>
      </w:r>
      <w:r w:rsidR="006E373C" w:rsidRPr="006E373C">
        <w:rPr>
          <w:spacing w:val="-12"/>
          <w:sz w:val="22"/>
          <w:szCs w:val="22"/>
        </w:rPr>
        <w:t xml:space="preserve"> </w:t>
      </w:r>
      <w:r w:rsidR="006E373C" w:rsidRPr="006E373C">
        <w:rPr>
          <w:spacing w:val="-2"/>
          <w:sz w:val="22"/>
          <w:szCs w:val="22"/>
        </w:rPr>
        <w:t xml:space="preserve">disclosures </w:t>
      </w:r>
      <w:r w:rsidR="006E373C" w:rsidRPr="006E373C">
        <w:rPr>
          <w:sz w:val="22"/>
          <w:szCs w:val="22"/>
        </w:rPr>
        <w:t>should</w:t>
      </w:r>
      <w:r w:rsidR="006E373C" w:rsidRPr="006E373C">
        <w:rPr>
          <w:spacing w:val="-8"/>
          <w:sz w:val="22"/>
          <w:szCs w:val="22"/>
        </w:rPr>
        <w:t xml:space="preserve"> </w:t>
      </w:r>
      <w:r w:rsidR="006E373C" w:rsidRPr="006E373C">
        <w:rPr>
          <w:sz w:val="22"/>
          <w:szCs w:val="22"/>
        </w:rPr>
        <w:t>provide</w:t>
      </w:r>
      <w:r w:rsidR="006E373C" w:rsidRPr="006E373C">
        <w:rPr>
          <w:spacing w:val="-10"/>
          <w:sz w:val="22"/>
          <w:szCs w:val="22"/>
        </w:rPr>
        <w:t xml:space="preserve"> </w:t>
      </w:r>
      <w:r w:rsidR="006E373C" w:rsidRPr="006E373C">
        <w:rPr>
          <w:sz w:val="22"/>
          <w:szCs w:val="22"/>
        </w:rPr>
        <w:t>regulators</w:t>
      </w:r>
      <w:r w:rsidR="006E373C" w:rsidRPr="006E373C">
        <w:rPr>
          <w:spacing w:val="-12"/>
          <w:sz w:val="22"/>
          <w:szCs w:val="22"/>
        </w:rPr>
        <w:t xml:space="preserve"> </w:t>
      </w:r>
      <w:r w:rsidR="006E373C" w:rsidRPr="006E373C">
        <w:rPr>
          <w:sz w:val="22"/>
          <w:szCs w:val="22"/>
        </w:rPr>
        <w:t>sufficient</w:t>
      </w:r>
      <w:r w:rsidR="006E373C" w:rsidRPr="006E373C">
        <w:rPr>
          <w:spacing w:val="-9"/>
          <w:sz w:val="22"/>
          <w:szCs w:val="22"/>
        </w:rPr>
        <w:t xml:space="preserve"> </w:t>
      </w:r>
      <w:r w:rsidR="006E373C" w:rsidRPr="006E373C">
        <w:rPr>
          <w:sz w:val="22"/>
          <w:szCs w:val="22"/>
        </w:rPr>
        <w:t>comfort</w:t>
      </w:r>
      <w:r w:rsidR="006E373C" w:rsidRPr="006E373C">
        <w:rPr>
          <w:spacing w:val="-11"/>
          <w:sz w:val="22"/>
          <w:szCs w:val="22"/>
        </w:rPr>
        <w:t xml:space="preserve"> </w:t>
      </w:r>
      <w:r w:rsidR="006E373C" w:rsidRPr="006E373C">
        <w:rPr>
          <w:sz w:val="22"/>
          <w:szCs w:val="22"/>
        </w:rPr>
        <w:t>in</w:t>
      </w:r>
      <w:r w:rsidR="006E373C" w:rsidRPr="006E373C">
        <w:rPr>
          <w:spacing w:val="-9"/>
          <w:sz w:val="22"/>
          <w:szCs w:val="22"/>
        </w:rPr>
        <w:t xml:space="preserve"> </w:t>
      </w:r>
      <w:r w:rsidR="006E373C" w:rsidRPr="006E373C">
        <w:rPr>
          <w:sz w:val="22"/>
          <w:szCs w:val="22"/>
        </w:rPr>
        <w:t>the</w:t>
      </w:r>
      <w:r w:rsidR="006E373C" w:rsidRPr="006E373C">
        <w:rPr>
          <w:spacing w:val="-10"/>
          <w:sz w:val="22"/>
          <w:szCs w:val="22"/>
        </w:rPr>
        <w:t xml:space="preserve"> </w:t>
      </w:r>
      <w:r w:rsidR="006E373C" w:rsidRPr="006E373C">
        <w:rPr>
          <w:sz w:val="22"/>
          <w:szCs w:val="22"/>
        </w:rPr>
        <w:t>integrity</w:t>
      </w:r>
      <w:r w:rsidR="006E373C" w:rsidRPr="006E373C">
        <w:rPr>
          <w:spacing w:val="-8"/>
          <w:sz w:val="22"/>
          <w:szCs w:val="22"/>
        </w:rPr>
        <w:t xml:space="preserve"> </w:t>
      </w:r>
      <w:r w:rsidR="006E373C" w:rsidRPr="006E373C">
        <w:rPr>
          <w:sz w:val="22"/>
          <w:szCs w:val="22"/>
        </w:rPr>
        <w:t>of</w:t>
      </w:r>
      <w:r w:rsidR="006E373C" w:rsidRPr="006E373C">
        <w:rPr>
          <w:spacing w:val="-11"/>
          <w:sz w:val="22"/>
          <w:szCs w:val="22"/>
        </w:rPr>
        <w:t xml:space="preserve"> </w:t>
      </w:r>
      <w:r w:rsidR="006E373C" w:rsidRPr="006E373C">
        <w:rPr>
          <w:sz w:val="22"/>
          <w:szCs w:val="22"/>
        </w:rPr>
        <w:t>the</w:t>
      </w:r>
      <w:r w:rsidR="006E373C" w:rsidRPr="006E373C">
        <w:rPr>
          <w:spacing w:val="-10"/>
          <w:sz w:val="22"/>
          <w:szCs w:val="22"/>
        </w:rPr>
        <w:t xml:space="preserve"> </w:t>
      </w:r>
      <w:r w:rsidR="006E373C" w:rsidRPr="006E373C">
        <w:rPr>
          <w:sz w:val="22"/>
          <w:szCs w:val="22"/>
        </w:rPr>
        <w:t>reinvested</w:t>
      </w:r>
      <w:r w:rsidR="006E373C" w:rsidRPr="006E373C">
        <w:rPr>
          <w:spacing w:val="-13"/>
          <w:sz w:val="22"/>
          <w:szCs w:val="22"/>
        </w:rPr>
        <w:t xml:space="preserve"> </w:t>
      </w:r>
      <w:r w:rsidR="006E373C" w:rsidRPr="006E373C">
        <w:rPr>
          <w:sz w:val="22"/>
          <w:szCs w:val="22"/>
        </w:rPr>
        <w:t>assets:</w:t>
      </w:r>
    </w:p>
    <w:p w14:paraId="372F48EC" w14:textId="77777777" w:rsidR="006E373C" w:rsidRPr="006E373C" w:rsidRDefault="006E373C" w:rsidP="006E373C">
      <w:pPr>
        <w:pStyle w:val="BodyText"/>
        <w:spacing w:before="7"/>
        <w:rPr>
          <w:sz w:val="22"/>
          <w:szCs w:val="22"/>
        </w:rPr>
      </w:pPr>
    </w:p>
    <w:p w14:paraId="2C0D680B" w14:textId="77777777" w:rsidR="006E373C" w:rsidRPr="006E373C" w:rsidRDefault="006E373C" w:rsidP="00923479">
      <w:pPr>
        <w:pStyle w:val="ListParagraph"/>
        <w:widowControl w:val="0"/>
        <w:numPr>
          <w:ilvl w:val="0"/>
          <w:numId w:val="28"/>
        </w:numPr>
        <w:tabs>
          <w:tab w:val="left" w:pos="818"/>
          <w:tab w:val="left" w:pos="820"/>
        </w:tabs>
        <w:autoSpaceDE w:val="0"/>
        <w:autoSpaceDN w:val="0"/>
        <w:spacing w:after="120" w:line="271" w:lineRule="auto"/>
        <w:ind w:left="821" w:right="821"/>
        <w:contextualSpacing w:val="0"/>
        <w:rPr>
          <w:sz w:val="22"/>
          <w:szCs w:val="22"/>
        </w:rPr>
      </w:pPr>
      <w:r w:rsidRPr="006E373C">
        <w:rPr>
          <w:spacing w:val="-2"/>
          <w:sz w:val="22"/>
          <w:szCs w:val="22"/>
        </w:rPr>
        <w:t>Reinvested</w:t>
      </w:r>
      <w:r w:rsidRPr="006E373C">
        <w:rPr>
          <w:spacing w:val="-14"/>
          <w:sz w:val="22"/>
          <w:szCs w:val="22"/>
        </w:rPr>
        <w:t xml:space="preserve"> </w:t>
      </w:r>
      <w:r w:rsidRPr="006E373C">
        <w:rPr>
          <w:spacing w:val="-2"/>
          <w:sz w:val="22"/>
          <w:szCs w:val="22"/>
        </w:rPr>
        <w:t>assets</w:t>
      </w:r>
      <w:r w:rsidRPr="006E373C">
        <w:rPr>
          <w:spacing w:val="-13"/>
          <w:sz w:val="22"/>
          <w:szCs w:val="22"/>
        </w:rPr>
        <w:t xml:space="preserve"> </w:t>
      </w:r>
      <w:r w:rsidRPr="006E373C">
        <w:rPr>
          <w:spacing w:val="-2"/>
          <w:sz w:val="22"/>
          <w:szCs w:val="22"/>
        </w:rPr>
        <w:t>must</w:t>
      </w:r>
      <w:r w:rsidRPr="006E373C">
        <w:rPr>
          <w:spacing w:val="-13"/>
          <w:sz w:val="22"/>
          <w:szCs w:val="22"/>
        </w:rPr>
        <w:t xml:space="preserve"> </w:t>
      </w:r>
      <w:r w:rsidRPr="006E373C">
        <w:rPr>
          <w:spacing w:val="-2"/>
          <w:sz w:val="22"/>
          <w:szCs w:val="22"/>
        </w:rPr>
        <w:t>conform</w:t>
      </w:r>
      <w:r w:rsidRPr="006E373C">
        <w:rPr>
          <w:spacing w:val="-14"/>
          <w:sz w:val="22"/>
          <w:szCs w:val="22"/>
        </w:rPr>
        <w:t xml:space="preserve"> </w:t>
      </w:r>
      <w:r w:rsidRPr="006E373C">
        <w:rPr>
          <w:spacing w:val="-2"/>
          <w:sz w:val="22"/>
          <w:szCs w:val="22"/>
        </w:rPr>
        <w:t>to</w:t>
      </w:r>
      <w:r w:rsidRPr="006E373C">
        <w:rPr>
          <w:spacing w:val="-13"/>
          <w:sz w:val="22"/>
          <w:szCs w:val="22"/>
        </w:rPr>
        <w:t xml:space="preserve"> </w:t>
      </w:r>
      <w:r w:rsidRPr="006E373C">
        <w:rPr>
          <w:spacing w:val="-2"/>
          <w:sz w:val="22"/>
          <w:szCs w:val="22"/>
        </w:rPr>
        <w:t>the</w:t>
      </w:r>
      <w:r w:rsidRPr="006E373C">
        <w:rPr>
          <w:spacing w:val="-13"/>
          <w:sz w:val="22"/>
          <w:szCs w:val="22"/>
        </w:rPr>
        <w:t xml:space="preserve"> </w:t>
      </w:r>
      <w:r w:rsidRPr="006E373C">
        <w:rPr>
          <w:spacing w:val="-2"/>
          <w:sz w:val="22"/>
          <w:szCs w:val="22"/>
        </w:rPr>
        <w:t>Investment</w:t>
      </w:r>
      <w:r w:rsidRPr="006E373C">
        <w:rPr>
          <w:spacing w:val="-13"/>
          <w:sz w:val="22"/>
          <w:szCs w:val="22"/>
        </w:rPr>
        <w:t xml:space="preserve"> </w:t>
      </w:r>
      <w:r w:rsidRPr="006E373C">
        <w:rPr>
          <w:spacing w:val="-2"/>
          <w:sz w:val="22"/>
          <w:szCs w:val="22"/>
        </w:rPr>
        <w:t>Guidelines</w:t>
      </w:r>
      <w:r w:rsidRPr="006E373C">
        <w:rPr>
          <w:spacing w:val="-14"/>
          <w:sz w:val="22"/>
          <w:szCs w:val="22"/>
        </w:rPr>
        <w:t xml:space="preserve"> </w:t>
      </w:r>
      <w:r w:rsidRPr="006E373C">
        <w:rPr>
          <w:spacing w:val="-2"/>
          <w:sz w:val="22"/>
          <w:szCs w:val="22"/>
        </w:rPr>
        <w:t>established</w:t>
      </w:r>
      <w:r w:rsidRPr="006E373C">
        <w:rPr>
          <w:spacing w:val="-13"/>
          <w:sz w:val="22"/>
          <w:szCs w:val="22"/>
        </w:rPr>
        <w:t xml:space="preserve"> </w:t>
      </w:r>
      <w:r w:rsidRPr="006E373C">
        <w:rPr>
          <w:spacing w:val="-2"/>
          <w:sz w:val="22"/>
          <w:szCs w:val="22"/>
        </w:rPr>
        <w:t>within</w:t>
      </w:r>
      <w:r w:rsidRPr="006E373C">
        <w:rPr>
          <w:spacing w:val="-13"/>
          <w:sz w:val="22"/>
          <w:szCs w:val="22"/>
        </w:rPr>
        <w:t xml:space="preserve"> </w:t>
      </w:r>
      <w:r w:rsidRPr="006E373C">
        <w:rPr>
          <w:spacing w:val="-2"/>
          <w:sz w:val="22"/>
          <w:szCs w:val="22"/>
        </w:rPr>
        <w:t xml:space="preserve">the </w:t>
      </w:r>
      <w:r w:rsidRPr="006E373C">
        <w:rPr>
          <w:sz w:val="22"/>
          <w:szCs w:val="22"/>
        </w:rPr>
        <w:t>conforming repo program</w:t>
      </w:r>
    </w:p>
    <w:p w14:paraId="26A5DBF0" w14:textId="77777777" w:rsidR="006E373C" w:rsidRPr="006E373C" w:rsidRDefault="006E373C" w:rsidP="00792722">
      <w:pPr>
        <w:pStyle w:val="ListParagraph"/>
        <w:widowControl w:val="0"/>
        <w:numPr>
          <w:ilvl w:val="0"/>
          <w:numId w:val="28"/>
        </w:numPr>
        <w:tabs>
          <w:tab w:val="left" w:pos="818"/>
          <w:tab w:val="left" w:pos="820"/>
        </w:tabs>
        <w:autoSpaceDE w:val="0"/>
        <w:autoSpaceDN w:val="0"/>
        <w:spacing w:line="271" w:lineRule="auto"/>
        <w:ind w:right="157"/>
        <w:contextualSpacing w:val="0"/>
        <w:rPr>
          <w:sz w:val="22"/>
          <w:szCs w:val="22"/>
        </w:rPr>
      </w:pPr>
      <w:r w:rsidRPr="006E373C">
        <w:rPr>
          <w:sz w:val="22"/>
          <w:szCs w:val="22"/>
        </w:rPr>
        <w:t>Reinvestment</w:t>
      </w:r>
      <w:r w:rsidRPr="006E373C">
        <w:rPr>
          <w:spacing w:val="-7"/>
          <w:sz w:val="22"/>
          <w:szCs w:val="22"/>
        </w:rPr>
        <w:t xml:space="preserve"> </w:t>
      </w:r>
      <w:r w:rsidRPr="006E373C">
        <w:rPr>
          <w:sz w:val="22"/>
          <w:szCs w:val="22"/>
        </w:rPr>
        <w:t>assets</w:t>
      </w:r>
      <w:r w:rsidRPr="006E373C">
        <w:rPr>
          <w:spacing w:val="-9"/>
          <w:sz w:val="22"/>
          <w:szCs w:val="22"/>
        </w:rPr>
        <w:t xml:space="preserve"> </w:t>
      </w:r>
      <w:r w:rsidRPr="006E373C">
        <w:rPr>
          <w:sz w:val="22"/>
          <w:szCs w:val="22"/>
        </w:rPr>
        <w:t>must</w:t>
      </w:r>
      <w:r w:rsidRPr="006E373C">
        <w:rPr>
          <w:spacing w:val="-6"/>
          <w:sz w:val="22"/>
          <w:szCs w:val="22"/>
        </w:rPr>
        <w:t xml:space="preserve"> </w:t>
      </w:r>
      <w:r w:rsidRPr="006E373C">
        <w:rPr>
          <w:sz w:val="22"/>
          <w:szCs w:val="22"/>
        </w:rPr>
        <w:t>be</w:t>
      </w:r>
      <w:r w:rsidRPr="006E373C">
        <w:rPr>
          <w:spacing w:val="-8"/>
          <w:sz w:val="22"/>
          <w:szCs w:val="22"/>
        </w:rPr>
        <w:t xml:space="preserve"> </w:t>
      </w:r>
      <w:r w:rsidRPr="006E373C">
        <w:rPr>
          <w:sz w:val="22"/>
          <w:szCs w:val="22"/>
        </w:rPr>
        <w:t>dedicated</w:t>
      </w:r>
      <w:r w:rsidRPr="006E373C">
        <w:rPr>
          <w:spacing w:val="-8"/>
          <w:sz w:val="22"/>
          <w:szCs w:val="22"/>
        </w:rPr>
        <w:t xml:space="preserve"> </w:t>
      </w:r>
      <w:r w:rsidRPr="006E373C">
        <w:rPr>
          <w:sz w:val="22"/>
          <w:szCs w:val="22"/>
        </w:rPr>
        <w:t>and</w:t>
      </w:r>
      <w:r w:rsidRPr="006E373C">
        <w:rPr>
          <w:spacing w:val="-6"/>
          <w:sz w:val="22"/>
          <w:szCs w:val="22"/>
        </w:rPr>
        <w:t xml:space="preserve"> </w:t>
      </w:r>
      <w:r w:rsidRPr="006E373C">
        <w:rPr>
          <w:sz w:val="22"/>
          <w:szCs w:val="22"/>
        </w:rPr>
        <w:t>sufficient</w:t>
      </w:r>
      <w:r w:rsidRPr="006E373C">
        <w:rPr>
          <w:spacing w:val="-7"/>
          <w:sz w:val="22"/>
          <w:szCs w:val="22"/>
        </w:rPr>
        <w:t xml:space="preserve"> </w:t>
      </w:r>
      <w:r w:rsidRPr="006E373C">
        <w:rPr>
          <w:sz w:val="22"/>
          <w:szCs w:val="22"/>
        </w:rPr>
        <w:t>to</w:t>
      </w:r>
      <w:r w:rsidRPr="006E373C">
        <w:rPr>
          <w:spacing w:val="-7"/>
          <w:sz w:val="22"/>
          <w:szCs w:val="22"/>
        </w:rPr>
        <w:t xml:space="preserve"> </w:t>
      </w:r>
      <w:r w:rsidRPr="006E373C">
        <w:rPr>
          <w:sz w:val="22"/>
          <w:szCs w:val="22"/>
        </w:rPr>
        <w:t>satisfy</w:t>
      </w:r>
      <w:r w:rsidRPr="006E373C">
        <w:rPr>
          <w:spacing w:val="-8"/>
          <w:sz w:val="22"/>
          <w:szCs w:val="22"/>
        </w:rPr>
        <w:t xml:space="preserve"> </w:t>
      </w:r>
      <w:r w:rsidRPr="006E373C">
        <w:rPr>
          <w:sz w:val="22"/>
          <w:szCs w:val="22"/>
        </w:rPr>
        <w:t>a</w:t>
      </w:r>
      <w:r w:rsidRPr="006E373C">
        <w:rPr>
          <w:spacing w:val="-8"/>
          <w:sz w:val="22"/>
          <w:szCs w:val="22"/>
        </w:rPr>
        <w:t xml:space="preserve"> </w:t>
      </w:r>
      <w:r w:rsidRPr="006E373C">
        <w:rPr>
          <w:sz w:val="22"/>
          <w:szCs w:val="22"/>
        </w:rPr>
        <w:t>potential</w:t>
      </w:r>
      <w:r w:rsidRPr="006E373C">
        <w:rPr>
          <w:spacing w:val="-9"/>
          <w:sz w:val="22"/>
          <w:szCs w:val="22"/>
        </w:rPr>
        <w:t xml:space="preserve"> </w:t>
      </w:r>
      <w:r w:rsidRPr="006E373C">
        <w:rPr>
          <w:sz w:val="22"/>
          <w:szCs w:val="22"/>
        </w:rPr>
        <w:t>run-off</w:t>
      </w:r>
      <w:r w:rsidRPr="006E373C">
        <w:rPr>
          <w:spacing w:val="-6"/>
          <w:sz w:val="22"/>
          <w:szCs w:val="22"/>
        </w:rPr>
        <w:t xml:space="preserve"> </w:t>
      </w:r>
      <w:r w:rsidRPr="006E373C">
        <w:rPr>
          <w:sz w:val="22"/>
          <w:szCs w:val="22"/>
        </w:rPr>
        <w:t>of</w:t>
      </w:r>
      <w:r w:rsidRPr="006E373C">
        <w:rPr>
          <w:spacing w:val="-6"/>
          <w:sz w:val="22"/>
          <w:szCs w:val="22"/>
        </w:rPr>
        <w:t xml:space="preserve"> </w:t>
      </w:r>
      <w:r w:rsidRPr="006E373C">
        <w:rPr>
          <w:sz w:val="22"/>
          <w:szCs w:val="22"/>
        </w:rPr>
        <w:t>the repo</w:t>
      </w:r>
      <w:r w:rsidRPr="006E373C">
        <w:rPr>
          <w:spacing w:val="-11"/>
          <w:sz w:val="22"/>
          <w:szCs w:val="22"/>
        </w:rPr>
        <w:t xml:space="preserve"> </w:t>
      </w:r>
      <w:r w:rsidRPr="006E373C">
        <w:rPr>
          <w:sz w:val="22"/>
          <w:szCs w:val="22"/>
        </w:rPr>
        <w:t>liability.</w:t>
      </w:r>
      <w:r w:rsidRPr="006E373C">
        <w:rPr>
          <w:spacing w:val="40"/>
          <w:sz w:val="22"/>
          <w:szCs w:val="22"/>
        </w:rPr>
        <w:t xml:space="preserve"> </w:t>
      </w:r>
      <w:r w:rsidRPr="006E373C">
        <w:rPr>
          <w:sz w:val="22"/>
          <w:szCs w:val="22"/>
        </w:rPr>
        <w:t>As</w:t>
      </w:r>
      <w:r w:rsidRPr="006E373C">
        <w:rPr>
          <w:spacing w:val="-11"/>
          <w:sz w:val="22"/>
          <w:szCs w:val="22"/>
        </w:rPr>
        <w:t xml:space="preserve"> </w:t>
      </w:r>
      <w:r w:rsidRPr="006E373C">
        <w:rPr>
          <w:sz w:val="22"/>
          <w:szCs w:val="22"/>
        </w:rPr>
        <w:t>a</w:t>
      </w:r>
      <w:r w:rsidRPr="006E373C">
        <w:rPr>
          <w:spacing w:val="-8"/>
          <w:sz w:val="22"/>
          <w:szCs w:val="22"/>
        </w:rPr>
        <w:t xml:space="preserve"> </w:t>
      </w:r>
      <w:r w:rsidRPr="006E373C">
        <w:rPr>
          <w:sz w:val="22"/>
          <w:szCs w:val="22"/>
        </w:rPr>
        <w:t>demonstration,</w:t>
      </w:r>
      <w:r w:rsidRPr="006E373C">
        <w:rPr>
          <w:spacing w:val="-7"/>
          <w:sz w:val="22"/>
          <w:szCs w:val="22"/>
        </w:rPr>
        <w:t xml:space="preserve"> </w:t>
      </w:r>
      <w:r w:rsidRPr="006E373C">
        <w:rPr>
          <w:sz w:val="22"/>
          <w:szCs w:val="22"/>
        </w:rPr>
        <w:t>both</w:t>
      </w:r>
      <w:r w:rsidRPr="006E373C">
        <w:rPr>
          <w:spacing w:val="-12"/>
          <w:sz w:val="22"/>
          <w:szCs w:val="22"/>
        </w:rPr>
        <w:t xml:space="preserve"> </w:t>
      </w:r>
      <w:r w:rsidRPr="006E373C">
        <w:rPr>
          <w:sz w:val="22"/>
          <w:szCs w:val="22"/>
        </w:rPr>
        <w:t>the</w:t>
      </w:r>
      <w:r w:rsidRPr="006E373C">
        <w:rPr>
          <w:spacing w:val="-10"/>
          <w:sz w:val="22"/>
          <w:szCs w:val="22"/>
        </w:rPr>
        <w:t xml:space="preserve"> </w:t>
      </w:r>
      <w:r w:rsidRPr="006E373C">
        <w:rPr>
          <w:sz w:val="22"/>
          <w:szCs w:val="22"/>
        </w:rPr>
        <w:t>book</w:t>
      </w:r>
      <w:r w:rsidRPr="006E373C">
        <w:rPr>
          <w:spacing w:val="-11"/>
          <w:sz w:val="22"/>
          <w:szCs w:val="22"/>
        </w:rPr>
        <w:t xml:space="preserve"> </w:t>
      </w:r>
      <w:r w:rsidRPr="006E373C">
        <w:rPr>
          <w:sz w:val="22"/>
          <w:szCs w:val="22"/>
        </w:rPr>
        <w:t>value</w:t>
      </w:r>
      <w:r w:rsidRPr="006E373C">
        <w:rPr>
          <w:spacing w:val="-8"/>
          <w:sz w:val="22"/>
          <w:szCs w:val="22"/>
        </w:rPr>
        <w:t xml:space="preserve"> </w:t>
      </w:r>
      <w:r w:rsidRPr="006E373C">
        <w:rPr>
          <w:sz w:val="22"/>
          <w:szCs w:val="22"/>
        </w:rPr>
        <w:t>and</w:t>
      </w:r>
      <w:r w:rsidRPr="006E373C">
        <w:rPr>
          <w:spacing w:val="-11"/>
          <w:sz w:val="22"/>
          <w:szCs w:val="22"/>
        </w:rPr>
        <w:t xml:space="preserve"> </w:t>
      </w:r>
      <w:r w:rsidRPr="006E373C">
        <w:rPr>
          <w:sz w:val="22"/>
          <w:szCs w:val="22"/>
        </w:rPr>
        <w:t>fair</w:t>
      </w:r>
      <w:r w:rsidRPr="006E373C">
        <w:rPr>
          <w:spacing w:val="-8"/>
          <w:sz w:val="22"/>
          <w:szCs w:val="22"/>
        </w:rPr>
        <w:t xml:space="preserve"> </w:t>
      </w:r>
      <w:r w:rsidRPr="006E373C">
        <w:rPr>
          <w:sz w:val="22"/>
          <w:szCs w:val="22"/>
        </w:rPr>
        <w:t>(market)</w:t>
      </w:r>
      <w:r w:rsidRPr="006E373C">
        <w:rPr>
          <w:spacing w:val="-11"/>
          <w:sz w:val="22"/>
          <w:szCs w:val="22"/>
        </w:rPr>
        <w:t xml:space="preserve"> </w:t>
      </w:r>
      <w:r w:rsidRPr="006E373C">
        <w:rPr>
          <w:sz w:val="22"/>
          <w:szCs w:val="22"/>
        </w:rPr>
        <w:t>value</w:t>
      </w:r>
      <w:r w:rsidRPr="006E373C">
        <w:rPr>
          <w:spacing w:val="-11"/>
          <w:sz w:val="22"/>
          <w:szCs w:val="22"/>
        </w:rPr>
        <w:t xml:space="preserve"> </w:t>
      </w:r>
      <w:r w:rsidRPr="006E373C">
        <w:rPr>
          <w:sz w:val="22"/>
          <w:szCs w:val="22"/>
        </w:rPr>
        <w:t>of</w:t>
      </w:r>
      <w:r w:rsidRPr="006E373C">
        <w:rPr>
          <w:spacing w:val="-8"/>
          <w:sz w:val="22"/>
          <w:szCs w:val="22"/>
        </w:rPr>
        <w:t xml:space="preserve"> </w:t>
      </w:r>
      <w:r w:rsidRPr="006E373C">
        <w:rPr>
          <w:sz w:val="22"/>
          <w:szCs w:val="22"/>
        </w:rPr>
        <w:t>the reinvested</w:t>
      </w:r>
      <w:r w:rsidRPr="006E373C">
        <w:rPr>
          <w:spacing w:val="-10"/>
          <w:sz w:val="22"/>
          <w:szCs w:val="22"/>
        </w:rPr>
        <w:t xml:space="preserve"> </w:t>
      </w:r>
      <w:r w:rsidRPr="006E373C">
        <w:rPr>
          <w:sz w:val="22"/>
          <w:szCs w:val="22"/>
        </w:rPr>
        <w:t>assets</w:t>
      </w:r>
      <w:r w:rsidRPr="006E373C">
        <w:rPr>
          <w:spacing w:val="-12"/>
          <w:sz w:val="22"/>
          <w:szCs w:val="22"/>
        </w:rPr>
        <w:t xml:space="preserve"> </w:t>
      </w:r>
      <w:r w:rsidRPr="006E373C">
        <w:rPr>
          <w:sz w:val="22"/>
          <w:szCs w:val="22"/>
        </w:rPr>
        <w:t>for</w:t>
      </w:r>
      <w:r w:rsidRPr="006E373C">
        <w:rPr>
          <w:spacing w:val="-11"/>
          <w:sz w:val="22"/>
          <w:szCs w:val="22"/>
        </w:rPr>
        <w:t xml:space="preserve"> </w:t>
      </w:r>
      <w:r w:rsidRPr="006E373C">
        <w:rPr>
          <w:sz w:val="22"/>
          <w:szCs w:val="22"/>
        </w:rPr>
        <w:t>conforming</w:t>
      </w:r>
      <w:r w:rsidRPr="006E373C">
        <w:rPr>
          <w:spacing w:val="-9"/>
          <w:sz w:val="22"/>
          <w:szCs w:val="22"/>
        </w:rPr>
        <w:t xml:space="preserve"> </w:t>
      </w:r>
      <w:r w:rsidRPr="006E373C">
        <w:rPr>
          <w:sz w:val="22"/>
          <w:szCs w:val="22"/>
        </w:rPr>
        <w:t>repo</w:t>
      </w:r>
      <w:r w:rsidRPr="006E373C">
        <w:rPr>
          <w:spacing w:val="-11"/>
          <w:sz w:val="22"/>
          <w:szCs w:val="22"/>
        </w:rPr>
        <w:t xml:space="preserve"> </w:t>
      </w:r>
      <w:r w:rsidRPr="006E373C">
        <w:rPr>
          <w:sz w:val="22"/>
          <w:szCs w:val="22"/>
        </w:rPr>
        <w:t>programs</w:t>
      </w:r>
      <w:r w:rsidRPr="006E373C">
        <w:rPr>
          <w:spacing w:val="-11"/>
          <w:sz w:val="22"/>
          <w:szCs w:val="22"/>
        </w:rPr>
        <w:t xml:space="preserve"> </w:t>
      </w:r>
      <w:r w:rsidRPr="006E373C">
        <w:rPr>
          <w:sz w:val="22"/>
          <w:szCs w:val="22"/>
        </w:rPr>
        <w:t>are</w:t>
      </w:r>
      <w:r w:rsidRPr="006E373C">
        <w:rPr>
          <w:spacing w:val="-8"/>
          <w:sz w:val="22"/>
          <w:szCs w:val="22"/>
        </w:rPr>
        <w:t xml:space="preserve"> </w:t>
      </w:r>
      <w:r w:rsidRPr="006E373C">
        <w:rPr>
          <w:sz w:val="22"/>
          <w:szCs w:val="22"/>
        </w:rPr>
        <w:t>reported</w:t>
      </w:r>
      <w:r w:rsidRPr="006E373C">
        <w:rPr>
          <w:spacing w:val="-8"/>
          <w:sz w:val="22"/>
          <w:szCs w:val="22"/>
        </w:rPr>
        <w:t xml:space="preserve"> </w:t>
      </w:r>
      <w:r w:rsidRPr="006E373C">
        <w:rPr>
          <w:sz w:val="22"/>
          <w:szCs w:val="22"/>
        </w:rPr>
        <w:t>in</w:t>
      </w:r>
      <w:r w:rsidRPr="006E373C">
        <w:rPr>
          <w:spacing w:val="-12"/>
          <w:sz w:val="22"/>
          <w:szCs w:val="22"/>
        </w:rPr>
        <w:t xml:space="preserve"> </w:t>
      </w:r>
      <w:r w:rsidRPr="006E373C">
        <w:rPr>
          <w:sz w:val="22"/>
          <w:szCs w:val="22"/>
        </w:rPr>
        <w:t>Footnote</w:t>
      </w:r>
      <w:r w:rsidRPr="006E373C">
        <w:rPr>
          <w:spacing w:val="-8"/>
          <w:sz w:val="22"/>
          <w:szCs w:val="22"/>
        </w:rPr>
        <w:t xml:space="preserve"> </w:t>
      </w:r>
      <w:r w:rsidRPr="006E373C">
        <w:rPr>
          <w:sz w:val="22"/>
          <w:szCs w:val="22"/>
        </w:rPr>
        <w:t>5F(10)</w:t>
      </w:r>
      <w:r w:rsidRPr="006E373C">
        <w:rPr>
          <w:spacing w:val="-9"/>
          <w:sz w:val="22"/>
          <w:szCs w:val="22"/>
        </w:rPr>
        <w:t xml:space="preserve"> </w:t>
      </w:r>
      <w:r w:rsidRPr="006E373C">
        <w:rPr>
          <w:sz w:val="22"/>
          <w:szCs w:val="22"/>
        </w:rPr>
        <w:t xml:space="preserve">of </w:t>
      </w:r>
      <w:r w:rsidRPr="006E373C">
        <w:rPr>
          <w:spacing w:val="-2"/>
          <w:sz w:val="22"/>
          <w:szCs w:val="22"/>
        </w:rPr>
        <w:t>Quarterly/Annual</w:t>
      </w:r>
      <w:r w:rsidRPr="006E373C">
        <w:rPr>
          <w:spacing w:val="-14"/>
          <w:sz w:val="22"/>
          <w:szCs w:val="22"/>
        </w:rPr>
        <w:t xml:space="preserve"> </w:t>
      </w:r>
      <w:r w:rsidRPr="006E373C">
        <w:rPr>
          <w:spacing w:val="-2"/>
          <w:sz w:val="22"/>
          <w:szCs w:val="22"/>
        </w:rPr>
        <w:t>Statements.</w:t>
      </w:r>
      <w:r w:rsidRPr="006E373C">
        <w:rPr>
          <w:spacing w:val="39"/>
          <w:sz w:val="22"/>
          <w:szCs w:val="22"/>
        </w:rPr>
        <w:t xml:space="preserve"> </w:t>
      </w:r>
      <w:r w:rsidRPr="006E373C">
        <w:rPr>
          <w:spacing w:val="-2"/>
          <w:sz w:val="22"/>
          <w:szCs w:val="22"/>
        </w:rPr>
        <w:t>A</w:t>
      </w:r>
      <w:r w:rsidRPr="006E373C">
        <w:rPr>
          <w:spacing w:val="-14"/>
          <w:sz w:val="22"/>
          <w:szCs w:val="22"/>
        </w:rPr>
        <w:t xml:space="preserve"> </w:t>
      </w:r>
      <w:r w:rsidRPr="006E373C">
        <w:rPr>
          <w:spacing w:val="-2"/>
          <w:sz w:val="22"/>
          <w:szCs w:val="22"/>
        </w:rPr>
        <w:t>full</w:t>
      </w:r>
      <w:r w:rsidRPr="006E373C">
        <w:rPr>
          <w:spacing w:val="-13"/>
          <w:sz w:val="22"/>
          <w:szCs w:val="22"/>
        </w:rPr>
        <w:t xml:space="preserve"> </w:t>
      </w:r>
      <w:r w:rsidRPr="006E373C">
        <w:rPr>
          <w:spacing w:val="-2"/>
          <w:sz w:val="22"/>
          <w:szCs w:val="22"/>
        </w:rPr>
        <w:t>listing</w:t>
      </w:r>
      <w:r w:rsidRPr="006E373C">
        <w:rPr>
          <w:spacing w:val="-12"/>
          <w:sz w:val="22"/>
          <w:szCs w:val="22"/>
        </w:rPr>
        <w:t xml:space="preserve"> </w:t>
      </w:r>
      <w:r w:rsidRPr="006E373C">
        <w:rPr>
          <w:spacing w:val="-2"/>
          <w:sz w:val="22"/>
          <w:szCs w:val="22"/>
        </w:rPr>
        <w:t>of</w:t>
      </w:r>
      <w:r w:rsidRPr="006E373C">
        <w:rPr>
          <w:spacing w:val="-12"/>
          <w:sz w:val="22"/>
          <w:szCs w:val="22"/>
        </w:rPr>
        <w:t xml:space="preserve"> </w:t>
      </w:r>
      <w:r w:rsidRPr="006E373C">
        <w:rPr>
          <w:spacing w:val="-2"/>
          <w:sz w:val="22"/>
          <w:szCs w:val="22"/>
        </w:rPr>
        <w:t>the</w:t>
      </w:r>
      <w:r w:rsidRPr="006E373C">
        <w:rPr>
          <w:spacing w:val="-12"/>
          <w:sz w:val="22"/>
          <w:szCs w:val="22"/>
        </w:rPr>
        <w:t xml:space="preserve"> </w:t>
      </w:r>
      <w:r w:rsidRPr="006E373C">
        <w:rPr>
          <w:spacing w:val="-2"/>
          <w:sz w:val="22"/>
          <w:szCs w:val="22"/>
        </w:rPr>
        <w:t>nine</w:t>
      </w:r>
      <w:r w:rsidRPr="006E373C">
        <w:rPr>
          <w:spacing w:val="-12"/>
          <w:sz w:val="22"/>
          <w:szCs w:val="22"/>
        </w:rPr>
        <w:t xml:space="preserve"> </w:t>
      </w:r>
      <w:r w:rsidRPr="006E373C">
        <w:rPr>
          <w:spacing w:val="-2"/>
          <w:sz w:val="22"/>
          <w:szCs w:val="22"/>
        </w:rPr>
        <w:t>Footnotes</w:t>
      </w:r>
      <w:r w:rsidRPr="006E373C">
        <w:rPr>
          <w:spacing w:val="-12"/>
          <w:sz w:val="22"/>
          <w:szCs w:val="22"/>
        </w:rPr>
        <w:t xml:space="preserve"> </w:t>
      </w:r>
      <w:r w:rsidRPr="006E373C">
        <w:rPr>
          <w:spacing w:val="-2"/>
          <w:sz w:val="22"/>
          <w:szCs w:val="22"/>
        </w:rPr>
        <w:t>related</w:t>
      </w:r>
      <w:r w:rsidRPr="006E373C">
        <w:rPr>
          <w:spacing w:val="-12"/>
          <w:sz w:val="22"/>
          <w:szCs w:val="22"/>
        </w:rPr>
        <w:t xml:space="preserve"> </w:t>
      </w:r>
      <w:r w:rsidRPr="006E373C">
        <w:rPr>
          <w:spacing w:val="-2"/>
          <w:sz w:val="22"/>
          <w:szCs w:val="22"/>
        </w:rPr>
        <w:t>to</w:t>
      </w:r>
      <w:r w:rsidRPr="006E373C">
        <w:rPr>
          <w:spacing w:val="-14"/>
          <w:sz w:val="22"/>
          <w:szCs w:val="22"/>
        </w:rPr>
        <w:t xml:space="preserve"> </w:t>
      </w:r>
      <w:r w:rsidRPr="006E373C">
        <w:rPr>
          <w:spacing w:val="-2"/>
          <w:sz w:val="22"/>
          <w:szCs w:val="22"/>
        </w:rPr>
        <w:t>conforming</w:t>
      </w:r>
      <w:r w:rsidRPr="006E373C">
        <w:rPr>
          <w:spacing w:val="-12"/>
          <w:sz w:val="22"/>
          <w:szCs w:val="22"/>
        </w:rPr>
        <w:t xml:space="preserve"> </w:t>
      </w:r>
      <w:r w:rsidRPr="006E373C">
        <w:rPr>
          <w:spacing w:val="-2"/>
          <w:sz w:val="22"/>
          <w:szCs w:val="22"/>
        </w:rPr>
        <w:t xml:space="preserve">repo </w:t>
      </w:r>
      <w:r w:rsidRPr="006E373C">
        <w:rPr>
          <w:sz w:val="22"/>
          <w:szCs w:val="22"/>
        </w:rPr>
        <w:t>programs is listed as Appendix 1.</w:t>
      </w:r>
    </w:p>
    <w:p w14:paraId="43F35862" w14:textId="77777777" w:rsidR="006E373C" w:rsidRPr="006E373C" w:rsidRDefault="006E373C" w:rsidP="006E373C">
      <w:pPr>
        <w:pStyle w:val="BodyText"/>
        <w:spacing w:before="45"/>
        <w:rPr>
          <w:sz w:val="22"/>
          <w:szCs w:val="22"/>
        </w:rPr>
      </w:pPr>
    </w:p>
    <w:p w14:paraId="69928B67" w14:textId="362D78CB" w:rsidR="006E373C" w:rsidRPr="006E373C" w:rsidRDefault="006E373C" w:rsidP="006E373C">
      <w:pPr>
        <w:pStyle w:val="BodyText"/>
        <w:spacing w:line="266" w:lineRule="auto"/>
        <w:ind w:right="432"/>
        <w:rPr>
          <w:sz w:val="22"/>
          <w:szCs w:val="22"/>
        </w:rPr>
      </w:pPr>
      <w:r w:rsidRPr="006E373C">
        <w:rPr>
          <w:spacing w:val="-2"/>
          <w:sz w:val="22"/>
          <w:szCs w:val="22"/>
        </w:rPr>
        <w:t>ACLI</w:t>
      </w:r>
      <w:r w:rsidRPr="006E373C">
        <w:rPr>
          <w:spacing w:val="-14"/>
          <w:sz w:val="22"/>
          <w:szCs w:val="22"/>
        </w:rPr>
        <w:t xml:space="preserve"> </w:t>
      </w:r>
      <w:r w:rsidRPr="006E373C">
        <w:rPr>
          <w:spacing w:val="-2"/>
          <w:sz w:val="22"/>
          <w:szCs w:val="22"/>
        </w:rPr>
        <w:t>believes</w:t>
      </w:r>
      <w:r w:rsidRPr="006E373C">
        <w:rPr>
          <w:spacing w:val="-13"/>
          <w:sz w:val="22"/>
          <w:szCs w:val="22"/>
        </w:rPr>
        <w:t xml:space="preserve"> </w:t>
      </w:r>
      <w:r w:rsidRPr="006E373C">
        <w:rPr>
          <w:spacing w:val="-2"/>
          <w:sz w:val="22"/>
          <w:szCs w:val="22"/>
        </w:rPr>
        <w:t>that</w:t>
      </w:r>
      <w:r w:rsidRPr="006E373C">
        <w:rPr>
          <w:spacing w:val="-13"/>
          <w:sz w:val="22"/>
          <w:szCs w:val="22"/>
        </w:rPr>
        <w:t xml:space="preserve"> </w:t>
      </w:r>
      <w:r w:rsidRPr="006E373C">
        <w:rPr>
          <w:spacing w:val="-2"/>
          <w:sz w:val="22"/>
          <w:szCs w:val="22"/>
        </w:rPr>
        <w:t>these</w:t>
      </w:r>
      <w:r w:rsidRPr="006E373C">
        <w:rPr>
          <w:spacing w:val="-14"/>
          <w:sz w:val="22"/>
          <w:szCs w:val="22"/>
        </w:rPr>
        <w:t xml:space="preserve"> </w:t>
      </w:r>
      <w:r w:rsidRPr="006E373C">
        <w:rPr>
          <w:spacing w:val="-2"/>
          <w:sz w:val="22"/>
          <w:szCs w:val="22"/>
        </w:rPr>
        <w:t>disclosures</w:t>
      </w:r>
      <w:r w:rsidRPr="006E373C">
        <w:rPr>
          <w:spacing w:val="-13"/>
          <w:sz w:val="22"/>
          <w:szCs w:val="22"/>
        </w:rPr>
        <w:t xml:space="preserve"> </w:t>
      </w:r>
      <w:r w:rsidRPr="006E373C">
        <w:rPr>
          <w:spacing w:val="-2"/>
          <w:sz w:val="22"/>
          <w:szCs w:val="22"/>
        </w:rPr>
        <w:t>provide</w:t>
      </w:r>
      <w:r w:rsidRPr="006E373C">
        <w:rPr>
          <w:spacing w:val="-13"/>
          <w:sz w:val="22"/>
          <w:szCs w:val="22"/>
        </w:rPr>
        <w:t xml:space="preserve"> </w:t>
      </w:r>
      <w:r w:rsidRPr="006E373C">
        <w:rPr>
          <w:spacing w:val="-2"/>
          <w:sz w:val="22"/>
          <w:szCs w:val="22"/>
        </w:rPr>
        <w:t>regulators</w:t>
      </w:r>
      <w:r w:rsidRPr="006E373C">
        <w:rPr>
          <w:spacing w:val="-13"/>
          <w:sz w:val="22"/>
          <w:szCs w:val="22"/>
        </w:rPr>
        <w:t xml:space="preserve"> </w:t>
      </w:r>
      <w:r w:rsidRPr="006E373C">
        <w:rPr>
          <w:spacing w:val="-2"/>
          <w:sz w:val="22"/>
          <w:szCs w:val="22"/>
        </w:rPr>
        <w:t>with</w:t>
      </w:r>
      <w:r w:rsidRPr="006E373C">
        <w:rPr>
          <w:spacing w:val="-14"/>
          <w:sz w:val="22"/>
          <w:szCs w:val="22"/>
        </w:rPr>
        <w:t xml:space="preserve"> </w:t>
      </w:r>
      <w:r w:rsidRPr="006E373C">
        <w:rPr>
          <w:spacing w:val="-2"/>
          <w:sz w:val="22"/>
          <w:szCs w:val="22"/>
        </w:rPr>
        <w:t>a</w:t>
      </w:r>
      <w:r w:rsidRPr="006E373C">
        <w:rPr>
          <w:spacing w:val="-13"/>
          <w:sz w:val="22"/>
          <w:szCs w:val="22"/>
        </w:rPr>
        <w:t xml:space="preserve"> </w:t>
      </w:r>
      <w:r w:rsidRPr="006E373C">
        <w:rPr>
          <w:spacing w:val="-2"/>
          <w:sz w:val="22"/>
          <w:szCs w:val="22"/>
        </w:rPr>
        <w:t>more</w:t>
      </w:r>
      <w:r w:rsidRPr="006E373C">
        <w:rPr>
          <w:spacing w:val="-13"/>
          <w:sz w:val="22"/>
          <w:szCs w:val="22"/>
        </w:rPr>
        <w:t xml:space="preserve"> </w:t>
      </w:r>
      <w:r w:rsidRPr="006E373C">
        <w:rPr>
          <w:spacing w:val="-2"/>
          <w:sz w:val="22"/>
          <w:szCs w:val="22"/>
        </w:rPr>
        <w:t>fulsome</w:t>
      </w:r>
      <w:r w:rsidRPr="006E373C">
        <w:rPr>
          <w:spacing w:val="-14"/>
          <w:sz w:val="22"/>
          <w:szCs w:val="22"/>
        </w:rPr>
        <w:t xml:space="preserve"> </w:t>
      </w:r>
      <w:r w:rsidRPr="006E373C">
        <w:rPr>
          <w:spacing w:val="-2"/>
          <w:sz w:val="22"/>
          <w:szCs w:val="22"/>
        </w:rPr>
        <w:t>overview</w:t>
      </w:r>
      <w:r w:rsidRPr="006E373C">
        <w:rPr>
          <w:spacing w:val="-13"/>
          <w:sz w:val="22"/>
          <w:szCs w:val="22"/>
        </w:rPr>
        <w:t xml:space="preserve"> </w:t>
      </w:r>
      <w:r w:rsidRPr="006E373C">
        <w:rPr>
          <w:spacing w:val="-2"/>
          <w:sz w:val="22"/>
          <w:szCs w:val="22"/>
        </w:rPr>
        <w:t>of</w:t>
      </w:r>
      <w:r w:rsidRPr="006E373C">
        <w:rPr>
          <w:spacing w:val="-13"/>
          <w:sz w:val="22"/>
          <w:szCs w:val="22"/>
        </w:rPr>
        <w:t xml:space="preserve"> </w:t>
      </w:r>
      <w:r w:rsidRPr="006E373C">
        <w:rPr>
          <w:spacing w:val="-2"/>
          <w:sz w:val="22"/>
          <w:szCs w:val="22"/>
        </w:rPr>
        <w:t xml:space="preserve">the </w:t>
      </w:r>
      <w:r w:rsidRPr="006E373C">
        <w:rPr>
          <w:sz w:val="22"/>
          <w:szCs w:val="22"/>
        </w:rPr>
        <w:t>integrity</w:t>
      </w:r>
      <w:r w:rsidRPr="006E373C">
        <w:rPr>
          <w:spacing w:val="-14"/>
          <w:sz w:val="22"/>
          <w:szCs w:val="22"/>
        </w:rPr>
        <w:t xml:space="preserve"> </w:t>
      </w:r>
      <w:r w:rsidRPr="006E373C">
        <w:rPr>
          <w:sz w:val="22"/>
          <w:szCs w:val="22"/>
        </w:rPr>
        <w:t>of</w:t>
      </w:r>
      <w:r w:rsidRPr="006E373C">
        <w:rPr>
          <w:spacing w:val="-14"/>
          <w:sz w:val="22"/>
          <w:szCs w:val="22"/>
        </w:rPr>
        <w:t xml:space="preserve"> </w:t>
      </w:r>
      <w:r w:rsidRPr="006E373C">
        <w:rPr>
          <w:sz w:val="22"/>
          <w:szCs w:val="22"/>
        </w:rPr>
        <w:t>reinvested</w:t>
      </w:r>
      <w:r w:rsidRPr="006E373C">
        <w:rPr>
          <w:spacing w:val="-15"/>
          <w:sz w:val="22"/>
          <w:szCs w:val="22"/>
        </w:rPr>
        <w:t xml:space="preserve"> </w:t>
      </w:r>
      <w:r w:rsidRPr="006E373C">
        <w:rPr>
          <w:sz w:val="22"/>
          <w:szCs w:val="22"/>
        </w:rPr>
        <w:t>assets</w:t>
      </w:r>
      <w:r w:rsidRPr="006E373C">
        <w:rPr>
          <w:spacing w:val="-15"/>
          <w:sz w:val="22"/>
          <w:szCs w:val="22"/>
        </w:rPr>
        <w:t xml:space="preserve"> </w:t>
      </w:r>
      <w:r w:rsidRPr="006E373C">
        <w:rPr>
          <w:sz w:val="22"/>
          <w:szCs w:val="22"/>
        </w:rPr>
        <w:t>than</w:t>
      </w:r>
      <w:r w:rsidRPr="006E373C">
        <w:rPr>
          <w:spacing w:val="-15"/>
          <w:sz w:val="22"/>
          <w:szCs w:val="22"/>
        </w:rPr>
        <w:t xml:space="preserve"> </w:t>
      </w:r>
      <w:r w:rsidRPr="006E373C">
        <w:rPr>
          <w:sz w:val="22"/>
          <w:szCs w:val="22"/>
        </w:rPr>
        <w:t>a</w:t>
      </w:r>
      <w:r w:rsidRPr="006E373C">
        <w:rPr>
          <w:spacing w:val="-15"/>
          <w:sz w:val="22"/>
          <w:szCs w:val="22"/>
        </w:rPr>
        <w:t xml:space="preserve"> </w:t>
      </w:r>
      <w:r w:rsidRPr="006E373C">
        <w:rPr>
          <w:sz w:val="22"/>
          <w:szCs w:val="22"/>
        </w:rPr>
        <w:t>simple</w:t>
      </w:r>
      <w:r w:rsidRPr="006E373C">
        <w:rPr>
          <w:spacing w:val="-15"/>
          <w:sz w:val="22"/>
          <w:szCs w:val="22"/>
        </w:rPr>
        <w:t xml:space="preserve"> </w:t>
      </w:r>
      <w:r w:rsidRPr="006E373C">
        <w:rPr>
          <w:sz w:val="22"/>
          <w:szCs w:val="22"/>
        </w:rPr>
        <w:t>CUSIP-by-CUSIP</w:t>
      </w:r>
      <w:r w:rsidRPr="006E373C">
        <w:rPr>
          <w:spacing w:val="-16"/>
          <w:sz w:val="22"/>
          <w:szCs w:val="22"/>
        </w:rPr>
        <w:t xml:space="preserve"> </w:t>
      </w:r>
      <w:r w:rsidRPr="006E373C">
        <w:rPr>
          <w:sz w:val="22"/>
          <w:szCs w:val="22"/>
        </w:rPr>
        <w:t>asset</w:t>
      </w:r>
      <w:r w:rsidRPr="006E373C">
        <w:rPr>
          <w:spacing w:val="-14"/>
          <w:sz w:val="22"/>
          <w:szCs w:val="22"/>
        </w:rPr>
        <w:t xml:space="preserve"> </w:t>
      </w:r>
      <w:r w:rsidRPr="006E373C">
        <w:rPr>
          <w:sz w:val="22"/>
          <w:szCs w:val="22"/>
        </w:rPr>
        <w:t>listing.</w:t>
      </w:r>
    </w:p>
    <w:p w14:paraId="35FAEC86" w14:textId="77777777" w:rsidR="006E373C" w:rsidRPr="006E373C" w:rsidRDefault="006E373C" w:rsidP="006E373C">
      <w:pPr>
        <w:pStyle w:val="BodyText"/>
        <w:spacing w:before="7"/>
        <w:rPr>
          <w:sz w:val="22"/>
          <w:szCs w:val="22"/>
        </w:rPr>
      </w:pPr>
    </w:p>
    <w:p w14:paraId="76509F0D" w14:textId="77777777" w:rsidR="006E373C" w:rsidRPr="006E373C" w:rsidRDefault="006E373C" w:rsidP="006E373C">
      <w:pPr>
        <w:pStyle w:val="Heading1"/>
        <w:spacing w:before="1"/>
        <w:jc w:val="left"/>
        <w:rPr>
          <w:sz w:val="22"/>
          <w:szCs w:val="22"/>
        </w:rPr>
      </w:pPr>
      <w:r w:rsidRPr="006E373C">
        <w:rPr>
          <w:spacing w:val="-4"/>
          <w:sz w:val="22"/>
          <w:szCs w:val="22"/>
          <w:u w:val="single"/>
        </w:rPr>
        <w:t>Annual</w:t>
      </w:r>
      <w:r w:rsidRPr="006E373C">
        <w:rPr>
          <w:spacing w:val="-7"/>
          <w:sz w:val="22"/>
          <w:szCs w:val="22"/>
          <w:u w:val="single"/>
        </w:rPr>
        <w:t xml:space="preserve"> </w:t>
      </w:r>
      <w:r w:rsidRPr="006E373C">
        <w:rPr>
          <w:spacing w:val="-4"/>
          <w:sz w:val="22"/>
          <w:szCs w:val="22"/>
          <w:u w:val="single"/>
        </w:rPr>
        <w:t>Statement</w:t>
      </w:r>
      <w:r w:rsidRPr="006E373C">
        <w:rPr>
          <w:spacing w:val="-8"/>
          <w:sz w:val="22"/>
          <w:szCs w:val="22"/>
          <w:u w:val="single"/>
        </w:rPr>
        <w:t xml:space="preserve"> </w:t>
      </w:r>
      <w:r w:rsidRPr="006E373C">
        <w:rPr>
          <w:spacing w:val="-4"/>
          <w:sz w:val="22"/>
          <w:szCs w:val="22"/>
          <w:u w:val="single"/>
        </w:rPr>
        <w:t>Instructions</w:t>
      </w:r>
    </w:p>
    <w:p w14:paraId="3334571B" w14:textId="77777777" w:rsidR="006E373C" w:rsidRPr="006E373C" w:rsidRDefault="006E373C" w:rsidP="006E373C">
      <w:pPr>
        <w:pStyle w:val="BodyText"/>
        <w:spacing w:before="1" w:line="266" w:lineRule="auto"/>
        <w:ind w:right="129"/>
        <w:rPr>
          <w:sz w:val="22"/>
          <w:szCs w:val="22"/>
        </w:rPr>
      </w:pPr>
      <w:r w:rsidRPr="006E373C">
        <w:rPr>
          <w:spacing w:val="-2"/>
          <w:sz w:val="22"/>
          <w:szCs w:val="22"/>
        </w:rPr>
        <w:t>In</w:t>
      </w:r>
      <w:r w:rsidRPr="006E373C">
        <w:rPr>
          <w:spacing w:val="-10"/>
          <w:sz w:val="22"/>
          <w:szCs w:val="22"/>
        </w:rPr>
        <w:t xml:space="preserve"> </w:t>
      </w:r>
      <w:r w:rsidRPr="006E373C">
        <w:rPr>
          <w:spacing w:val="-2"/>
          <w:sz w:val="22"/>
          <w:szCs w:val="22"/>
        </w:rPr>
        <w:t>the</w:t>
      </w:r>
      <w:r w:rsidRPr="006E373C">
        <w:rPr>
          <w:spacing w:val="-9"/>
          <w:sz w:val="22"/>
          <w:szCs w:val="22"/>
        </w:rPr>
        <w:t xml:space="preserve"> </w:t>
      </w:r>
      <w:r w:rsidRPr="006E373C">
        <w:rPr>
          <w:spacing w:val="-2"/>
          <w:sz w:val="22"/>
          <w:szCs w:val="22"/>
        </w:rPr>
        <w:t>2024-04</w:t>
      </w:r>
      <w:r w:rsidRPr="006E373C">
        <w:rPr>
          <w:spacing w:val="-12"/>
          <w:sz w:val="22"/>
          <w:szCs w:val="22"/>
        </w:rPr>
        <w:t xml:space="preserve"> </w:t>
      </w:r>
      <w:r w:rsidRPr="006E373C">
        <w:rPr>
          <w:spacing w:val="-2"/>
          <w:sz w:val="22"/>
          <w:szCs w:val="22"/>
        </w:rPr>
        <w:t>exposure,</w:t>
      </w:r>
      <w:r w:rsidRPr="006E373C">
        <w:rPr>
          <w:spacing w:val="-11"/>
          <w:sz w:val="22"/>
          <w:szCs w:val="22"/>
        </w:rPr>
        <w:t xml:space="preserve"> </w:t>
      </w:r>
      <w:r w:rsidRPr="006E373C">
        <w:rPr>
          <w:spacing w:val="-2"/>
          <w:sz w:val="22"/>
          <w:szCs w:val="22"/>
        </w:rPr>
        <w:t>NAIC</w:t>
      </w:r>
      <w:r w:rsidRPr="006E373C">
        <w:rPr>
          <w:spacing w:val="-12"/>
          <w:sz w:val="22"/>
          <w:szCs w:val="22"/>
        </w:rPr>
        <w:t xml:space="preserve"> </w:t>
      </w:r>
      <w:r w:rsidRPr="006E373C">
        <w:rPr>
          <w:spacing w:val="-2"/>
          <w:sz w:val="22"/>
          <w:szCs w:val="22"/>
        </w:rPr>
        <w:t>staff</w:t>
      </w:r>
      <w:r w:rsidRPr="006E373C">
        <w:rPr>
          <w:spacing w:val="-9"/>
          <w:sz w:val="22"/>
          <w:szCs w:val="22"/>
        </w:rPr>
        <w:t xml:space="preserve"> </w:t>
      </w:r>
      <w:r w:rsidRPr="006E373C">
        <w:rPr>
          <w:spacing w:val="-2"/>
          <w:sz w:val="22"/>
          <w:szCs w:val="22"/>
        </w:rPr>
        <w:t>proposes</w:t>
      </w:r>
      <w:r w:rsidRPr="006E373C">
        <w:rPr>
          <w:spacing w:val="-12"/>
          <w:sz w:val="22"/>
          <w:szCs w:val="22"/>
        </w:rPr>
        <w:t xml:space="preserve"> </w:t>
      </w:r>
      <w:r w:rsidRPr="006E373C">
        <w:rPr>
          <w:spacing w:val="-2"/>
          <w:sz w:val="22"/>
          <w:szCs w:val="22"/>
        </w:rPr>
        <w:t>that</w:t>
      </w:r>
      <w:r w:rsidRPr="006E373C">
        <w:rPr>
          <w:spacing w:val="-12"/>
          <w:sz w:val="22"/>
          <w:szCs w:val="22"/>
        </w:rPr>
        <w:t xml:space="preserve"> </w:t>
      </w:r>
      <w:r w:rsidRPr="006E373C">
        <w:rPr>
          <w:spacing w:val="-2"/>
          <w:sz w:val="22"/>
          <w:szCs w:val="22"/>
        </w:rPr>
        <w:t>guidelines</w:t>
      </w:r>
      <w:r w:rsidRPr="006E373C">
        <w:rPr>
          <w:spacing w:val="-12"/>
          <w:sz w:val="22"/>
          <w:szCs w:val="22"/>
        </w:rPr>
        <w:t xml:space="preserve"> </w:t>
      </w:r>
      <w:r w:rsidRPr="006E373C">
        <w:rPr>
          <w:spacing w:val="-2"/>
          <w:sz w:val="22"/>
          <w:szCs w:val="22"/>
        </w:rPr>
        <w:t>for</w:t>
      </w:r>
      <w:r w:rsidRPr="006E373C">
        <w:rPr>
          <w:spacing w:val="-12"/>
          <w:sz w:val="22"/>
          <w:szCs w:val="22"/>
        </w:rPr>
        <w:t xml:space="preserve"> </w:t>
      </w:r>
      <w:r w:rsidRPr="006E373C">
        <w:rPr>
          <w:spacing w:val="-2"/>
          <w:sz w:val="22"/>
          <w:szCs w:val="22"/>
        </w:rPr>
        <w:t>conforming</w:t>
      </w:r>
      <w:r w:rsidRPr="006E373C">
        <w:rPr>
          <w:spacing w:val="-12"/>
          <w:sz w:val="22"/>
          <w:szCs w:val="22"/>
        </w:rPr>
        <w:t xml:space="preserve"> </w:t>
      </w:r>
      <w:r w:rsidRPr="006E373C">
        <w:rPr>
          <w:spacing w:val="-2"/>
          <w:sz w:val="22"/>
          <w:szCs w:val="22"/>
        </w:rPr>
        <w:t>securities</w:t>
      </w:r>
      <w:r w:rsidRPr="006E373C">
        <w:rPr>
          <w:spacing w:val="-9"/>
          <w:sz w:val="22"/>
          <w:szCs w:val="22"/>
        </w:rPr>
        <w:t xml:space="preserve"> </w:t>
      </w:r>
      <w:r w:rsidRPr="006E373C">
        <w:rPr>
          <w:spacing w:val="-2"/>
          <w:sz w:val="22"/>
          <w:szCs w:val="22"/>
        </w:rPr>
        <w:t>lending</w:t>
      </w:r>
      <w:r w:rsidRPr="006E373C">
        <w:rPr>
          <w:spacing w:val="-10"/>
          <w:sz w:val="22"/>
          <w:szCs w:val="22"/>
        </w:rPr>
        <w:t xml:space="preserve"> </w:t>
      </w:r>
      <w:r w:rsidRPr="006E373C">
        <w:rPr>
          <w:spacing w:val="-2"/>
          <w:sz w:val="22"/>
          <w:szCs w:val="22"/>
        </w:rPr>
        <w:t xml:space="preserve">and </w:t>
      </w:r>
      <w:r w:rsidRPr="006E373C">
        <w:rPr>
          <w:sz w:val="22"/>
          <w:szCs w:val="22"/>
        </w:rPr>
        <w:t>conforming</w:t>
      </w:r>
      <w:r w:rsidRPr="006E373C">
        <w:rPr>
          <w:spacing w:val="-16"/>
          <w:sz w:val="22"/>
          <w:szCs w:val="22"/>
        </w:rPr>
        <w:t xml:space="preserve"> </w:t>
      </w:r>
      <w:r w:rsidRPr="006E373C">
        <w:rPr>
          <w:sz w:val="22"/>
          <w:szCs w:val="22"/>
        </w:rPr>
        <w:t>repo</w:t>
      </w:r>
      <w:r w:rsidRPr="006E373C">
        <w:rPr>
          <w:spacing w:val="-15"/>
          <w:sz w:val="22"/>
          <w:szCs w:val="22"/>
        </w:rPr>
        <w:t xml:space="preserve"> </w:t>
      </w:r>
      <w:r w:rsidRPr="006E373C">
        <w:rPr>
          <w:sz w:val="22"/>
          <w:szCs w:val="22"/>
        </w:rPr>
        <w:t>programs</w:t>
      </w:r>
      <w:r w:rsidRPr="006E373C">
        <w:rPr>
          <w:spacing w:val="-15"/>
          <w:sz w:val="22"/>
          <w:szCs w:val="22"/>
        </w:rPr>
        <w:t xml:space="preserve"> </w:t>
      </w:r>
      <w:r w:rsidRPr="006E373C">
        <w:rPr>
          <w:sz w:val="22"/>
          <w:szCs w:val="22"/>
        </w:rPr>
        <w:t>should</w:t>
      </w:r>
      <w:r w:rsidRPr="006E373C">
        <w:rPr>
          <w:spacing w:val="-16"/>
          <w:sz w:val="22"/>
          <w:szCs w:val="22"/>
        </w:rPr>
        <w:t xml:space="preserve"> </w:t>
      </w:r>
      <w:r w:rsidRPr="006E373C">
        <w:rPr>
          <w:sz w:val="22"/>
          <w:szCs w:val="22"/>
        </w:rPr>
        <w:t>appear</w:t>
      </w:r>
      <w:r w:rsidRPr="006E373C">
        <w:rPr>
          <w:spacing w:val="-15"/>
          <w:sz w:val="22"/>
          <w:szCs w:val="22"/>
        </w:rPr>
        <w:t xml:space="preserve"> </w:t>
      </w:r>
      <w:r w:rsidRPr="006E373C">
        <w:rPr>
          <w:sz w:val="22"/>
          <w:szCs w:val="22"/>
        </w:rPr>
        <w:t>in</w:t>
      </w:r>
      <w:r w:rsidRPr="006E373C">
        <w:rPr>
          <w:spacing w:val="-15"/>
          <w:sz w:val="22"/>
          <w:szCs w:val="22"/>
        </w:rPr>
        <w:t xml:space="preserve"> </w:t>
      </w:r>
      <w:r w:rsidRPr="006E373C">
        <w:rPr>
          <w:sz w:val="22"/>
          <w:szCs w:val="22"/>
        </w:rPr>
        <w:t>the</w:t>
      </w:r>
      <w:r w:rsidRPr="006E373C">
        <w:rPr>
          <w:spacing w:val="-15"/>
          <w:sz w:val="22"/>
          <w:szCs w:val="22"/>
        </w:rPr>
        <w:t xml:space="preserve"> </w:t>
      </w:r>
      <w:r w:rsidRPr="006E373C">
        <w:rPr>
          <w:sz w:val="22"/>
          <w:szCs w:val="22"/>
        </w:rPr>
        <w:t>Annual</w:t>
      </w:r>
      <w:r w:rsidRPr="006E373C">
        <w:rPr>
          <w:spacing w:val="-16"/>
          <w:sz w:val="22"/>
          <w:szCs w:val="22"/>
        </w:rPr>
        <w:t xml:space="preserve"> </w:t>
      </w:r>
      <w:r w:rsidRPr="006E373C">
        <w:rPr>
          <w:sz w:val="22"/>
          <w:szCs w:val="22"/>
        </w:rPr>
        <w:t>Statement</w:t>
      </w:r>
      <w:r w:rsidRPr="006E373C">
        <w:rPr>
          <w:spacing w:val="-15"/>
          <w:sz w:val="22"/>
          <w:szCs w:val="22"/>
        </w:rPr>
        <w:t xml:space="preserve"> </w:t>
      </w:r>
      <w:r w:rsidRPr="006E373C">
        <w:rPr>
          <w:sz w:val="22"/>
          <w:szCs w:val="22"/>
        </w:rPr>
        <w:t>Instructions</w:t>
      </w:r>
      <w:r w:rsidRPr="006E373C">
        <w:rPr>
          <w:spacing w:val="-15"/>
          <w:sz w:val="22"/>
          <w:szCs w:val="22"/>
        </w:rPr>
        <w:t xml:space="preserve"> </w:t>
      </w:r>
      <w:r w:rsidRPr="006E373C">
        <w:rPr>
          <w:sz w:val="22"/>
          <w:szCs w:val="22"/>
        </w:rPr>
        <w:t>as</w:t>
      </w:r>
      <w:r w:rsidRPr="006E373C">
        <w:rPr>
          <w:spacing w:val="-16"/>
          <w:sz w:val="22"/>
          <w:szCs w:val="22"/>
        </w:rPr>
        <w:t xml:space="preserve"> </w:t>
      </w:r>
      <w:r w:rsidRPr="006E373C">
        <w:rPr>
          <w:sz w:val="22"/>
          <w:szCs w:val="22"/>
        </w:rPr>
        <w:t>well</w:t>
      </w:r>
      <w:r w:rsidRPr="006E373C">
        <w:rPr>
          <w:spacing w:val="-15"/>
          <w:sz w:val="22"/>
          <w:szCs w:val="22"/>
        </w:rPr>
        <w:t xml:space="preserve"> </w:t>
      </w:r>
      <w:r w:rsidRPr="006E373C">
        <w:rPr>
          <w:sz w:val="22"/>
          <w:szCs w:val="22"/>
        </w:rPr>
        <w:t>as</w:t>
      </w:r>
      <w:r w:rsidRPr="006E373C">
        <w:rPr>
          <w:spacing w:val="-15"/>
          <w:sz w:val="22"/>
          <w:szCs w:val="22"/>
        </w:rPr>
        <w:t xml:space="preserve"> </w:t>
      </w:r>
      <w:r w:rsidRPr="006E373C">
        <w:rPr>
          <w:sz w:val="22"/>
          <w:szCs w:val="22"/>
        </w:rPr>
        <w:t>the</w:t>
      </w:r>
      <w:r w:rsidRPr="006E373C">
        <w:rPr>
          <w:spacing w:val="-15"/>
          <w:sz w:val="22"/>
          <w:szCs w:val="22"/>
        </w:rPr>
        <w:t xml:space="preserve"> </w:t>
      </w:r>
      <w:r w:rsidRPr="006E373C">
        <w:rPr>
          <w:sz w:val="22"/>
          <w:szCs w:val="22"/>
        </w:rPr>
        <w:t xml:space="preserve">RBC </w:t>
      </w:r>
      <w:r w:rsidRPr="006E373C">
        <w:rPr>
          <w:spacing w:val="-2"/>
          <w:sz w:val="22"/>
          <w:szCs w:val="22"/>
        </w:rPr>
        <w:t>Instructions.</w:t>
      </w:r>
      <w:r w:rsidRPr="006E373C">
        <w:rPr>
          <w:spacing w:val="40"/>
          <w:sz w:val="22"/>
          <w:szCs w:val="22"/>
        </w:rPr>
        <w:t xml:space="preserve"> </w:t>
      </w:r>
      <w:r w:rsidRPr="006E373C">
        <w:rPr>
          <w:spacing w:val="-2"/>
          <w:sz w:val="22"/>
          <w:szCs w:val="22"/>
        </w:rPr>
        <w:t>In</w:t>
      </w:r>
      <w:r w:rsidRPr="006E373C">
        <w:rPr>
          <w:spacing w:val="-10"/>
          <w:sz w:val="22"/>
          <w:szCs w:val="22"/>
        </w:rPr>
        <w:t xml:space="preserve"> </w:t>
      </w:r>
      <w:r w:rsidRPr="006E373C">
        <w:rPr>
          <w:spacing w:val="-2"/>
          <w:sz w:val="22"/>
          <w:szCs w:val="22"/>
        </w:rPr>
        <w:t>Appendix</w:t>
      </w:r>
      <w:r w:rsidRPr="006E373C">
        <w:rPr>
          <w:spacing w:val="-11"/>
          <w:sz w:val="22"/>
          <w:szCs w:val="22"/>
        </w:rPr>
        <w:t xml:space="preserve"> </w:t>
      </w:r>
      <w:r w:rsidRPr="006E373C">
        <w:rPr>
          <w:spacing w:val="-2"/>
          <w:sz w:val="22"/>
          <w:szCs w:val="22"/>
        </w:rPr>
        <w:t>2,</w:t>
      </w:r>
      <w:r w:rsidRPr="006E373C">
        <w:rPr>
          <w:spacing w:val="-11"/>
          <w:sz w:val="22"/>
          <w:szCs w:val="22"/>
        </w:rPr>
        <w:t xml:space="preserve"> </w:t>
      </w:r>
      <w:r w:rsidRPr="006E373C">
        <w:rPr>
          <w:spacing w:val="-2"/>
          <w:sz w:val="22"/>
          <w:szCs w:val="22"/>
        </w:rPr>
        <w:t>ACLI</w:t>
      </w:r>
      <w:r w:rsidRPr="006E373C">
        <w:rPr>
          <w:spacing w:val="-12"/>
          <w:sz w:val="22"/>
          <w:szCs w:val="22"/>
        </w:rPr>
        <w:t xml:space="preserve"> </w:t>
      </w:r>
      <w:r w:rsidRPr="006E373C">
        <w:rPr>
          <w:spacing w:val="-2"/>
          <w:sz w:val="22"/>
          <w:szCs w:val="22"/>
        </w:rPr>
        <w:t>proposes</w:t>
      </w:r>
      <w:r w:rsidRPr="006E373C">
        <w:rPr>
          <w:spacing w:val="-11"/>
          <w:sz w:val="22"/>
          <w:szCs w:val="22"/>
        </w:rPr>
        <w:t xml:space="preserve"> </w:t>
      </w:r>
      <w:r w:rsidRPr="006E373C">
        <w:rPr>
          <w:spacing w:val="-2"/>
          <w:sz w:val="22"/>
          <w:szCs w:val="22"/>
        </w:rPr>
        <w:t>expanded</w:t>
      </w:r>
      <w:r w:rsidRPr="006E373C">
        <w:rPr>
          <w:spacing w:val="-11"/>
          <w:sz w:val="22"/>
          <w:szCs w:val="22"/>
        </w:rPr>
        <w:t xml:space="preserve"> </w:t>
      </w:r>
      <w:r w:rsidRPr="006E373C">
        <w:rPr>
          <w:spacing w:val="-2"/>
          <w:sz w:val="22"/>
          <w:szCs w:val="22"/>
        </w:rPr>
        <w:t>Annual</w:t>
      </w:r>
      <w:r w:rsidRPr="006E373C">
        <w:rPr>
          <w:spacing w:val="-9"/>
          <w:sz w:val="22"/>
          <w:szCs w:val="22"/>
        </w:rPr>
        <w:t xml:space="preserve"> </w:t>
      </w:r>
      <w:r w:rsidRPr="006E373C">
        <w:rPr>
          <w:spacing w:val="-2"/>
          <w:sz w:val="22"/>
          <w:szCs w:val="22"/>
        </w:rPr>
        <w:t>Statement</w:t>
      </w:r>
      <w:r w:rsidRPr="006E373C">
        <w:rPr>
          <w:spacing w:val="-10"/>
          <w:sz w:val="22"/>
          <w:szCs w:val="22"/>
        </w:rPr>
        <w:t xml:space="preserve"> </w:t>
      </w:r>
      <w:r w:rsidRPr="006E373C">
        <w:rPr>
          <w:spacing w:val="-2"/>
          <w:sz w:val="22"/>
          <w:szCs w:val="22"/>
        </w:rPr>
        <w:t>Instructions</w:t>
      </w:r>
      <w:r w:rsidRPr="006E373C">
        <w:rPr>
          <w:spacing w:val="-10"/>
          <w:sz w:val="22"/>
          <w:szCs w:val="22"/>
        </w:rPr>
        <w:t xml:space="preserve"> </w:t>
      </w:r>
      <w:r w:rsidRPr="006E373C">
        <w:rPr>
          <w:spacing w:val="-2"/>
          <w:sz w:val="22"/>
          <w:szCs w:val="22"/>
        </w:rPr>
        <w:t xml:space="preserve">incorporating </w:t>
      </w:r>
      <w:r w:rsidRPr="006E373C">
        <w:rPr>
          <w:sz w:val="22"/>
          <w:szCs w:val="22"/>
        </w:rPr>
        <w:t>guidelines</w:t>
      </w:r>
      <w:r w:rsidRPr="006E373C">
        <w:rPr>
          <w:spacing w:val="-15"/>
          <w:sz w:val="22"/>
          <w:szCs w:val="22"/>
        </w:rPr>
        <w:t xml:space="preserve"> </w:t>
      </w:r>
      <w:r w:rsidRPr="006E373C">
        <w:rPr>
          <w:sz w:val="22"/>
          <w:szCs w:val="22"/>
        </w:rPr>
        <w:t>for</w:t>
      </w:r>
      <w:r w:rsidRPr="006E373C">
        <w:rPr>
          <w:spacing w:val="-15"/>
          <w:sz w:val="22"/>
          <w:szCs w:val="22"/>
        </w:rPr>
        <w:t xml:space="preserve"> </w:t>
      </w:r>
      <w:r w:rsidRPr="006E373C">
        <w:rPr>
          <w:sz w:val="22"/>
          <w:szCs w:val="22"/>
        </w:rPr>
        <w:t>conforming</w:t>
      </w:r>
      <w:r w:rsidRPr="006E373C">
        <w:rPr>
          <w:spacing w:val="-15"/>
          <w:sz w:val="22"/>
          <w:szCs w:val="22"/>
        </w:rPr>
        <w:t xml:space="preserve"> </w:t>
      </w:r>
      <w:r w:rsidRPr="006E373C">
        <w:rPr>
          <w:sz w:val="22"/>
          <w:szCs w:val="22"/>
        </w:rPr>
        <w:t>securities</w:t>
      </w:r>
      <w:r w:rsidRPr="006E373C">
        <w:rPr>
          <w:spacing w:val="-13"/>
          <w:sz w:val="22"/>
          <w:szCs w:val="22"/>
        </w:rPr>
        <w:t xml:space="preserve"> </w:t>
      </w:r>
      <w:r w:rsidRPr="006E373C">
        <w:rPr>
          <w:sz w:val="22"/>
          <w:szCs w:val="22"/>
        </w:rPr>
        <w:t>lending</w:t>
      </w:r>
      <w:r w:rsidRPr="006E373C">
        <w:rPr>
          <w:spacing w:val="-15"/>
          <w:sz w:val="22"/>
          <w:szCs w:val="22"/>
        </w:rPr>
        <w:t xml:space="preserve"> </w:t>
      </w:r>
      <w:r w:rsidRPr="006E373C">
        <w:rPr>
          <w:sz w:val="22"/>
          <w:szCs w:val="22"/>
        </w:rPr>
        <w:t>and</w:t>
      </w:r>
      <w:r w:rsidRPr="006E373C">
        <w:rPr>
          <w:spacing w:val="-15"/>
          <w:sz w:val="22"/>
          <w:szCs w:val="22"/>
        </w:rPr>
        <w:t xml:space="preserve"> </w:t>
      </w:r>
      <w:r w:rsidRPr="006E373C">
        <w:rPr>
          <w:sz w:val="22"/>
          <w:szCs w:val="22"/>
        </w:rPr>
        <w:t>conforming</w:t>
      </w:r>
      <w:r w:rsidRPr="006E373C">
        <w:rPr>
          <w:spacing w:val="-13"/>
          <w:sz w:val="22"/>
          <w:szCs w:val="22"/>
        </w:rPr>
        <w:t xml:space="preserve"> </w:t>
      </w:r>
      <w:r w:rsidRPr="006E373C">
        <w:rPr>
          <w:sz w:val="22"/>
          <w:szCs w:val="22"/>
        </w:rPr>
        <w:t>repurchase</w:t>
      </w:r>
      <w:r w:rsidRPr="006E373C">
        <w:rPr>
          <w:spacing w:val="-14"/>
          <w:sz w:val="22"/>
          <w:szCs w:val="22"/>
        </w:rPr>
        <w:t xml:space="preserve"> </w:t>
      </w:r>
      <w:r w:rsidRPr="006E373C">
        <w:rPr>
          <w:sz w:val="22"/>
          <w:szCs w:val="22"/>
        </w:rPr>
        <w:t>agreement</w:t>
      </w:r>
      <w:r w:rsidRPr="006E373C">
        <w:rPr>
          <w:spacing w:val="-16"/>
          <w:sz w:val="22"/>
          <w:szCs w:val="22"/>
        </w:rPr>
        <w:t xml:space="preserve"> </w:t>
      </w:r>
      <w:r w:rsidRPr="006E373C">
        <w:rPr>
          <w:sz w:val="22"/>
          <w:szCs w:val="22"/>
        </w:rPr>
        <w:t>programs.</w:t>
      </w:r>
    </w:p>
    <w:p w14:paraId="79FE690B" w14:textId="77777777" w:rsidR="006E373C" w:rsidRPr="006E373C" w:rsidRDefault="006E373C" w:rsidP="006E373C">
      <w:pPr>
        <w:pStyle w:val="BodyText"/>
        <w:spacing w:before="6"/>
        <w:rPr>
          <w:sz w:val="22"/>
          <w:szCs w:val="22"/>
        </w:rPr>
      </w:pPr>
    </w:p>
    <w:p w14:paraId="3010BAB7" w14:textId="77777777" w:rsidR="006E373C" w:rsidRPr="006E373C" w:rsidRDefault="006E373C" w:rsidP="006E373C">
      <w:pPr>
        <w:pStyle w:val="Heading1"/>
        <w:jc w:val="left"/>
        <w:rPr>
          <w:sz w:val="22"/>
          <w:szCs w:val="22"/>
        </w:rPr>
      </w:pPr>
      <w:r w:rsidRPr="006E373C">
        <w:rPr>
          <w:sz w:val="22"/>
          <w:szCs w:val="22"/>
          <w:u w:val="single"/>
        </w:rPr>
        <w:t>Scope</w:t>
      </w:r>
      <w:r w:rsidRPr="006E373C">
        <w:rPr>
          <w:spacing w:val="-12"/>
          <w:sz w:val="22"/>
          <w:szCs w:val="22"/>
          <w:u w:val="single"/>
        </w:rPr>
        <w:t xml:space="preserve"> </w:t>
      </w:r>
      <w:r w:rsidRPr="006E373C">
        <w:rPr>
          <w:sz w:val="22"/>
          <w:szCs w:val="22"/>
          <w:u w:val="single"/>
        </w:rPr>
        <w:t>of</w:t>
      </w:r>
      <w:r w:rsidRPr="006E373C">
        <w:rPr>
          <w:spacing w:val="-12"/>
          <w:sz w:val="22"/>
          <w:szCs w:val="22"/>
          <w:u w:val="single"/>
        </w:rPr>
        <w:t xml:space="preserve"> </w:t>
      </w:r>
      <w:r w:rsidRPr="006E373C">
        <w:rPr>
          <w:sz w:val="22"/>
          <w:szCs w:val="22"/>
          <w:u w:val="single"/>
        </w:rPr>
        <w:t>“Acceptable</w:t>
      </w:r>
      <w:r w:rsidRPr="006E373C">
        <w:rPr>
          <w:spacing w:val="-14"/>
          <w:sz w:val="22"/>
          <w:szCs w:val="22"/>
          <w:u w:val="single"/>
        </w:rPr>
        <w:t xml:space="preserve"> </w:t>
      </w:r>
      <w:r w:rsidRPr="006E373C">
        <w:rPr>
          <w:spacing w:val="-2"/>
          <w:sz w:val="22"/>
          <w:szCs w:val="22"/>
          <w:u w:val="single"/>
        </w:rPr>
        <w:t>Collateral”</w:t>
      </w:r>
    </w:p>
    <w:p w14:paraId="4E959ED7" w14:textId="77777777" w:rsidR="006E373C" w:rsidRPr="006E373C" w:rsidRDefault="006E373C" w:rsidP="00280AB9">
      <w:pPr>
        <w:pStyle w:val="BodyText"/>
        <w:spacing w:before="1" w:line="266" w:lineRule="auto"/>
        <w:ind w:right="129"/>
        <w:rPr>
          <w:sz w:val="22"/>
          <w:szCs w:val="22"/>
        </w:rPr>
      </w:pPr>
      <w:r w:rsidRPr="006E373C">
        <w:rPr>
          <w:sz w:val="22"/>
          <w:szCs w:val="22"/>
        </w:rPr>
        <w:t>It</w:t>
      </w:r>
      <w:r w:rsidRPr="006E373C">
        <w:rPr>
          <w:spacing w:val="-16"/>
          <w:sz w:val="22"/>
          <w:szCs w:val="22"/>
        </w:rPr>
        <w:t xml:space="preserve"> </w:t>
      </w:r>
      <w:r w:rsidRPr="006E373C">
        <w:rPr>
          <w:sz w:val="22"/>
          <w:szCs w:val="22"/>
        </w:rPr>
        <w:t>can</w:t>
      </w:r>
      <w:r w:rsidRPr="006E373C">
        <w:rPr>
          <w:spacing w:val="-15"/>
          <w:sz w:val="22"/>
          <w:szCs w:val="22"/>
        </w:rPr>
        <w:t xml:space="preserve"> </w:t>
      </w:r>
      <w:r w:rsidRPr="006E373C">
        <w:rPr>
          <w:sz w:val="22"/>
          <w:szCs w:val="22"/>
        </w:rPr>
        <w:t>often</w:t>
      </w:r>
      <w:r w:rsidRPr="006E373C">
        <w:rPr>
          <w:spacing w:val="-15"/>
          <w:sz w:val="22"/>
          <w:szCs w:val="22"/>
        </w:rPr>
        <w:t xml:space="preserve"> </w:t>
      </w:r>
      <w:r w:rsidRPr="006E373C">
        <w:rPr>
          <w:sz w:val="22"/>
          <w:szCs w:val="22"/>
        </w:rPr>
        <w:t>be</w:t>
      </w:r>
      <w:r w:rsidRPr="006E373C">
        <w:rPr>
          <w:spacing w:val="-16"/>
          <w:sz w:val="22"/>
          <w:szCs w:val="22"/>
        </w:rPr>
        <w:t xml:space="preserve"> </w:t>
      </w:r>
      <w:r w:rsidRPr="006E373C">
        <w:rPr>
          <w:sz w:val="22"/>
          <w:szCs w:val="22"/>
        </w:rPr>
        <w:t>difficult</w:t>
      </w:r>
      <w:r w:rsidRPr="006E373C">
        <w:rPr>
          <w:spacing w:val="-15"/>
          <w:sz w:val="22"/>
          <w:szCs w:val="22"/>
        </w:rPr>
        <w:t xml:space="preserve"> </w:t>
      </w:r>
      <w:r w:rsidRPr="006E373C">
        <w:rPr>
          <w:sz w:val="22"/>
          <w:szCs w:val="22"/>
        </w:rPr>
        <w:t>to</w:t>
      </w:r>
      <w:r w:rsidRPr="006E373C">
        <w:rPr>
          <w:spacing w:val="-15"/>
          <w:sz w:val="22"/>
          <w:szCs w:val="22"/>
        </w:rPr>
        <w:t xml:space="preserve"> </w:t>
      </w:r>
      <w:r w:rsidRPr="006E373C">
        <w:rPr>
          <w:sz w:val="22"/>
          <w:szCs w:val="22"/>
        </w:rPr>
        <w:t>define</w:t>
      </w:r>
      <w:r w:rsidRPr="006E373C">
        <w:rPr>
          <w:spacing w:val="-15"/>
          <w:sz w:val="22"/>
          <w:szCs w:val="22"/>
        </w:rPr>
        <w:t xml:space="preserve"> </w:t>
      </w:r>
      <w:r w:rsidRPr="006E373C">
        <w:rPr>
          <w:sz w:val="22"/>
          <w:szCs w:val="22"/>
        </w:rPr>
        <w:t>the</w:t>
      </w:r>
      <w:r w:rsidRPr="006E373C">
        <w:rPr>
          <w:spacing w:val="-15"/>
          <w:sz w:val="22"/>
          <w:szCs w:val="22"/>
        </w:rPr>
        <w:t xml:space="preserve"> </w:t>
      </w:r>
      <w:r w:rsidRPr="006E373C">
        <w:rPr>
          <w:sz w:val="22"/>
          <w:szCs w:val="22"/>
        </w:rPr>
        <w:t>scope</w:t>
      </w:r>
      <w:r w:rsidRPr="006E373C">
        <w:rPr>
          <w:spacing w:val="-14"/>
          <w:sz w:val="22"/>
          <w:szCs w:val="22"/>
        </w:rPr>
        <w:t xml:space="preserve"> </w:t>
      </w:r>
      <w:r w:rsidRPr="006E373C">
        <w:rPr>
          <w:sz w:val="22"/>
          <w:szCs w:val="22"/>
        </w:rPr>
        <w:t>of</w:t>
      </w:r>
      <w:r w:rsidRPr="006E373C">
        <w:rPr>
          <w:spacing w:val="-16"/>
          <w:sz w:val="22"/>
          <w:szCs w:val="22"/>
        </w:rPr>
        <w:t xml:space="preserve"> </w:t>
      </w:r>
      <w:r w:rsidRPr="006E373C">
        <w:rPr>
          <w:sz w:val="22"/>
          <w:szCs w:val="22"/>
        </w:rPr>
        <w:t>the</w:t>
      </w:r>
      <w:r w:rsidRPr="006E373C">
        <w:rPr>
          <w:spacing w:val="-15"/>
          <w:sz w:val="22"/>
          <w:szCs w:val="22"/>
        </w:rPr>
        <w:t xml:space="preserve"> </w:t>
      </w:r>
      <w:r w:rsidRPr="006E373C">
        <w:rPr>
          <w:sz w:val="22"/>
          <w:szCs w:val="22"/>
        </w:rPr>
        <w:t>word</w:t>
      </w:r>
      <w:r w:rsidRPr="006E373C">
        <w:rPr>
          <w:spacing w:val="-14"/>
          <w:sz w:val="22"/>
          <w:szCs w:val="22"/>
        </w:rPr>
        <w:t xml:space="preserve"> </w:t>
      </w:r>
      <w:r w:rsidRPr="006E373C">
        <w:rPr>
          <w:sz w:val="22"/>
          <w:szCs w:val="22"/>
        </w:rPr>
        <w:t>“collateral.”</w:t>
      </w:r>
      <w:r w:rsidRPr="006E373C">
        <w:rPr>
          <w:spacing w:val="-15"/>
          <w:sz w:val="22"/>
          <w:szCs w:val="22"/>
        </w:rPr>
        <w:t xml:space="preserve"> </w:t>
      </w:r>
      <w:r w:rsidRPr="006E373C">
        <w:rPr>
          <w:sz w:val="22"/>
          <w:szCs w:val="22"/>
        </w:rPr>
        <w:t>ACLI</w:t>
      </w:r>
      <w:r w:rsidRPr="006E373C">
        <w:rPr>
          <w:spacing w:val="-16"/>
          <w:sz w:val="22"/>
          <w:szCs w:val="22"/>
        </w:rPr>
        <w:t xml:space="preserve"> </w:t>
      </w:r>
      <w:r w:rsidRPr="006E373C">
        <w:rPr>
          <w:sz w:val="22"/>
          <w:szCs w:val="22"/>
        </w:rPr>
        <w:t>would</w:t>
      </w:r>
      <w:r w:rsidRPr="006E373C">
        <w:rPr>
          <w:spacing w:val="-13"/>
          <w:sz w:val="22"/>
          <w:szCs w:val="22"/>
        </w:rPr>
        <w:t xml:space="preserve"> </w:t>
      </w:r>
      <w:r w:rsidRPr="006E373C">
        <w:rPr>
          <w:sz w:val="22"/>
          <w:szCs w:val="22"/>
        </w:rPr>
        <w:t>like</w:t>
      </w:r>
      <w:r w:rsidRPr="006E373C">
        <w:rPr>
          <w:spacing w:val="-14"/>
          <w:sz w:val="22"/>
          <w:szCs w:val="22"/>
        </w:rPr>
        <w:t xml:space="preserve"> </w:t>
      </w:r>
      <w:r w:rsidRPr="006E373C">
        <w:rPr>
          <w:sz w:val="22"/>
          <w:szCs w:val="22"/>
        </w:rPr>
        <w:t>to</w:t>
      </w:r>
      <w:r w:rsidRPr="006E373C">
        <w:rPr>
          <w:spacing w:val="-16"/>
          <w:sz w:val="22"/>
          <w:szCs w:val="22"/>
        </w:rPr>
        <w:t xml:space="preserve"> </w:t>
      </w:r>
      <w:r w:rsidRPr="006E373C">
        <w:rPr>
          <w:sz w:val="22"/>
          <w:szCs w:val="22"/>
        </w:rPr>
        <w:t>clarify</w:t>
      </w:r>
      <w:r w:rsidRPr="006E373C">
        <w:rPr>
          <w:spacing w:val="-14"/>
          <w:sz w:val="22"/>
          <w:szCs w:val="22"/>
        </w:rPr>
        <w:t xml:space="preserve"> </w:t>
      </w:r>
      <w:r w:rsidRPr="006E373C">
        <w:rPr>
          <w:sz w:val="22"/>
          <w:szCs w:val="22"/>
        </w:rPr>
        <w:t>that the</w:t>
      </w:r>
      <w:r w:rsidRPr="006E373C">
        <w:rPr>
          <w:spacing w:val="-10"/>
          <w:sz w:val="22"/>
          <w:szCs w:val="22"/>
        </w:rPr>
        <w:t xml:space="preserve"> </w:t>
      </w:r>
      <w:r w:rsidRPr="006E373C">
        <w:rPr>
          <w:sz w:val="22"/>
          <w:szCs w:val="22"/>
        </w:rPr>
        <w:t>restrictive</w:t>
      </w:r>
      <w:r w:rsidRPr="006E373C">
        <w:rPr>
          <w:spacing w:val="-12"/>
          <w:sz w:val="22"/>
          <w:szCs w:val="22"/>
        </w:rPr>
        <w:t xml:space="preserve"> </w:t>
      </w:r>
      <w:r w:rsidRPr="006E373C">
        <w:rPr>
          <w:sz w:val="22"/>
          <w:szCs w:val="22"/>
        </w:rPr>
        <w:t>limitations</w:t>
      </w:r>
      <w:r w:rsidRPr="006E373C">
        <w:rPr>
          <w:spacing w:val="-11"/>
          <w:sz w:val="22"/>
          <w:szCs w:val="22"/>
        </w:rPr>
        <w:t xml:space="preserve"> </w:t>
      </w:r>
      <w:r w:rsidRPr="006E373C">
        <w:rPr>
          <w:sz w:val="22"/>
          <w:szCs w:val="22"/>
        </w:rPr>
        <w:t>on</w:t>
      </w:r>
      <w:r w:rsidRPr="006E373C">
        <w:rPr>
          <w:spacing w:val="-11"/>
          <w:sz w:val="22"/>
          <w:szCs w:val="22"/>
        </w:rPr>
        <w:t xml:space="preserve"> </w:t>
      </w:r>
      <w:r w:rsidRPr="006E373C">
        <w:rPr>
          <w:sz w:val="22"/>
          <w:szCs w:val="22"/>
        </w:rPr>
        <w:t>“acceptable</w:t>
      </w:r>
      <w:r w:rsidRPr="006E373C">
        <w:rPr>
          <w:spacing w:val="-12"/>
          <w:sz w:val="22"/>
          <w:szCs w:val="22"/>
        </w:rPr>
        <w:t xml:space="preserve"> </w:t>
      </w:r>
      <w:r w:rsidRPr="006E373C">
        <w:rPr>
          <w:sz w:val="22"/>
          <w:szCs w:val="22"/>
        </w:rPr>
        <w:t>collateral”</w:t>
      </w:r>
      <w:r w:rsidRPr="006E373C">
        <w:rPr>
          <w:spacing w:val="-15"/>
          <w:sz w:val="22"/>
          <w:szCs w:val="22"/>
        </w:rPr>
        <w:t xml:space="preserve"> </w:t>
      </w:r>
      <w:r w:rsidRPr="006E373C">
        <w:rPr>
          <w:sz w:val="22"/>
          <w:szCs w:val="22"/>
        </w:rPr>
        <w:t>apply</w:t>
      </w:r>
      <w:r w:rsidRPr="006E373C">
        <w:rPr>
          <w:spacing w:val="-10"/>
          <w:sz w:val="22"/>
          <w:szCs w:val="22"/>
        </w:rPr>
        <w:t xml:space="preserve"> </w:t>
      </w:r>
      <w:r w:rsidRPr="006E373C">
        <w:rPr>
          <w:i/>
          <w:sz w:val="22"/>
          <w:szCs w:val="22"/>
        </w:rPr>
        <w:t>only</w:t>
      </w:r>
      <w:r w:rsidRPr="006E373C">
        <w:rPr>
          <w:i/>
          <w:spacing w:val="-10"/>
          <w:sz w:val="22"/>
          <w:szCs w:val="22"/>
        </w:rPr>
        <w:t xml:space="preserve"> </w:t>
      </w:r>
      <w:r w:rsidRPr="006E373C">
        <w:rPr>
          <w:sz w:val="22"/>
          <w:szCs w:val="22"/>
        </w:rPr>
        <w:t>to</w:t>
      </w:r>
      <w:r w:rsidRPr="006E373C">
        <w:rPr>
          <w:spacing w:val="-11"/>
          <w:sz w:val="22"/>
          <w:szCs w:val="22"/>
        </w:rPr>
        <w:t xml:space="preserve"> </w:t>
      </w:r>
      <w:r w:rsidRPr="006E373C">
        <w:rPr>
          <w:sz w:val="22"/>
          <w:szCs w:val="22"/>
        </w:rPr>
        <w:t>the</w:t>
      </w:r>
      <w:r w:rsidRPr="006E373C">
        <w:rPr>
          <w:spacing w:val="-12"/>
          <w:sz w:val="22"/>
          <w:szCs w:val="22"/>
        </w:rPr>
        <w:t xml:space="preserve"> </w:t>
      </w:r>
      <w:r w:rsidRPr="006E373C">
        <w:rPr>
          <w:sz w:val="22"/>
          <w:szCs w:val="22"/>
        </w:rPr>
        <w:t>collateral</w:t>
      </w:r>
      <w:r w:rsidRPr="006E373C">
        <w:rPr>
          <w:spacing w:val="-11"/>
          <w:sz w:val="22"/>
          <w:szCs w:val="22"/>
        </w:rPr>
        <w:t xml:space="preserve"> </w:t>
      </w:r>
      <w:r w:rsidRPr="006E373C">
        <w:rPr>
          <w:sz w:val="22"/>
          <w:szCs w:val="22"/>
        </w:rPr>
        <w:t>received</w:t>
      </w:r>
      <w:r w:rsidRPr="006E373C">
        <w:rPr>
          <w:spacing w:val="-12"/>
          <w:sz w:val="22"/>
          <w:szCs w:val="22"/>
        </w:rPr>
        <w:t xml:space="preserve"> </w:t>
      </w:r>
      <w:r w:rsidRPr="006E373C">
        <w:rPr>
          <w:sz w:val="22"/>
          <w:szCs w:val="22"/>
        </w:rPr>
        <w:t>by</w:t>
      </w:r>
      <w:r w:rsidRPr="006E373C">
        <w:rPr>
          <w:spacing w:val="-12"/>
          <w:sz w:val="22"/>
          <w:szCs w:val="22"/>
        </w:rPr>
        <w:t xml:space="preserve"> </w:t>
      </w:r>
      <w:r w:rsidRPr="006E373C">
        <w:rPr>
          <w:sz w:val="22"/>
          <w:szCs w:val="22"/>
        </w:rPr>
        <w:t xml:space="preserve">an </w:t>
      </w:r>
      <w:r w:rsidRPr="006E373C">
        <w:rPr>
          <w:spacing w:val="-2"/>
          <w:sz w:val="22"/>
          <w:szCs w:val="22"/>
        </w:rPr>
        <w:t>insurer</w:t>
      </w:r>
      <w:r w:rsidRPr="006E373C">
        <w:rPr>
          <w:spacing w:val="-6"/>
          <w:sz w:val="22"/>
          <w:szCs w:val="22"/>
        </w:rPr>
        <w:t xml:space="preserve"> </w:t>
      </w:r>
      <w:r w:rsidRPr="006E373C">
        <w:rPr>
          <w:spacing w:val="-2"/>
          <w:sz w:val="22"/>
          <w:szCs w:val="22"/>
        </w:rPr>
        <w:t>when</w:t>
      </w:r>
      <w:r w:rsidRPr="006E373C">
        <w:rPr>
          <w:spacing w:val="-7"/>
          <w:sz w:val="22"/>
          <w:szCs w:val="22"/>
        </w:rPr>
        <w:t xml:space="preserve"> </w:t>
      </w:r>
      <w:r w:rsidRPr="006E373C">
        <w:rPr>
          <w:spacing w:val="-2"/>
          <w:sz w:val="22"/>
          <w:szCs w:val="22"/>
        </w:rPr>
        <w:t>the</w:t>
      </w:r>
      <w:r w:rsidRPr="006E373C">
        <w:rPr>
          <w:spacing w:val="-8"/>
          <w:sz w:val="22"/>
          <w:szCs w:val="22"/>
        </w:rPr>
        <w:t xml:space="preserve"> </w:t>
      </w:r>
      <w:r w:rsidRPr="006E373C">
        <w:rPr>
          <w:spacing w:val="-2"/>
          <w:sz w:val="22"/>
          <w:szCs w:val="22"/>
        </w:rPr>
        <w:t>insurer</w:t>
      </w:r>
      <w:r w:rsidRPr="006E373C">
        <w:rPr>
          <w:spacing w:val="-8"/>
          <w:sz w:val="22"/>
          <w:szCs w:val="22"/>
        </w:rPr>
        <w:t xml:space="preserve"> </w:t>
      </w:r>
      <w:r w:rsidRPr="006E373C">
        <w:rPr>
          <w:spacing w:val="-2"/>
          <w:sz w:val="22"/>
          <w:szCs w:val="22"/>
        </w:rPr>
        <w:t>posts</w:t>
      </w:r>
      <w:r w:rsidRPr="006E373C">
        <w:rPr>
          <w:spacing w:val="-7"/>
          <w:sz w:val="22"/>
          <w:szCs w:val="22"/>
        </w:rPr>
        <w:t xml:space="preserve"> </w:t>
      </w:r>
      <w:r w:rsidRPr="006E373C">
        <w:rPr>
          <w:spacing w:val="-2"/>
          <w:sz w:val="22"/>
          <w:szCs w:val="22"/>
        </w:rPr>
        <w:t>securities</w:t>
      </w:r>
      <w:r w:rsidRPr="006E373C">
        <w:rPr>
          <w:spacing w:val="-8"/>
          <w:sz w:val="22"/>
          <w:szCs w:val="22"/>
        </w:rPr>
        <w:t xml:space="preserve"> </w:t>
      </w:r>
      <w:r w:rsidRPr="006E373C">
        <w:rPr>
          <w:spacing w:val="-2"/>
          <w:sz w:val="22"/>
          <w:szCs w:val="22"/>
        </w:rPr>
        <w:t>to</w:t>
      </w:r>
      <w:r w:rsidRPr="006E373C">
        <w:rPr>
          <w:spacing w:val="-7"/>
          <w:sz w:val="22"/>
          <w:szCs w:val="22"/>
        </w:rPr>
        <w:t xml:space="preserve"> </w:t>
      </w:r>
      <w:r w:rsidRPr="006E373C">
        <w:rPr>
          <w:spacing w:val="-2"/>
          <w:sz w:val="22"/>
          <w:szCs w:val="22"/>
        </w:rPr>
        <w:t>the</w:t>
      </w:r>
      <w:r w:rsidRPr="006E373C">
        <w:rPr>
          <w:spacing w:val="-8"/>
          <w:sz w:val="22"/>
          <w:szCs w:val="22"/>
        </w:rPr>
        <w:t xml:space="preserve"> </w:t>
      </w:r>
      <w:r w:rsidRPr="006E373C">
        <w:rPr>
          <w:spacing w:val="-2"/>
          <w:sz w:val="22"/>
          <w:szCs w:val="22"/>
        </w:rPr>
        <w:t>counterparty.</w:t>
      </w:r>
      <w:r w:rsidRPr="006E373C">
        <w:rPr>
          <w:spacing w:val="40"/>
          <w:sz w:val="22"/>
          <w:szCs w:val="22"/>
        </w:rPr>
        <w:t xml:space="preserve"> </w:t>
      </w:r>
      <w:r w:rsidRPr="006E373C">
        <w:rPr>
          <w:spacing w:val="-2"/>
          <w:sz w:val="22"/>
          <w:szCs w:val="22"/>
        </w:rPr>
        <w:t>“Acceptable</w:t>
      </w:r>
      <w:r w:rsidRPr="006E373C">
        <w:rPr>
          <w:spacing w:val="-8"/>
          <w:sz w:val="22"/>
          <w:szCs w:val="22"/>
        </w:rPr>
        <w:t xml:space="preserve"> </w:t>
      </w:r>
      <w:r w:rsidRPr="006E373C">
        <w:rPr>
          <w:spacing w:val="-2"/>
          <w:sz w:val="22"/>
          <w:szCs w:val="22"/>
        </w:rPr>
        <w:t>collateral”</w:t>
      </w:r>
      <w:r w:rsidRPr="006E373C">
        <w:rPr>
          <w:spacing w:val="-8"/>
          <w:sz w:val="22"/>
          <w:szCs w:val="22"/>
        </w:rPr>
        <w:t xml:space="preserve"> </w:t>
      </w:r>
      <w:r w:rsidRPr="006E373C">
        <w:rPr>
          <w:spacing w:val="-2"/>
          <w:sz w:val="22"/>
          <w:szCs w:val="22"/>
        </w:rPr>
        <w:t xml:space="preserve">limitations </w:t>
      </w:r>
      <w:r w:rsidRPr="006E373C">
        <w:rPr>
          <w:sz w:val="22"/>
          <w:szCs w:val="22"/>
        </w:rPr>
        <w:t>should</w:t>
      </w:r>
      <w:r w:rsidRPr="006E373C">
        <w:rPr>
          <w:spacing w:val="-4"/>
          <w:sz w:val="22"/>
          <w:szCs w:val="22"/>
        </w:rPr>
        <w:t xml:space="preserve"> </w:t>
      </w:r>
      <w:r w:rsidRPr="006E373C">
        <w:rPr>
          <w:i/>
          <w:sz w:val="22"/>
          <w:szCs w:val="22"/>
        </w:rPr>
        <w:t>not</w:t>
      </w:r>
      <w:r w:rsidRPr="006E373C">
        <w:rPr>
          <w:i/>
          <w:spacing w:val="-5"/>
          <w:sz w:val="22"/>
          <w:szCs w:val="22"/>
        </w:rPr>
        <w:t xml:space="preserve"> </w:t>
      </w:r>
      <w:r w:rsidRPr="006E373C">
        <w:rPr>
          <w:sz w:val="22"/>
          <w:szCs w:val="22"/>
        </w:rPr>
        <w:t>be</w:t>
      </w:r>
      <w:r w:rsidRPr="006E373C">
        <w:rPr>
          <w:spacing w:val="-6"/>
          <w:sz w:val="22"/>
          <w:szCs w:val="22"/>
        </w:rPr>
        <w:t xml:space="preserve"> </w:t>
      </w:r>
      <w:r w:rsidRPr="006E373C">
        <w:rPr>
          <w:sz w:val="22"/>
          <w:szCs w:val="22"/>
        </w:rPr>
        <w:t>applied</w:t>
      </w:r>
      <w:r w:rsidRPr="006E373C">
        <w:rPr>
          <w:spacing w:val="-4"/>
          <w:sz w:val="22"/>
          <w:szCs w:val="22"/>
        </w:rPr>
        <w:t xml:space="preserve"> </w:t>
      </w:r>
      <w:r w:rsidRPr="006E373C">
        <w:rPr>
          <w:sz w:val="22"/>
          <w:szCs w:val="22"/>
        </w:rPr>
        <w:t>to</w:t>
      </w:r>
      <w:r w:rsidRPr="006E373C">
        <w:rPr>
          <w:spacing w:val="-10"/>
          <w:sz w:val="22"/>
          <w:szCs w:val="22"/>
        </w:rPr>
        <w:t xml:space="preserve"> </w:t>
      </w:r>
      <w:r w:rsidRPr="006E373C">
        <w:rPr>
          <w:sz w:val="22"/>
          <w:szCs w:val="22"/>
        </w:rPr>
        <w:t>either</w:t>
      </w:r>
      <w:r w:rsidRPr="006E373C">
        <w:rPr>
          <w:spacing w:val="-4"/>
          <w:sz w:val="22"/>
          <w:szCs w:val="22"/>
        </w:rPr>
        <w:t xml:space="preserve"> </w:t>
      </w:r>
      <w:r w:rsidRPr="006E373C">
        <w:rPr>
          <w:sz w:val="22"/>
          <w:szCs w:val="22"/>
        </w:rPr>
        <w:t>securities</w:t>
      </w:r>
      <w:r w:rsidRPr="006E373C">
        <w:rPr>
          <w:spacing w:val="-7"/>
          <w:sz w:val="22"/>
          <w:szCs w:val="22"/>
        </w:rPr>
        <w:t xml:space="preserve"> </w:t>
      </w:r>
      <w:r w:rsidRPr="006E373C">
        <w:rPr>
          <w:sz w:val="22"/>
          <w:szCs w:val="22"/>
        </w:rPr>
        <w:t>lent</w:t>
      </w:r>
      <w:r w:rsidRPr="006E373C">
        <w:rPr>
          <w:spacing w:val="-5"/>
          <w:sz w:val="22"/>
          <w:szCs w:val="22"/>
        </w:rPr>
        <w:t xml:space="preserve"> </w:t>
      </w:r>
      <w:r w:rsidRPr="006E373C">
        <w:rPr>
          <w:sz w:val="22"/>
          <w:szCs w:val="22"/>
        </w:rPr>
        <w:t>or</w:t>
      </w:r>
      <w:r w:rsidRPr="006E373C">
        <w:rPr>
          <w:spacing w:val="-7"/>
          <w:sz w:val="22"/>
          <w:szCs w:val="22"/>
        </w:rPr>
        <w:t xml:space="preserve"> </w:t>
      </w:r>
      <w:r w:rsidRPr="006E373C">
        <w:rPr>
          <w:sz w:val="22"/>
          <w:szCs w:val="22"/>
        </w:rPr>
        <w:t>to</w:t>
      </w:r>
      <w:r w:rsidRPr="006E373C">
        <w:rPr>
          <w:spacing w:val="-7"/>
          <w:sz w:val="22"/>
          <w:szCs w:val="22"/>
        </w:rPr>
        <w:t xml:space="preserve"> </w:t>
      </w:r>
      <w:r w:rsidRPr="006E373C">
        <w:rPr>
          <w:sz w:val="22"/>
          <w:szCs w:val="22"/>
        </w:rPr>
        <w:t>assets</w:t>
      </w:r>
      <w:r w:rsidRPr="006E373C">
        <w:rPr>
          <w:spacing w:val="-5"/>
          <w:sz w:val="22"/>
          <w:szCs w:val="22"/>
        </w:rPr>
        <w:t xml:space="preserve"> </w:t>
      </w:r>
      <w:r w:rsidRPr="006E373C">
        <w:rPr>
          <w:sz w:val="22"/>
          <w:szCs w:val="22"/>
        </w:rPr>
        <w:t>in</w:t>
      </w:r>
      <w:r w:rsidRPr="006E373C">
        <w:rPr>
          <w:spacing w:val="-5"/>
          <w:sz w:val="22"/>
          <w:szCs w:val="22"/>
        </w:rPr>
        <w:t xml:space="preserve"> </w:t>
      </w:r>
      <w:r w:rsidRPr="006E373C">
        <w:rPr>
          <w:sz w:val="22"/>
          <w:szCs w:val="22"/>
        </w:rPr>
        <w:t>the</w:t>
      </w:r>
      <w:r w:rsidRPr="006E373C">
        <w:rPr>
          <w:spacing w:val="-6"/>
          <w:sz w:val="22"/>
          <w:szCs w:val="22"/>
        </w:rPr>
        <w:t xml:space="preserve"> </w:t>
      </w:r>
      <w:r w:rsidRPr="006E373C">
        <w:rPr>
          <w:sz w:val="22"/>
          <w:szCs w:val="22"/>
        </w:rPr>
        <w:t>reinvestment</w:t>
      </w:r>
      <w:r w:rsidRPr="006E373C">
        <w:rPr>
          <w:spacing w:val="-5"/>
          <w:sz w:val="22"/>
          <w:szCs w:val="22"/>
        </w:rPr>
        <w:t xml:space="preserve"> </w:t>
      </w:r>
      <w:r w:rsidRPr="006E373C">
        <w:rPr>
          <w:sz w:val="22"/>
          <w:szCs w:val="22"/>
        </w:rPr>
        <w:t>pool:</w:t>
      </w:r>
    </w:p>
    <w:p w14:paraId="5CFB88E0" w14:textId="77777777" w:rsidR="006E373C" w:rsidRPr="006E373C" w:rsidRDefault="006E373C" w:rsidP="00792722">
      <w:pPr>
        <w:pStyle w:val="ListParagraph"/>
        <w:widowControl w:val="0"/>
        <w:numPr>
          <w:ilvl w:val="0"/>
          <w:numId w:val="27"/>
        </w:numPr>
        <w:tabs>
          <w:tab w:val="left" w:pos="818"/>
        </w:tabs>
        <w:autoSpaceDE w:val="0"/>
        <w:autoSpaceDN w:val="0"/>
        <w:spacing w:line="227" w:lineRule="exact"/>
        <w:ind w:left="818" w:hanging="358"/>
        <w:contextualSpacing w:val="0"/>
        <w:rPr>
          <w:sz w:val="22"/>
          <w:szCs w:val="22"/>
        </w:rPr>
      </w:pPr>
      <w:r w:rsidRPr="006E373C">
        <w:rPr>
          <w:spacing w:val="-2"/>
          <w:sz w:val="22"/>
          <w:szCs w:val="22"/>
        </w:rPr>
        <w:t>Securities</w:t>
      </w:r>
      <w:r w:rsidRPr="006E373C">
        <w:rPr>
          <w:spacing w:val="-14"/>
          <w:sz w:val="22"/>
          <w:szCs w:val="22"/>
        </w:rPr>
        <w:t xml:space="preserve"> </w:t>
      </w:r>
      <w:r w:rsidRPr="006E373C">
        <w:rPr>
          <w:spacing w:val="-2"/>
          <w:sz w:val="22"/>
          <w:szCs w:val="22"/>
        </w:rPr>
        <w:t>lent</w:t>
      </w:r>
      <w:r w:rsidRPr="006E373C">
        <w:rPr>
          <w:spacing w:val="-13"/>
          <w:sz w:val="22"/>
          <w:szCs w:val="22"/>
        </w:rPr>
        <w:t xml:space="preserve"> </w:t>
      </w:r>
      <w:r w:rsidRPr="006E373C">
        <w:rPr>
          <w:spacing w:val="-2"/>
          <w:sz w:val="22"/>
          <w:szCs w:val="22"/>
        </w:rPr>
        <w:t>are</w:t>
      </w:r>
      <w:r w:rsidRPr="006E373C">
        <w:rPr>
          <w:spacing w:val="-11"/>
          <w:sz w:val="22"/>
          <w:szCs w:val="22"/>
        </w:rPr>
        <w:t xml:space="preserve"> </w:t>
      </w:r>
      <w:r w:rsidRPr="006E373C">
        <w:rPr>
          <w:spacing w:val="-2"/>
          <w:sz w:val="22"/>
          <w:szCs w:val="22"/>
        </w:rPr>
        <w:t>subject</w:t>
      </w:r>
      <w:r w:rsidRPr="006E373C">
        <w:rPr>
          <w:spacing w:val="-13"/>
          <w:sz w:val="22"/>
          <w:szCs w:val="22"/>
        </w:rPr>
        <w:t xml:space="preserve"> </w:t>
      </w:r>
      <w:r w:rsidRPr="006E373C">
        <w:rPr>
          <w:spacing w:val="-2"/>
          <w:sz w:val="22"/>
          <w:szCs w:val="22"/>
        </w:rPr>
        <w:t>to</w:t>
      </w:r>
      <w:r w:rsidRPr="006E373C">
        <w:rPr>
          <w:spacing w:val="-12"/>
          <w:sz w:val="22"/>
          <w:szCs w:val="22"/>
        </w:rPr>
        <w:t xml:space="preserve"> </w:t>
      </w:r>
      <w:r w:rsidRPr="006E373C">
        <w:rPr>
          <w:spacing w:val="-2"/>
          <w:sz w:val="22"/>
          <w:szCs w:val="22"/>
        </w:rPr>
        <w:t>restrictions</w:t>
      </w:r>
      <w:r w:rsidRPr="006E373C">
        <w:rPr>
          <w:spacing w:val="-11"/>
          <w:sz w:val="22"/>
          <w:szCs w:val="22"/>
        </w:rPr>
        <w:t xml:space="preserve"> </w:t>
      </w:r>
      <w:r w:rsidRPr="006E373C">
        <w:rPr>
          <w:spacing w:val="-2"/>
          <w:sz w:val="22"/>
          <w:szCs w:val="22"/>
        </w:rPr>
        <w:t>in</w:t>
      </w:r>
      <w:r w:rsidRPr="006E373C">
        <w:rPr>
          <w:spacing w:val="-12"/>
          <w:sz w:val="22"/>
          <w:szCs w:val="22"/>
        </w:rPr>
        <w:t xml:space="preserve"> </w:t>
      </w:r>
      <w:r w:rsidRPr="006E373C">
        <w:rPr>
          <w:spacing w:val="-2"/>
          <w:sz w:val="22"/>
          <w:szCs w:val="22"/>
        </w:rPr>
        <w:t>the</w:t>
      </w:r>
      <w:r w:rsidRPr="006E373C">
        <w:rPr>
          <w:spacing w:val="-12"/>
          <w:sz w:val="22"/>
          <w:szCs w:val="22"/>
        </w:rPr>
        <w:t xml:space="preserve"> </w:t>
      </w:r>
      <w:r w:rsidRPr="006E373C">
        <w:rPr>
          <w:spacing w:val="-2"/>
          <w:sz w:val="22"/>
          <w:szCs w:val="22"/>
        </w:rPr>
        <w:t>binding</w:t>
      </w:r>
      <w:r w:rsidRPr="006E373C">
        <w:rPr>
          <w:spacing w:val="-12"/>
          <w:sz w:val="22"/>
          <w:szCs w:val="22"/>
        </w:rPr>
        <w:t xml:space="preserve"> </w:t>
      </w:r>
      <w:r w:rsidRPr="006E373C">
        <w:rPr>
          <w:spacing w:val="-2"/>
          <w:sz w:val="22"/>
          <w:szCs w:val="22"/>
        </w:rPr>
        <w:t>written</w:t>
      </w:r>
      <w:r w:rsidRPr="006E373C">
        <w:rPr>
          <w:spacing w:val="-11"/>
          <w:sz w:val="22"/>
          <w:szCs w:val="22"/>
        </w:rPr>
        <w:t xml:space="preserve"> </w:t>
      </w:r>
      <w:r w:rsidRPr="006E373C">
        <w:rPr>
          <w:spacing w:val="-2"/>
          <w:sz w:val="22"/>
          <w:szCs w:val="22"/>
        </w:rPr>
        <w:t>legal</w:t>
      </w:r>
      <w:r w:rsidRPr="006E373C">
        <w:rPr>
          <w:spacing w:val="-12"/>
          <w:sz w:val="22"/>
          <w:szCs w:val="22"/>
        </w:rPr>
        <w:t xml:space="preserve"> </w:t>
      </w:r>
      <w:r w:rsidRPr="006E373C">
        <w:rPr>
          <w:spacing w:val="-2"/>
          <w:sz w:val="22"/>
          <w:szCs w:val="22"/>
        </w:rPr>
        <w:t>agreement</w:t>
      </w:r>
      <w:r w:rsidRPr="006E373C">
        <w:rPr>
          <w:spacing w:val="-12"/>
          <w:sz w:val="22"/>
          <w:szCs w:val="22"/>
        </w:rPr>
        <w:t xml:space="preserve"> </w:t>
      </w:r>
      <w:r w:rsidRPr="006E373C">
        <w:rPr>
          <w:spacing w:val="-2"/>
          <w:sz w:val="22"/>
          <w:szCs w:val="22"/>
        </w:rPr>
        <w:t>between</w:t>
      </w:r>
    </w:p>
    <w:p w14:paraId="38BEF35C" w14:textId="77777777" w:rsidR="006E373C" w:rsidRPr="006E373C" w:rsidRDefault="006E373C" w:rsidP="006E373C">
      <w:pPr>
        <w:pStyle w:val="BodyText"/>
        <w:spacing w:before="33"/>
        <w:ind w:left="820"/>
        <w:rPr>
          <w:sz w:val="22"/>
          <w:szCs w:val="22"/>
        </w:rPr>
      </w:pPr>
      <w:r w:rsidRPr="006E373C">
        <w:rPr>
          <w:sz w:val="22"/>
          <w:szCs w:val="22"/>
        </w:rPr>
        <w:t>borrower</w:t>
      </w:r>
      <w:r w:rsidRPr="006E373C">
        <w:rPr>
          <w:spacing w:val="-15"/>
          <w:sz w:val="22"/>
          <w:szCs w:val="22"/>
        </w:rPr>
        <w:t xml:space="preserve"> </w:t>
      </w:r>
      <w:r w:rsidRPr="006E373C">
        <w:rPr>
          <w:sz w:val="22"/>
          <w:szCs w:val="22"/>
        </w:rPr>
        <w:t>and</w:t>
      </w:r>
      <w:r w:rsidRPr="006E373C">
        <w:rPr>
          <w:spacing w:val="-14"/>
          <w:sz w:val="22"/>
          <w:szCs w:val="22"/>
        </w:rPr>
        <w:t xml:space="preserve"> </w:t>
      </w:r>
      <w:r w:rsidRPr="006E373C">
        <w:rPr>
          <w:spacing w:val="-2"/>
          <w:sz w:val="22"/>
          <w:szCs w:val="22"/>
        </w:rPr>
        <w:t>insurer</w:t>
      </w:r>
    </w:p>
    <w:p w14:paraId="108ADF2D" w14:textId="77777777" w:rsidR="006E373C" w:rsidRPr="006E373C" w:rsidRDefault="006E373C" w:rsidP="00792722">
      <w:pPr>
        <w:pStyle w:val="ListParagraph"/>
        <w:widowControl w:val="0"/>
        <w:numPr>
          <w:ilvl w:val="0"/>
          <w:numId w:val="27"/>
        </w:numPr>
        <w:tabs>
          <w:tab w:val="left" w:pos="818"/>
          <w:tab w:val="left" w:pos="820"/>
        </w:tabs>
        <w:autoSpaceDE w:val="0"/>
        <w:autoSpaceDN w:val="0"/>
        <w:spacing w:before="30" w:line="271" w:lineRule="auto"/>
        <w:ind w:right="601"/>
        <w:contextualSpacing w:val="0"/>
        <w:rPr>
          <w:sz w:val="22"/>
          <w:szCs w:val="22"/>
        </w:rPr>
      </w:pPr>
      <w:r w:rsidRPr="006E373C">
        <w:rPr>
          <w:spacing w:val="-2"/>
          <w:sz w:val="22"/>
          <w:szCs w:val="22"/>
        </w:rPr>
        <w:t>Assets</w:t>
      </w:r>
      <w:r w:rsidRPr="006E373C">
        <w:rPr>
          <w:spacing w:val="-10"/>
          <w:sz w:val="22"/>
          <w:szCs w:val="22"/>
        </w:rPr>
        <w:t xml:space="preserve"> </w:t>
      </w:r>
      <w:r w:rsidRPr="006E373C">
        <w:rPr>
          <w:spacing w:val="-2"/>
          <w:sz w:val="22"/>
          <w:szCs w:val="22"/>
        </w:rPr>
        <w:t>in</w:t>
      </w:r>
      <w:r w:rsidRPr="006E373C">
        <w:rPr>
          <w:spacing w:val="-10"/>
          <w:sz w:val="22"/>
          <w:szCs w:val="22"/>
        </w:rPr>
        <w:t xml:space="preserve"> </w:t>
      </w:r>
      <w:r w:rsidRPr="006E373C">
        <w:rPr>
          <w:spacing w:val="-2"/>
          <w:sz w:val="22"/>
          <w:szCs w:val="22"/>
        </w:rPr>
        <w:t>the</w:t>
      </w:r>
      <w:r w:rsidRPr="006E373C">
        <w:rPr>
          <w:spacing w:val="-11"/>
          <w:sz w:val="22"/>
          <w:szCs w:val="22"/>
        </w:rPr>
        <w:t xml:space="preserve"> </w:t>
      </w:r>
      <w:r w:rsidRPr="006E373C">
        <w:rPr>
          <w:spacing w:val="-2"/>
          <w:sz w:val="22"/>
          <w:szCs w:val="22"/>
        </w:rPr>
        <w:t>reinvestment</w:t>
      </w:r>
      <w:r w:rsidRPr="006E373C">
        <w:rPr>
          <w:spacing w:val="-10"/>
          <w:sz w:val="22"/>
          <w:szCs w:val="22"/>
        </w:rPr>
        <w:t xml:space="preserve"> </w:t>
      </w:r>
      <w:r w:rsidRPr="006E373C">
        <w:rPr>
          <w:spacing w:val="-2"/>
          <w:sz w:val="22"/>
          <w:szCs w:val="22"/>
        </w:rPr>
        <w:t>pool</w:t>
      </w:r>
      <w:r w:rsidRPr="006E373C">
        <w:rPr>
          <w:spacing w:val="-10"/>
          <w:sz w:val="22"/>
          <w:szCs w:val="22"/>
        </w:rPr>
        <w:t xml:space="preserve"> </w:t>
      </w:r>
      <w:r w:rsidRPr="006E373C">
        <w:rPr>
          <w:spacing w:val="-2"/>
          <w:sz w:val="22"/>
          <w:szCs w:val="22"/>
        </w:rPr>
        <w:t>or</w:t>
      </w:r>
      <w:r w:rsidRPr="006E373C">
        <w:rPr>
          <w:spacing w:val="-9"/>
          <w:sz w:val="22"/>
          <w:szCs w:val="22"/>
        </w:rPr>
        <w:t xml:space="preserve"> </w:t>
      </w:r>
      <w:r w:rsidRPr="006E373C">
        <w:rPr>
          <w:spacing w:val="-2"/>
          <w:sz w:val="22"/>
          <w:szCs w:val="22"/>
        </w:rPr>
        <w:t>portfolio</w:t>
      </w:r>
      <w:r w:rsidRPr="006E373C">
        <w:rPr>
          <w:spacing w:val="-12"/>
          <w:sz w:val="22"/>
          <w:szCs w:val="22"/>
        </w:rPr>
        <w:t xml:space="preserve"> </w:t>
      </w:r>
      <w:r w:rsidRPr="006E373C">
        <w:rPr>
          <w:spacing w:val="-2"/>
          <w:sz w:val="22"/>
          <w:szCs w:val="22"/>
        </w:rPr>
        <w:t>are</w:t>
      </w:r>
      <w:r w:rsidRPr="006E373C">
        <w:rPr>
          <w:spacing w:val="-10"/>
          <w:sz w:val="22"/>
          <w:szCs w:val="22"/>
        </w:rPr>
        <w:t xml:space="preserve"> </w:t>
      </w:r>
      <w:r w:rsidRPr="006E373C">
        <w:rPr>
          <w:spacing w:val="-2"/>
          <w:sz w:val="22"/>
          <w:szCs w:val="22"/>
        </w:rPr>
        <w:t>subject</w:t>
      </w:r>
      <w:r w:rsidRPr="006E373C">
        <w:rPr>
          <w:spacing w:val="-10"/>
          <w:sz w:val="22"/>
          <w:szCs w:val="22"/>
        </w:rPr>
        <w:t xml:space="preserve"> </w:t>
      </w:r>
      <w:r w:rsidRPr="006E373C">
        <w:rPr>
          <w:spacing w:val="-2"/>
          <w:sz w:val="22"/>
          <w:szCs w:val="22"/>
        </w:rPr>
        <w:t>to</w:t>
      </w:r>
      <w:r w:rsidRPr="006E373C">
        <w:rPr>
          <w:spacing w:val="-12"/>
          <w:sz w:val="22"/>
          <w:szCs w:val="22"/>
        </w:rPr>
        <w:t xml:space="preserve"> </w:t>
      </w:r>
      <w:r w:rsidRPr="006E373C">
        <w:rPr>
          <w:spacing w:val="-2"/>
          <w:sz w:val="22"/>
          <w:szCs w:val="22"/>
        </w:rPr>
        <w:t>restrictions</w:t>
      </w:r>
      <w:r w:rsidRPr="006E373C">
        <w:rPr>
          <w:spacing w:val="-10"/>
          <w:sz w:val="22"/>
          <w:szCs w:val="22"/>
        </w:rPr>
        <w:t xml:space="preserve"> </w:t>
      </w:r>
      <w:r w:rsidRPr="006E373C">
        <w:rPr>
          <w:spacing w:val="-2"/>
          <w:sz w:val="22"/>
          <w:szCs w:val="22"/>
        </w:rPr>
        <w:t>in</w:t>
      </w:r>
      <w:r w:rsidRPr="006E373C">
        <w:rPr>
          <w:spacing w:val="-10"/>
          <w:sz w:val="22"/>
          <w:szCs w:val="22"/>
        </w:rPr>
        <w:t xml:space="preserve"> </w:t>
      </w:r>
      <w:r w:rsidRPr="006E373C">
        <w:rPr>
          <w:spacing w:val="-2"/>
          <w:sz w:val="22"/>
          <w:szCs w:val="22"/>
        </w:rPr>
        <w:t>the</w:t>
      </w:r>
      <w:r w:rsidRPr="006E373C">
        <w:rPr>
          <w:spacing w:val="-11"/>
          <w:sz w:val="22"/>
          <w:szCs w:val="22"/>
        </w:rPr>
        <w:t xml:space="preserve"> </w:t>
      </w:r>
      <w:r w:rsidRPr="006E373C">
        <w:rPr>
          <w:spacing w:val="-2"/>
          <w:sz w:val="22"/>
          <w:szCs w:val="22"/>
        </w:rPr>
        <w:t>Investment Guidelines</w:t>
      </w:r>
    </w:p>
    <w:p w14:paraId="3AA07127" w14:textId="77777777" w:rsidR="006E373C" w:rsidRPr="006E373C" w:rsidRDefault="006E373C" w:rsidP="006E373C">
      <w:pPr>
        <w:pStyle w:val="BodyText"/>
        <w:spacing w:before="182" w:line="266" w:lineRule="auto"/>
        <w:rPr>
          <w:sz w:val="22"/>
          <w:szCs w:val="22"/>
        </w:rPr>
      </w:pPr>
      <w:r w:rsidRPr="006E373C">
        <w:rPr>
          <w:spacing w:val="-2"/>
          <w:sz w:val="22"/>
          <w:szCs w:val="22"/>
        </w:rPr>
        <w:t>Securities</w:t>
      </w:r>
      <w:r w:rsidRPr="006E373C">
        <w:rPr>
          <w:spacing w:val="-14"/>
          <w:sz w:val="22"/>
          <w:szCs w:val="22"/>
        </w:rPr>
        <w:t xml:space="preserve"> </w:t>
      </w:r>
      <w:r w:rsidRPr="006E373C">
        <w:rPr>
          <w:spacing w:val="-2"/>
          <w:sz w:val="22"/>
          <w:szCs w:val="22"/>
        </w:rPr>
        <w:t>lent,</w:t>
      </w:r>
      <w:r w:rsidRPr="006E373C">
        <w:rPr>
          <w:spacing w:val="-13"/>
          <w:sz w:val="22"/>
          <w:szCs w:val="22"/>
        </w:rPr>
        <w:t xml:space="preserve"> </w:t>
      </w:r>
      <w:r w:rsidRPr="006E373C">
        <w:rPr>
          <w:spacing w:val="-2"/>
          <w:sz w:val="22"/>
          <w:szCs w:val="22"/>
        </w:rPr>
        <w:t>as</w:t>
      </w:r>
      <w:r w:rsidRPr="006E373C">
        <w:rPr>
          <w:spacing w:val="-13"/>
          <w:sz w:val="22"/>
          <w:szCs w:val="22"/>
        </w:rPr>
        <w:t xml:space="preserve"> </w:t>
      </w:r>
      <w:r w:rsidRPr="006E373C">
        <w:rPr>
          <w:spacing w:val="-2"/>
          <w:sz w:val="22"/>
          <w:szCs w:val="22"/>
        </w:rPr>
        <w:t>well</w:t>
      </w:r>
      <w:r w:rsidRPr="006E373C">
        <w:rPr>
          <w:spacing w:val="-14"/>
          <w:sz w:val="22"/>
          <w:szCs w:val="22"/>
        </w:rPr>
        <w:t xml:space="preserve"> </w:t>
      </w:r>
      <w:r w:rsidRPr="006E373C">
        <w:rPr>
          <w:spacing w:val="-2"/>
          <w:sz w:val="22"/>
          <w:szCs w:val="22"/>
        </w:rPr>
        <w:t>as</w:t>
      </w:r>
      <w:r w:rsidRPr="006E373C">
        <w:rPr>
          <w:spacing w:val="-13"/>
          <w:sz w:val="22"/>
          <w:szCs w:val="22"/>
        </w:rPr>
        <w:t xml:space="preserve"> </w:t>
      </w:r>
      <w:r w:rsidRPr="006E373C">
        <w:rPr>
          <w:spacing w:val="-2"/>
          <w:sz w:val="22"/>
          <w:szCs w:val="22"/>
        </w:rPr>
        <w:t>assets</w:t>
      </w:r>
      <w:r w:rsidRPr="006E373C">
        <w:rPr>
          <w:spacing w:val="-13"/>
          <w:sz w:val="22"/>
          <w:szCs w:val="22"/>
        </w:rPr>
        <w:t xml:space="preserve"> </w:t>
      </w:r>
      <w:r w:rsidRPr="006E373C">
        <w:rPr>
          <w:spacing w:val="-2"/>
          <w:sz w:val="22"/>
          <w:szCs w:val="22"/>
        </w:rPr>
        <w:t>in</w:t>
      </w:r>
      <w:r w:rsidRPr="006E373C">
        <w:rPr>
          <w:spacing w:val="-13"/>
          <w:sz w:val="22"/>
          <w:szCs w:val="22"/>
        </w:rPr>
        <w:t xml:space="preserve"> </w:t>
      </w:r>
      <w:r w:rsidRPr="006E373C">
        <w:rPr>
          <w:spacing w:val="-2"/>
          <w:sz w:val="22"/>
          <w:szCs w:val="22"/>
        </w:rPr>
        <w:t>the</w:t>
      </w:r>
      <w:r w:rsidRPr="006E373C">
        <w:rPr>
          <w:spacing w:val="-14"/>
          <w:sz w:val="22"/>
          <w:szCs w:val="22"/>
        </w:rPr>
        <w:t xml:space="preserve"> </w:t>
      </w:r>
      <w:r w:rsidRPr="006E373C">
        <w:rPr>
          <w:spacing w:val="-2"/>
          <w:sz w:val="22"/>
          <w:szCs w:val="22"/>
        </w:rPr>
        <w:t>reinvest</w:t>
      </w:r>
      <w:r w:rsidRPr="006E373C">
        <w:rPr>
          <w:spacing w:val="-13"/>
          <w:sz w:val="22"/>
          <w:szCs w:val="22"/>
        </w:rPr>
        <w:t xml:space="preserve"> </w:t>
      </w:r>
      <w:r w:rsidRPr="006E373C">
        <w:rPr>
          <w:spacing w:val="-2"/>
          <w:sz w:val="22"/>
          <w:szCs w:val="22"/>
        </w:rPr>
        <w:t>pool,</w:t>
      </w:r>
      <w:r w:rsidRPr="006E373C">
        <w:rPr>
          <w:spacing w:val="-10"/>
          <w:sz w:val="22"/>
          <w:szCs w:val="22"/>
        </w:rPr>
        <w:t xml:space="preserve"> </w:t>
      </w:r>
      <w:r w:rsidRPr="006E373C">
        <w:rPr>
          <w:spacing w:val="-2"/>
          <w:sz w:val="22"/>
          <w:szCs w:val="22"/>
        </w:rPr>
        <w:t>typically</w:t>
      </w:r>
      <w:r w:rsidRPr="006E373C">
        <w:rPr>
          <w:spacing w:val="-12"/>
          <w:sz w:val="22"/>
          <w:szCs w:val="22"/>
        </w:rPr>
        <w:t xml:space="preserve"> </w:t>
      </w:r>
      <w:r w:rsidRPr="006E373C">
        <w:rPr>
          <w:spacing w:val="-2"/>
          <w:sz w:val="22"/>
          <w:szCs w:val="22"/>
        </w:rPr>
        <w:t>have</w:t>
      </w:r>
      <w:r w:rsidRPr="006E373C">
        <w:rPr>
          <w:spacing w:val="-13"/>
          <w:sz w:val="22"/>
          <w:szCs w:val="22"/>
        </w:rPr>
        <w:t xml:space="preserve"> </w:t>
      </w:r>
      <w:r w:rsidRPr="006E373C">
        <w:rPr>
          <w:spacing w:val="-2"/>
          <w:sz w:val="22"/>
          <w:szCs w:val="22"/>
        </w:rPr>
        <w:t>a</w:t>
      </w:r>
      <w:r w:rsidRPr="006E373C">
        <w:rPr>
          <w:spacing w:val="-13"/>
          <w:sz w:val="22"/>
          <w:szCs w:val="22"/>
        </w:rPr>
        <w:t xml:space="preserve"> </w:t>
      </w:r>
      <w:r w:rsidRPr="006E373C">
        <w:rPr>
          <w:spacing w:val="-2"/>
          <w:sz w:val="22"/>
          <w:szCs w:val="22"/>
        </w:rPr>
        <w:t>broader</w:t>
      </w:r>
      <w:r w:rsidRPr="006E373C">
        <w:rPr>
          <w:spacing w:val="-14"/>
          <w:sz w:val="22"/>
          <w:szCs w:val="22"/>
        </w:rPr>
        <w:t xml:space="preserve"> </w:t>
      </w:r>
      <w:r w:rsidRPr="006E373C">
        <w:rPr>
          <w:spacing w:val="-2"/>
          <w:sz w:val="22"/>
          <w:szCs w:val="22"/>
        </w:rPr>
        <w:t>range</w:t>
      </w:r>
      <w:r w:rsidRPr="006E373C">
        <w:rPr>
          <w:spacing w:val="-11"/>
          <w:sz w:val="22"/>
          <w:szCs w:val="22"/>
        </w:rPr>
        <w:t xml:space="preserve"> </w:t>
      </w:r>
      <w:r w:rsidRPr="006E373C">
        <w:rPr>
          <w:spacing w:val="-2"/>
          <w:sz w:val="22"/>
          <w:szCs w:val="22"/>
        </w:rPr>
        <w:t>of</w:t>
      </w:r>
      <w:r w:rsidRPr="006E373C">
        <w:rPr>
          <w:spacing w:val="-13"/>
          <w:sz w:val="22"/>
          <w:szCs w:val="22"/>
        </w:rPr>
        <w:t xml:space="preserve"> </w:t>
      </w:r>
      <w:r w:rsidRPr="006E373C">
        <w:rPr>
          <w:spacing w:val="-2"/>
          <w:sz w:val="22"/>
          <w:szCs w:val="22"/>
        </w:rPr>
        <w:t>asset</w:t>
      </w:r>
      <w:r w:rsidRPr="006E373C">
        <w:rPr>
          <w:spacing w:val="-12"/>
          <w:sz w:val="22"/>
          <w:szCs w:val="22"/>
        </w:rPr>
        <w:t xml:space="preserve"> </w:t>
      </w:r>
      <w:r w:rsidRPr="006E373C">
        <w:rPr>
          <w:spacing w:val="-2"/>
          <w:sz w:val="22"/>
          <w:szCs w:val="22"/>
        </w:rPr>
        <w:t xml:space="preserve">types </w:t>
      </w:r>
      <w:r w:rsidRPr="006E373C">
        <w:rPr>
          <w:sz w:val="22"/>
          <w:szCs w:val="22"/>
        </w:rPr>
        <w:t>than</w:t>
      </w:r>
      <w:r w:rsidRPr="006E373C">
        <w:rPr>
          <w:spacing w:val="-7"/>
          <w:sz w:val="22"/>
          <w:szCs w:val="22"/>
        </w:rPr>
        <w:t xml:space="preserve"> </w:t>
      </w:r>
      <w:r w:rsidRPr="006E373C">
        <w:rPr>
          <w:sz w:val="22"/>
          <w:szCs w:val="22"/>
        </w:rPr>
        <w:t>cash</w:t>
      </w:r>
      <w:r w:rsidRPr="006E373C">
        <w:rPr>
          <w:spacing w:val="-7"/>
          <w:sz w:val="22"/>
          <w:szCs w:val="22"/>
        </w:rPr>
        <w:t xml:space="preserve"> </w:t>
      </w:r>
      <w:r w:rsidRPr="006E373C">
        <w:rPr>
          <w:sz w:val="22"/>
          <w:szCs w:val="22"/>
        </w:rPr>
        <w:t>within</w:t>
      </w:r>
      <w:r w:rsidRPr="006E373C">
        <w:rPr>
          <w:spacing w:val="-9"/>
          <w:sz w:val="22"/>
          <w:szCs w:val="22"/>
        </w:rPr>
        <w:t xml:space="preserve"> </w:t>
      </w:r>
      <w:r w:rsidRPr="006E373C">
        <w:rPr>
          <w:sz w:val="22"/>
          <w:szCs w:val="22"/>
        </w:rPr>
        <w:t>“acceptable</w:t>
      </w:r>
      <w:r w:rsidRPr="006E373C">
        <w:rPr>
          <w:spacing w:val="-7"/>
          <w:sz w:val="22"/>
          <w:szCs w:val="22"/>
        </w:rPr>
        <w:t xml:space="preserve"> </w:t>
      </w:r>
      <w:r w:rsidRPr="006E373C">
        <w:rPr>
          <w:sz w:val="22"/>
          <w:szCs w:val="22"/>
        </w:rPr>
        <w:t>collateral.”</w:t>
      </w:r>
      <w:r w:rsidRPr="006E373C">
        <w:rPr>
          <w:spacing w:val="40"/>
          <w:sz w:val="22"/>
          <w:szCs w:val="22"/>
        </w:rPr>
        <w:t xml:space="preserve"> </w:t>
      </w:r>
      <w:r w:rsidRPr="006E373C">
        <w:rPr>
          <w:sz w:val="22"/>
          <w:szCs w:val="22"/>
        </w:rPr>
        <w:t>It</w:t>
      </w:r>
      <w:r w:rsidRPr="006E373C">
        <w:rPr>
          <w:spacing w:val="-7"/>
          <w:sz w:val="22"/>
          <w:szCs w:val="22"/>
        </w:rPr>
        <w:t xml:space="preserve"> </w:t>
      </w:r>
      <w:r w:rsidRPr="006E373C">
        <w:rPr>
          <w:sz w:val="22"/>
          <w:szCs w:val="22"/>
        </w:rPr>
        <w:t>should</w:t>
      </w:r>
      <w:r w:rsidRPr="006E373C">
        <w:rPr>
          <w:spacing w:val="-6"/>
          <w:sz w:val="22"/>
          <w:szCs w:val="22"/>
        </w:rPr>
        <w:t xml:space="preserve"> </w:t>
      </w:r>
      <w:r w:rsidRPr="006E373C">
        <w:rPr>
          <w:sz w:val="22"/>
          <w:szCs w:val="22"/>
        </w:rPr>
        <w:t>not</w:t>
      </w:r>
      <w:r w:rsidRPr="006E373C">
        <w:rPr>
          <w:spacing w:val="-7"/>
          <w:sz w:val="22"/>
          <w:szCs w:val="22"/>
        </w:rPr>
        <w:t xml:space="preserve"> </w:t>
      </w:r>
      <w:r w:rsidRPr="006E373C">
        <w:rPr>
          <w:sz w:val="22"/>
          <w:szCs w:val="22"/>
        </w:rPr>
        <w:t>be</w:t>
      </w:r>
      <w:r w:rsidRPr="006E373C">
        <w:rPr>
          <w:spacing w:val="-7"/>
          <w:sz w:val="22"/>
          <w:szCs w:val="22"/>
        </w:rPr>
        <w:t xml:space="preserve"> </w:t>
      </w:r>
      <w:r w:rsidRPr="006E373C">
        <w:rPr>
          <w:sz w:val="22"/>
          <w:szCs w:val="22"/>
        </w:rPr>
        <w:t>surprising,</w:t>
      </w:r>
      <w:r w:rsidRPr="006E373C">
        <w:rPr>
          <w:spacing w:val="-7"/>
          <w:sz w:val="22"/>
          <w:szCs w:val="22"/>
        </w:rPr>
        <w:t xml:space="preserve"> </w:t>
      </w:r>
      <w:r w:rsidRPr="006E373C">
        <w:rPr>
          <w:sz w:val="22"/>
          <w:szCs w:val="22"/>
        </w:rPr>
        <w:t>therefore,</w:t>
      </w:r>
      <w:r w:rsidRPr="006E373C">
        <w:rPr>
          <w:spacing w:val="-5"/>
          <w:sz w:val="22"/>
          <w:szCs w:val="22"/>
        </w:rPr>
        <w:t xml:space="preserve"> </w:t>
      </w:r>
      <w:r w:rsidRPr="006E373C">
        <w:rPr>
          <w:sz w:val="22"/>
          <w:szCs w:val="22"/>
        </w:rPr>
        <w:t>that</w:t>
      </w:r>
      <w:r w:rsidRPr="006E373C">
        <w:rPr>
          <w:spacing w:val="-8"/>
          <w:sz w:val="22"/>
          <w:szCs w:val="22"/>
        </w:rPr>
        <w:t xml:space="preserve"> </w:t>
      </w:r>
      <w:r w:rsidRPr="006E373C">
        <w:rPr>
          <w:sz w:val="22"/>
          <w:szCs w:val="22"/>
        </w:rPr>
        <w:t>assets</w:t>
      </w:r>
      <w:r w:rsidRPr="006E373C">
        <w:rPr>
          <w:spacing w:val="-7"/>
          <w:sz w:val="22"/>
          <w:szCs w:val="22"/>
        </w:rPr>
        <w:t xml:space="preserve"> </w:t>
      </w:r>
      <w:r w:rsidRPr="006E373C">
        <w:rPr>
          <w:sz w:val="22"/>
          <w:szCs w:val="22"/>
        </w:rPr>
        <w:t xml:space="preserve">in </w:t>
      </w:r>
      <w:r w:rsidRPr="006E373C">
        <w:rPr>
          <w:spacing w:val="-2"/>
          <w:sz w:val="22"/>
          <w:szCs w:val="22"/>
        </w:rPr>
        <w:t>conforming</w:t>
      </w:r>
      <w:r w:rsidRPr="006E373C">
        <w:rPr>
          <w:spacing w:val="-6"/>
          <w:sz w:val="22"/>
          <w:szCs w:val="22"/>
        </w:rPr>
        <w:t xml:space="preserve"> </w:t>
      </w:r>
      <w:r w:rsidRPr="006E373C">
        <w:rPr>
          <w:spacing w:val="-2"/>
          <w:sz w:val="22"/>
          <w:szCs w:val="22"/>
        </w:rPr>
        <w:t>securities</w:t>
      </w:r>
      <w:r w:rsidRPr="006E373C">
        <w:rPr>
          <w:spacing w:val="-4"/>
          <w:sz w:val="22"/>
          <w:szCs w:val="22"/>
        </w:rPr>
        <w:t xml:space="preserve"> </w:t>
      </w:r>
      <w:r w:rsidRPr="006E373C">
        <w:rPr>
          <w:spacing w:val="-2"/>
          <w:sz w:val="22"/>
          <w:szCs w:val="22"/>
        </w:rPr>
        <w:t>lending</w:t>
      </w:r>
      <w:r w:rsidRPr="006E373C">
        <w:rPr>
          <w:spacing w:val="-4"/>
          <w:sz w:val="22"/>
          <w:szCs w:val="22"/>
        </w:rPr>
        <w:t xml:space="preserve"> </w:t>
      </w:r>
      <w:r w:rsidRPr="006E373C">
        <w:rPr>
          <w:spacing w:val="-2"/>
          <w:sz w:val="22"/>
          <w:szCs w:val="22"/>
        </w:rPr>
        <w:t>reinvestment</w:t>
      </w:r>
      <w:r w:rsidRPr="006E373C">
        <w:rPr>
          <w:spacing w:val="-4"/>
          <w:sz w:val="22"/>
          <w:szCs w:val="22"/>
        </w:rPr>
        <w:t xml:space="preserve"> </w:t>
      </w:r>
      <w:r w:rsidRPr="006E373C">
        <w:rPr>
          <w:spacing w:val="-2"/>
          <w:sz w:val="22"/>
          <w:szCs w:val="22"/>
        </w:rPr>
        <w:t>portfolios</w:t>
      </w:r>
      <w:r w:rsidRPr="006E373C">
        <w:rPr>
          <w:spacing w:val="-4"/>
          <w:sz w:val="22"/>
          <w:szCs w:val="22"/>
        </w:rPr>
        <w:t xml:space="preserve"> </w:t>
      </w:r>
      <w:r w:rsidRPr="006E373C">
        <w:rPr>
          <w:spacing w:val="-2"/>
          <w:sz w:val="22"/>
          <w:szCs w:val="22"/>
        </w:rPr>
        <w:t>can</w:t>
      </w:r>
      <w:r w:rsidRPr="006E373C">
        <w:rPr>
          <w:spacing w:val="-6"/>
          <w:sz w:val="22"/>
          <w:szCs w:val="22"/>
        </w:rPr>
        <w:t xml:space="preserve"> </w:t>
      </w:r>
      <w:r w:rsidRPr="006E373C">
        <w:rPr>
          <w:spacing w:val="-2"/>
          <w:sz w:val="22"/>
          <w:szCs w:val="22"/>
        </w:rPr>
        <w:t>fall</w:t>
      </w:r>
      <w:r w:rsidRPr="006E373C">
        <w:rPr>
          <w:spacing w:val="-6"/>
          <w:sz w:val="22"/>
          <w:szCs w:val="22"/>
        </w:rPr>
        <w:t xml:space="preserve"> </w:t>
      </w:r>
      <w:r w:rsidRPr="006E373C">
        <w:rPr>
          <w:spacing w:val="-2"/>
          <w:sz w:val="22"/>
          <w:szCs w:val="22"/>
        </w:rPr>
        <w:t>outside</w:t>
      </w:r>
      <w:r w:rsidRPr="006E373C">
        <w:rPr>
          <w:spacing w:val="-5"/>
          <w:sz w:val="22"/>
          <w:szCs w:val="22"/>
        </w:rPr>
        <w:t xml:space="preserve"> </w:t>
      </w:r>
      <w:r w:rsidRPr="006E373C">
        <w:rPr>
          <w:spacing w:val="-2"/>
          <w:sz w:val="22"/>
          <w:szCs w:val="22"/>
        </w:rPr>
        <w:t>the</w:t>
      </w:r>
      <w:r w:rsidRPr="006E373C">
        <w:rPr>
          <w:spacing w:val="-4"/>
          <w:sz w:val="22"/>
          <w:szCs w:val="22"/>
        </w:rPr>
        <w:t xml:space="preserve"> </w:t>
      </w:r>
      <w:r w:rsidRPr="006E373C">
        <w:rPr>
          <w:spacing w:val="-2"/>
          <w:sz w:val="22"/>
          <w:szCs w:val="22"/>
        </w:rPr>
        <w:t>restrictive</w:t>
      </w:r>
      <w:r w:rsidRPr="006E373C">
        <w:rPr>
          <w:spacing w:val="-5"/>
          <w:sz w:val="22"/>
          <w:szCs w:val="22"/>
        </w:rPr>
        <w:t xml:space="preserve"> </w:t>
      </w:r>
      <w:r w:rsidRPr="006E373C">
        <w:rPr>
          <w:spacing w:val="-2"/>
          <w:sz w:val="22"/>
          <w:szCs w:val="22"/>
        </w:rPr>
        <w:t>asset</w:t>
      </w:r>
      <w:r w:rsidRPr="006E373C">
        <w:rPr>
          <w:spacing w:val="-4"/>
          <w:sz w:val="22"/>
          <w:szCs w:val="22"/>
        </w:rPr>
        <w:t xml:space="preserve"> </w:t>
      </w:r>
      <w:r w:rsidRPr="006E373C">
        <w:rPr>
          <w:spacing w:val="-2"/>
          <w:sz w:val="22"/>
          <w:szCs w:val="22"/>
        </w:rPr>
        <w:t xml:space="preserve">classes </w:t>
      </w:r>
      <w:r w:rsidRPr="006E373C">
        <w:rPr>
          <w:sz w:val="22"/>
          <w:szCs w:val="22"/>
        </w:rPr>
        <w:t>within “acceptable collateral.”</w:t>
      </w:r>
    </w:p>
    <w:p w14:paraId="3821BAA9" w14:textId="77777777" w:rsidR="006E373C" w:rsidRPr="006E373C" w:rsidRDefault="006E373C" w:rsidP="006E373C">
      <w:pPr>
        <w:pStyle w:val="BodyText"/>
        <w:spacing w:before="23"/>
        <w:rPr>
          <w:sz w:val="22"/>
          <w:szCs w:val="22"/>
        </w:rPr>
      </w:pPr>
    </w:p>
    <w:p w14:paraId="49C9CB46" w14:textId="4E6638E7" w:rsidR="003141E9" w:rsidRPr="006E373C" w:rsidRDefault="006E373C" w:rsidP="006E373C">
      <w:pPr>
        <w:pStyle w:val="BodyText"/>
        <w:spacing w:line="266" w:lineRule="auto"/>
        <w:rPr>
          <w:sz w:val="22"/>
          <w:szCs w:val="22"/>
        </w:rPr>
      </w:pPr>
      <w:r w:rsidRPr="006E373C">
        <w:rPr>
          <w:sz w:val="22"/>
          <w:szCs w:val="22"/>
        </w:rPr>
        <w:t>Thank</w:t>
      </w:r>
      <w:r w:rsidRPr="006E373C">
        <w:rPr>
          <w:spacing w:val="-16"/>
          <w:sz w:val="22"/>
          <w:szCs w:val="22"/>
        </w:rPr>
        <w:t xml:space="preserve"> </w:t>
      </w:r>
      <w:r w:rsidRPr="006E373C">
        <w:rPr>
          <w:sz w:val="22"/>
          <w:szCs w:val="22"/>
        </w:rPr>
        <w:t>you</w:t>
      </w:r>
      <w:r w:rsidRPr="006E373C">
        <w:rPr>
          <w:spacing w:val="-15"/>
          <w:sz w:val="22"/>
          <w:szCs w:val="22"/>
        </w:rPr>
        <w:t xml:space="preserve"> </w:t>
      </w:r>
      <w:r w:rsidRPr="006E373C">
        <w:rPr>
          <w:sz w:val="22"/>
          <w:szCs w:val="22"/>
        </w:rPr>
        <w:t>once</w:t>
      </w:r>
      <w:r w:rsidRPr="006E373C">
        <w:rPr>
          <w:spacing w:val="-15"/>
          <w:sz w:val="22"/>
          <w:szCs w:val="22"/>
        </w:rPr>
        <w:t xml:space="preserve"> </w:t>
      </w:r>
      <w:r w:rsidRPr="006E373C">
        <w:rPr>
          <w:sz w:val="22"/>
          <w:szCs w:val="22"/>
        </w:rPr>
        <w:t>again</w:t>
      </w:r>
      <w:r w:rsidRPr="006E373C">
        <w:rPr>
          <w:spacing w:val="-16"/>
          <w:sz w:val="22"/>
          <w:szCs w:val="22"/>
        </w:rPr>
        <w:t xml:space="preserve"> </w:t>
      </w:r>
      <w:r w:rsidRPr="006E373C">
        <w:rPr>
          <w:sz w:val="22"/>
          <w:szCs w:val="22"/>
        </w:rPr>
        <w:t>for</w:t>
      </w:r>
      <w:r w:rsidRPr="006E373C">
        <w:rPr>
          <w:spacing w:val="-15"/>
          <w:sz w:val="22"/>
          <w:szCs w:val="22"/>
        </w:rPr>
        <w:t xml:space="preserve"> </w:t>
      </w:r>
      <w:r w:rsidRPr="006E373C">
        <w:rPr>
          <w:sz w:val="22"/>
          <w:szCs w:val="22"/>
        </w:rPr>
        <w:t>the</w:t>
      </w:r>
      <w:r w:rsidRPr="006E373C">
        <w:rPr>
          <w:spacing w:val="-15"/>
          <w:sz w:val="22"/>
          <w:szCs w:val="22"/>
        </w:rPr>
        <w:t xml:space="preserve"> </w:t>
      </w:r>
      <w:r w:rsidRPr="006E373C">
        <w:rPr>
          <w:sz w:val="22"/>
          <w:szCs w:val="22"/>
        </w:rPr>
        <w:t>consideration</w:t>
      </w:r>
      <w:r w:rsidRPr="006E373C">
        <w:rPr>
          <w:spacing w:val="-15"/>
          <w:sz w:val="22"/>
          <w:szCs w:val="22"/>
        </w:rPr>
        <w:t xml:space="preserve"> </w:t>
      </w:r>
      <w:r w:rsidRPr="006E373C">
        <w:rPr>
          <w:sz w:val="22"/>
          <w:szCs w:val="22"/>
        </w:rPr>
        <w:t>of</w:t>
      </w:r>
      <w:r w:rsidRPr="006E373C">
        <w:rPr>
          <w:spacing w:val="-16"/>
          <w:sz w:val="22"/>
          <w:szCs w:val="22"/>
        </w:rPr>
        <w:t xml:space="preserve"> </w:t>
      </w:r>
      <w:r w:rsidRPr="006E373C">
        <w:rPr>
          <w:sz w:val="22"/>
          <w:szCs w:val="22"/>
        </w:rPr>
        <w:t>our</w:t>
      </w:r>
      <w:r w:rsidRPr="006E373C">
        <w:rPr>
          <w:spacing w:val="-15"/>
          <w:sz w:val="22"/>
          <w:szCs w:val="22"/>
        </w:rPr>
        <w:t xml:space="preserve"> </w:t>
      </w:r>
      <w:r w:rsidRPr="006E373C">
        <w:rPr>
          <w:sz w:val="22"/>
          <w:szCs w:val="22"/>
        </w:rPr>
        <w:t>comments</w:t>
      </w:r>
      <w:r w:rsidRPr="006E373C">
        <w:rPr>
          <w:spacing w:val="-15"/>
          <w:sz w:val="22"/>
          <w:szCs w:val="22"/>
        </w:rPr>
        <w:t xml:space="preserve"> </w:t>
      </w:r>
      <w:r w:rsidRPr="006E373C">
        <w:rPr>
          <w:sz w:val="22"/>
          <w:szCs w:val="22"/>
        </w:rPr>
        <w:t>and</w:t>
      </w:r>
      <w:r w:rsidRPr="006E373C">
        <w:rPr>
          <w:spacing w:val="-16"/>
          <w:sz w:val="22"/>
          <w:szCs w:val="22"/>
        </w:rPr>
        <w:t xml:space="preserve"> </w:t>
      </w:r>
      <w:r w:rsidRPr="006E373C">
        <w:rPr>
          <w:sz w:val="22"/>
          <w:szCs w:val="22"/>
        </w:rPr>
        <w:t>we</w:t>
      </w:r>
      <w:r w:rsidRPr="006E373C">
        <w:rPr>
          <w:spacing w:val="-15"/>
          <w:sz w:val="22"/>
          <w:szCs w:val="22"/>
        </w:rPr>
        <w:t xml:space="preserve"> </w:t>
      </w:r>
      <w:r w:rsidRPr="006E373C">
        <w:rPr>
          <w:sz w:val="22"/>
          <w:szCs w:val="22"/>
        </w:rPr>
        <w:t>look</w:t>
      </w:r>
      <w:r w:rsidRPr="006E373C">
        <w:rPr>
          <w:spacing w:val="-15"/>
          <w:sz w:val="22"/>
          <w:szCs w:val="22"/>
        </w:rPr>
        <w:t xml:space="preserve"> </w:t>
      </w:r>
      <w:r w:rsidRPr="006E373C">
        <w:rPr>
          <w:sz w:val="22"/>
          <w:szCs w:val="22"/>
        </w:rPr>
        <w:t>forward</w:t>
      </w:r>
      <w:r w:rsidRPr="006E373C">
        <w:rPr>
          <w:spacing w:val="-15"/>
          <w:sz w:val="22"/>
          <w:szCs w:val="22"/>
        </w:rPr>
        <w:t xml:space="preserve"> </w:t>
      </w:r>
      <w:r w:rsidRPr="006E373C">
        <w:rPr>
          <w:sz w:val="22"/>
          <w:szCs w:val="22"/>
        </w:rPr>
        <w:t>to</w:t>
      </w:r>
      <w:r w:rsidRPr="006E373C">
        <w:rPr>
          <w:spacing w:val="-16"/>
          <w:sz w:val="22"/>
          <w:szCs w:val="22"/>
        </w:rPr>
        <w:t xml:space="preserve"> </w:t>
      </w:r>
      <w:r w:rsidRPr="006E373C">
        <w:rPr>
          <w:sz w:val="22"/>
          <w:szCs w:val="22"/>
        </w:rPr>
        <w:t>further discussion on this topic at a future meeting of SAPWG.</w:t>
      </w:r>
    </w:p>
    <w:p w14:paraId="37D2EF7A" w14:textId="77777777" w:rsidR="003141E9" w:rsidRPr="003141E9" w:rsidRDefault="003141E9" w:rsidP="003141E9">
      <w:pPr>
        <w:pStyle w:val="BodyText"/>
        <w:spacing w:before="21" w:line="266" w:lineRule="auto"/>
      </w:pPr>
    </w:p>
    <w:p w14:paraId="3A421DC6" w14:textId="6BD24FB1" w:rsidR="006417D1" w:rsidRPr="005029BF" w:rsidRDefault="006417D1" w:rsidP="006417D1">
      <w:pPr>
        <w:rPr>
          <w:i/>
          <w:sz w:val="22"/>
          <w:szCs w:val="22"/>
          <w:u w:val="single"/>
          <w:lang w:eastAsia="zh-CN"/>
        </w:rPr>
      </w:pPr>
      <w:r w:rsidRPr="005029BF">
        <w:rPr>
          <w:i/>
          <w:sz w:val="22"/>
          <w:szCs w:val="22"/>
          <w:u w:val="single"/>
          <w:lang w:eastAsia="zh-CN"/>
        </w:rPr>
        <w:t>Interested Parties</w:t>
      </w:r>
      <w:r w:rsidR="00E0141D" w:rsidRPr="005029BF">
        <w:rPr>
          <w:i/>
          <w:sz w:val="22"/>
          <w:szCs w:val="22"/>
          <w:u w:val="single"/>
          <w:lang w:eastAsia="zh-CN"/>
        </w:rPr>
        <w:t>’</w:t>
      </w:r>
      <w:r w:rsidRPr="005029BF">
        <w:rPr>
          <w:i/>
          <w:sz w:val="22"/>
          <w:szCs w:val="22"/>
          <w:u w:val="single"/>
          <w:lang w:eastAsia="zh-CN"/>
        </w:rPr>
        <w:t xml:space="preserve"> Comments:</w:t>
      </w:r>
    </w:p>
    <w:p w14:paraId="157CF871" w14:textId="20038F78" w:rsidR="006417D1" w:rsidRPr="005029BF" w:rsidRDefault="008F0672" w:rsidP="006417D1">
      <w:pPr>
        <w:rPr>
          <w:sz w:val="22"/>
          <w:szCs w:val="22"/>
          <w:lang w:eastAsia="zh-CN"/>
        </w:rPr>
      </w:pPr>
      <w:r w:rsidRPr="008F0672">
        <w:rPr>
          <w:sz w:val="22"/>
          <w:szCs w:val="22"/>
          <w:lang w:eastAsia="zh-CN"/>
        </w:rPr>
        <w:t>Interested parties support the ACLI comment letter submitted on April 17, 2024. We look forward to continuing to work with the statutory accounting staff on this topic.</w:t>
      </w:r>
    </w:p>
    <w:p w14:paraId="5D6B974C" w14:textId="77777777" w:rsidR="00365750" w:rsidRPr="00E469AA" w:rsidRDefault="00365750" w:rsidP="00E0141D">
      <w:pPr>
        <w:pStyle w:val="ListContinue"/>
        <w:numPr>
          <w:ilvl w:val="0"/>
          <w:numId w:val="0"/>
        </w:numPr>
        <w:spacing w:after="0"/>
        <w:jc w:val="both"/>
        <w:rPr>
          <w:i/>
          <w:kern w:val="32"/>
          <w:sz w:val="22"/>
          <w:szCs w:val="22"/>
          <w:highlight w:val="yellow"/>
          <w:u w:val="single"/>
        </w:rPr>
      </w:pPr>
    </w:p>
    <w:p w14:paraId="0A69E347" w14:textId="47D55004" w:rsidR="00E0141D" w:rsidRPr="004F668E" w:rsidRDefault="00E0141D" w:rsidP="00E0141D">
      <w:pPr>
        <w:pStyle w:val="ListContinue"/>
        <w:numPr>
          <w:ilvl w:val="0"/>
          <w:numId w:val="0"/>
        </w:numPr>
        <w:spacing w:after="0"/>
        <w:jc w:val="both"/>
        <w:rPr>
          <w:i/>
          <w:kern w:val="32"/>
          <w:sz w:val="22"/>
          <w:szCs w:val="22"/>
          <w:u w:val="single"/>
        </w:rPr>
      </w:pPr>
      <w:r w:rsidRPr="004F668E">
        <w:rPr>
          <w:i/>
          <w:kern w:val="32"/>
          <w:sz w:val="22"/>
          <w:szCs w:val="22"/>
          <w:u w:val="single"/>
        </w:rPr>
        <w:t>Recommendation:</w:t>
      </w:r>
    </w:p>
    <w:p w14:paraId="428100F2" w14:textId="7E7A2F98" w:rsidR="00B45D25" w:rsidRDefault="0074458B" w:rsidP="00FC4B30">
      <w:pPr>
        <w:jc w:val="both"/>
        <w:rPr>
          <w:b/>
          <w:bCs/>
          <w:sz w:val="22"/>
          <w:szCs w:val="22"/>
        </w:rPr>
      </w:pPr>
      <w:r w:rsidRPr="00881A02">
        <w:rPr>
          <w:sz w:val="22"/>
          <w:szCs w:val="22"/>
        </w:rPr>
        <w:t xml:space="preserve">NAIC staff </w:t>
      </w:r>
      <w:r w:rsidR="00F7599A" w:rsidRPr="00881A02">
        <w:rPr>
          <w:sz w:val="22"/>
          <w:szCs w:val="22"/>
        </w:rPr>
        <w:t>has developed</w:t>
      </w:r>
      <w:r w:rsidR="00906F7B" w:rsidRPr="00881A02">
        <w:rPr>
          <w:sz w:val="22"/>
          <w:szCs w:val="22"/>
        </w:rPr>
        <w:t xml:space="preserve"> a memo that walks through the accounting and reporting for securities lending and repo agreements</w:t>
      </w:r>
      <w:r w:rsidR="00A2349C" w:rsidRPr="00881A02">
        <w:rPr>
          <w:sz w:val="22"/>
          <w:szCs w:val="22"/>
        </w:rPr>
        <w:t xml:space="preserve"> with noted questions. NAIC staff has noted inconsistencies in application of </w:t>
      </w:r>
      <w:r w:rsidR="00881A02" w:rsidRPr="00881A02">
        <w:rPr>
          <w:sz w:val="22"/>
          <w:szCs w:val="22"/>
        </w:rPr>
        <w:t>these transactions</w:t>
      </w:r>
      <w:r w:rsidR="00A2349C" w:rsidRPr="00881A02">
        <w:rPr>
          <w:sz w:val="22"/>
          <w:szCs w:val="22"/>
        </w:rPr>
        <w:t xml:space="preserve"> across companies, particularly when the components are identified as restricted and </w:t>
      </w:r>
      <w:r w:rsidR="00881A02" w:rsidRPr="00881A02">
        <w:rPr>
          <w:sz w:val="22"/>
          <w:szCs w:val="22"/>
        </w:rPr>
        <w:t xml:space="preserve">how they </w:t>
      </w:r>
      <w:r w:rsidR="00A2349C" w:rsidRPr="00881A02">
        <w:rPr>
          <w:sz w:val="22"/>
          <w:szCs w:val="22"/>
        </w:rPr>
        <w:t>flow t</w:t>
      </w:r>
      <w:r w:rsidR="005F5470" w:rsidRPr="00881A02">
        <w:rPr>
          <w:sz w:val="22"/>
          <w:szCs w:val="22"/>
        </w:rPr>
        <w:t xml:space="preserve">hrough </w:t>
      </w:r>
      <w:r w:rsidR="00D37E1B" w:rsidRPr="00881A02">
        <w:rPr>
          <w:sz w:val="22"/>
          <w:szCs w:val="22"/>
        </w:rPr>
        <w:t>RBC and</w:t>
      </w:r>
      <w:r w:rsidR="005F5470" w:rsidRPr="00881A02">
        <w:rPr>
          <w:sz w:val="22"/>
          <w:szCs w:val="22"/>
        </w:rPr>
        <w:t xml:space="preserve"> recommends clarification to the guidance to mitigate </w:t>
      </w:r>
      <w:r w:rsidR="00881A02">
        <w:rPr>
          <w:sz w:val="22"/>
          <w:szCs w:val="22"/>
        </w:rPr>
        <w:t>inconsistencies</w:t>
      </w:r>
      <w:r w:rsidR="004F65A2" w:rsidRPr="00881A02">
        <w:rPr>
          <w:sz w:val="22"/>
          <w:szCs w:val="22"/>
        </w:rPr>
        <w:t xml:space="preserve">. </w:t>
      </w:r>
      <w:r w:rsidR="00881A02">
        <w:rPr>
          <w:b/>
          <w:bCs/>
          <w:sz w:val="22"/>
          <w:szCs w:val="22"/>
        </w:rPr>
        <w:t>NAIC staff recommend exposure of this memo with a request for feedback on the documented processes and the noted questions.</w:t>
      </w:r>
      <w:r w:rsidR="004F65A2">
        <w:rPr>
          <w:b/>
          <w:bCs/>
          <w:sz w:val="22"/>
          <w:szCs w:val="22"/>
        </w:rPr>
        <w:t xml:space="preserve"> </w:t>
      </w:r>
      <w:r w:rsidR="00440A3E">
        <w:rPr>
          <w:b/>
          <w:bCs/>
          <w:sz w:val="22"/>
          <w:szCs w:val="22"/>
        </w:rPr>
        <w:t xml:space="preserve">NAIC staff has met </w:t>
      </w:r>
      <w:r w:rsidR="00440A3E">
        <w:rPr>
          <w:b/>
          <w:bCs/>
          <w:sz w:val="22"/>
          <w:szCs w:val="22"/>
        </w:rPr>
        <w:lastRenderedPageBreak/>
        <w:t xml:space="preserve">with industry representatives in the interim and </w:t>
      </w:r>
      <w:r w:rsidR="00990003">
        <w:rPr>
          <w:b/>
          <w:bCs/>
          <w:sz w:val="22"/>
          <w:szCs w:val="22"/>
        </w:rPr>
        <w:t>suggests</w:t>
      </w:r>
      <w:r w:rsidR="002F3966">
        <w:rPr>
          <w:b/>
          <w:bCs/>
          <w:sz w:val="22"/>
          <w:szCs w:val="22"/>
        </w:rPr>
        <w:t xml:space="preserve"> continued interim discussion with the ACLI and other industry representatives </w:t>
      </w:r>
      <w:r w:rsidR="00037D6C">
        <w:rPr>
          <w:b/>
          <w:bCs/>
          <w:sz w:val="22"/>
          <w:szCs w:val="22"/>
        </w:rPr>
        <w:t xml:space="preserve">on these transactions and appropriate accounting/reporting. </w:t>
      </w:r>
    </w:p>
    <w:p w14:paraId="62B17D1D" w14:textId="77777777" w:rsidR="00461F2D" w:rsidRDefault="00461F2D" w:rsidP="008E7D6B">
      <w:pPr>
        <w:pStyle w:val="BodyTextIndent"/>
        <w:ind w:left="0" w:firstLine="0"/>
        <w:jc w:val="both"/>
        <w:rPr>
          <w:sz w:val="22"/>
          <w:szCs w:val="22"/>
        </w:rPr>
      </w:pPr>
    </w:p>
    <w:p w14:paraId="724CA2D3" w14:textId="3B656558" w:rsidR="008E7D6B" w:rsidRDefault="00461F2D" w:rsidP="008E7D6B">
      <w:pPr>
        <w:pStyle w:val="BodyTextIndent"/>
        <w:ind w:left="0" w:firstLine="0"/>
        <w:jc w:val="both"/>
        <w:rPr>
          <w:sz w:val="22"/>
          <w:szCs w:val="22"/>
        </w:rPr>
      </w:pPr>
      <w:r w:rsidRPr="002957C1">
        <w:rPr>
          <w:sz w:val="22"/>
          <w:szCs w:val="22"/>
        </w:rPr>
        <w:t>In addition, NAIC staff recommend that the previously exposed revisions to in agenda item 2023-06: ASU 2023-06 to adopt, with modification, certain disclosures from ASU 2023-06</w:t>
      </w:r>
      <w:r w:rsidRPr="002957C1">
        <w:rPr>
          <w:i/>
          <w:sz w:val="22"/>
          <w:szCs w:val="22"/>
        </w:rPr>
        <w:t xml:space="preserve"> </w:t>
      </w:r>
      <w:r w:rsidRPr="002957C1">
        <w:rPr>
          <w:sz w:val="22"/>
          <w:szCs w:val="22"/>
        </w:rPr>
        <w:t xml:space="preserve">within </w:t>
      </w:r>
      <w:r w:rsidRPr="002957C1">
        <w:rPr>
          <w:i/>
          <w:sz w:val="22"/>
          <w:szCs w:val="22"/>
        </w:rPr>
        <w:t>No. 103R—Transfers and Servicing of Financial Assets and Extinguishments of Liabilities</w:t>
      </w:r>
      <w:r>
        <w:rPr>
          <w:sz w:val="22"/>
          <w:szCs w:val="22"/>
        </w:rPr>
        <w:t xml:space="preserve"> be combined with agenda item 2024-04: Conforming Repurchase Agreements for future review</w:t>
      </w:r>
      <w:r w:rsidR="00B44D96">
        <w:rPr>
          <w:sz w:val="22"/>
          <w:szCs w:val="22"/>
        </w:rPr>
        <w:t>.</w:t>
      </w:r>
    </w:p>
    <w:p w14:paraId="532770C8" w14:textId="77777777" w:rsidR="000451BC" w:rsidRDefault="000451BC" w:rsidP="008E7D6B">
      <w:pPr>
        <w:pStyle w:val="BodyTextIndent"/>
        <w:ind w:left="0" w:firstLine="0"/>
        <w:jc w:val="both"/>
        <w:rPr>
          <w:sz w:val="22"/>
          <w:szCs w:val="22"/>
        </w:rPr>
      </w:pPr>
    </w:p>
    <w:p w14:paraId="0A729453" w14:textId="77777777" w:rsidR="000451BC" w:rsidRDefault="000451BC" w:rsidP="008E7D6B">
      <w:pPr>
        <w:pStyle w:val="BodyTextIndent"/>
        <w:ind w:left="0" w:firstLine="0"/>
        <w:jc w:val="both"/>
        <w:rPr>
          <w:sz w:val="22"/>
          <w:szCs w:val="22"/>
        </w:rPr>
      </w:pPr>
    </w:p>
    <w:p w14:paraId="35FF52A7" w14:textId="77777777" w:rsidR="00CB2223" w:rsidRDefault="00CB2223" w:rsidP="008E7D6B">
      <w:pPr>
        <w:pStyle w:val="BodyTextIndent"/>
        <w:ind w:left="0" w:firstLine="0"/>
        <w:jc w:val="both"/>
        <w:rPr>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EF2B76" w:rsidRPr="00E469AA" w14:paraId="18F6F584"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EE1D400" w14:textId="77777777" w:rsidR="00EF2B76" w:rsidRPr="00A10EF3" w:rsidRDefault="00EF2B76">
            <w:pPr>
              <w:widowControl w:val="0"/>
              <w:jc w:val="center"/>
              <w:rPr>
                <w:b/>
                <w:color w:val="FFFFFF"/>
                <w:sz w:val="22"/>
                <w:szCs w:val="22"/>
              </w:rPr>
            </w:pPr>
            <w:r w:rsidRPr="00A10EF3">
              <w:rPr>
                <w:b/>
                <w:color w:val="000000"/>
                <w:sz w:val="22"/>
                <w:szCs w:val="22"/>
              </w:rPr>
              <w:br w:type="page"/>
            </w:r>
          </w:p>
          <w:p w14:paraId="388EF2F8" w14:textId="77777777" w:rsidR="00EF2B76" w:rsidRPr="00A10EF3" w:rsidRDefault="00EF2B76">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5F0BEE61" w14:textId="77777777" w:rsidR="00EF2B76" w:rsidRPr="00A10EF3" w:rsidRDefault="00EF2B76">
            <w:pPr>
              <w:widowControl w:val="0"/>
              <w:jc w:val="center"/>
              <w:rPr>
                <w:b/>
                <w:color w:val="FFFFFF"/>
                <w:sz w:val="22"/>
                <w:szCs w:val="22"/>
              </w:rPr>
            </w:pPr>
          </w:p>
          <w:p w14:paraId="67C4FAB8" w14:textId="77777777" w:rsidR="00EF2B76" w:rsidRPr="00A10EF3" w:rsidRDefault="00EF2B76">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0AD34BE0" w14:textId="77777777" w:rsidR="00EF2B76" w:rsidRPr="00A10EF3" w:rsidRDefault="00EF2B76">
            <w:pPr>
              <w:widowControl w:val="0"/>
              <w:jc w:val="center"/>
              <w:rPr>
                <w:b/>
                <w:color w:val="FFFFFF"/>
                <w:sz w:val="22"/>
                <w:szCs w:val="22"/>
              </w:rPr>
            </w:pPr>
          </w:p>
          <w:p w14:paraId="67127A7C" w14:textId="77777777" w:rsidR="00EF2B76" w:rsidRPr="00A10EF3" w:rsidRDefault="00EF2B76">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4AF1C408" w14:textId="77777777" w:rsidR="00EF2B76" w:rsidRPr="00A10EF3" w:rsidRDefault="00EF2B76">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37FA50B5" w14:textId="77777777" w:rsidR="00EF2B76" w:rsidRPr="00A10EF3" w:rsidRDefault="00EF2B76">
            <w:pPr>
              <w:widowControl w:val="0"/>
              <w:jc w:val="center"/>
              <w:rPr>
                <w:b/>
                <w:color w:val="FFFFFF"/>
                <w:sz w:val="22"/>
                <w:szCs w:val="22"/>
              </w:rPr>
            </w:pPr>
            <w:r w:rsidRPr="00A10EF3">
              <w:rPr>
                <w:b/>
                <w:sz w:val="22"/>
                <w:szCs w:val="22"/>
              </w:rPr>
              <w:t>Comment Letter Page Number</w:t>
            </w:r>
          </w:p>
        </w:tc>
      </w:tr>
      <w:tr w:rsidR="00EF2B76" w:rsidRPr="00E469AA" w14:paraId="19D620C2" w14:textId="77777777">
        <w:trPr>
          <w:trHeight w:val="800"/>
        </w:trPr>
        <w:tc>
          <w:tcPr>
            <w:tcW w:w="1615" w:type="dxa"/>
            <w:tcBorders>
              <w:top w:val="single" w:sz="4" w:space="0" w:color="FFFFFF"/>
            </w:tcBorders>
            <w:shd w:val="clear" w:color="auto" w:fill="F2F2F2"/>
            <w:vAlign w:val="center"/>
          </w:tcPr>
          <w:p w14:paraId="5535808D" w14:textId="27473228" w:rsidR="00EF2B76" w:rsidRPr="009F2EC6" w:rsidRDefault="00EF2B76">
            <w:pPr>
              <w:widowControl w:val="0"/>
              <w:jc w:val="center"/>
              <w:rPr>
                <w:b/>
                <w:sz w:val="22"/>
                <w:szCs w:val="22"/>
              </w:rPr>
            </w:pPr>
            <w:r w:rsidRPr="00693F6E">
              <w:rPr>
                <w:b/>
                <w:sz w:val="22"/>
                <w:szCs w:val="22"/>
              </w:rPr>
              <w:t>202</w:t>
            </w:r>
            <w:r w:rsidR="00B03DD7">
              <w:rPr>
                <w:b/>
                <w:sz w:val="22"/>
                <w:szCs w:val="22"/>
              </w:rPr>
              <w:t>4</w:t>
            </w:r>
            <w:r w:rsidRPr="00693F6E">
              <w:rPr>
                <w:b/>
                <w:sz w:val="22"/>
                <w:szCs w:val="22"/>
              </w:rPr>
              <w:t>-</w:t>
            </w:r>
            <w:r w:rsidR="00B03DD7">
              <w:rPr>
                <w:b/>
                <w:sz w:val="22"/>
                <w:szCs w:val="22"/>
              </w:rPr>
              <w:t>0</w:t>
            </w:r>
            <w:r w:rsidR="00153A5D">
              <w:rPr>
                <w:b/>
                <w:sz w:val="22"/>
                <w:szCs w:val="22"/>
              </w:rPr>
              <w:t>6</w:t>
            </w:r>
          </w:p>
          <w:p w14:paraId="00917286" w14:textId="3D2AD38A" w:rsidR="00EF2B76" w:rsidRPr="009F2EC6" w:rsidRDefault="00EF2B76">
            <w:pPr>
              <w:widowControl w:val="0"/>
              <w:jc w:val="center"/>
              <w:rPr>
                <w:b/>
                <w:sz w:val="22"/>
                <w:szCs w:val="22"/>
              </w:rPr>
            </w:pPr>
            <w:r w:rsidRPr="009F2EC6">
              <w:rPr>
                <w:b/>
                <w:sz w:val="22"/>
                <w:szCs w:val="22"/>
              </w:rPr>
              <w:t>(</w:t>
            </w:r>
            <w:r w:rsidR="00153A5D">
              <w:rPr>
                <w:b/>
                <w:sz w:val="22"/>
                <w:szCs w:val="22"/>
              </w:rPr>
              <w:t>Robin</w:t>
            </w:r>
            <w:r w:rsidRPr="009F2EC6">
              <w:rPr>
                <w:b/>
                <w:sz w:val="22"/>
                <w:szCs w:val="22"/>
              </w:rPr>
              <w:t>)</w:t>
            </w:r>
          </w:p>
        </w:tc>
        <w:tc>
          <w:tcPr>
            <w:tcW w:w="3198" w:type="dxa"/>
            <w:tcBorders>
              <w:top w:val="single" w:sz="4" w:space="0" w:color="FFFFFF"/>
            </w:tcBorders>
            <w:shd w:val="clear" w:color="auto" w:fill="F2F2F2"/>
            <w:vAlign w:val="center"/>
          </w:tcPr>
          <w:p w14:paraId="66E3353A" w14:textId="658651D3" w:rsidR="00EF2B76" w:rsidRPr="009F2EC6" w:rsidRDefault="00531EFE">
            <w:pPr>
              <w:pStyle w:val="Heading2"/>
              <w:rPr>
                <w:sz w:val="22"/>
                <w:szCs w:val="22"/>
              </w:rPr>
            </w:pPr>
            <w:r w:rsidRPr="00531EFE">
              <w:rPr>
                <w:sz w:val="22"/>
                <w:szCs w:val="22"/>
              </w:rPr>
              <w:t>Risk Transfer Analysis on Combination Reinsurance Contracts</w:t>
            </w:r>
          </w:p>
        </w:tc>
        <w:tc>
          <w:tcPr>
            <w:tcW w:w="2112" w:type="dxa"/>
            <w:tcBorders>
              <w:top w:val="single" w:sz="4" w:space="0" w:color="FFFFFF"/>
            </w:tcBorders>
            <w:shd w:val="clear" w:color="auto" w:fill="F2F2F2"/>
            <w:vAlign w:val="center"/>
          </w:tcPr>
          <w:p w14:paraId="357DD4E7" w14:textId="1B0713D5" w:rsidR="00EF2B76" w:rsidRPr="00E469AA" w:rsidRDefault="00726734">
            <w:pPr>
              <w:widowControl w:val="0"/>
              <w:jc w:val="center"/>
              <w:rPr>
                <w:b/>
                <w:sz w:val="22"/>
                <w:szCs w:val="22"/>
                <w:highlight w:val="yellow"/>
              </w:rPr>
            </w:pPr>
            <w:r>
              <w:rPr>
                <w:b/>
                <w:sz w:val="22"/>
                <w:szCs w:val="22"/>
              </w:rPr>
              <w:t>1</w:t>
            </w:r>
            <w:r w:rsidR="00106EE1">
              <w:rPr>
                <w:b/>
                <w:sz w:val="22"/>
                <w:szCs w:val="22"/>
              </w:rPr>
              <w:t>5</w:t>
            </w:r>
            <w:r w:rsidR="00EF2B76" w:rsidRPr="00B62F2D">
              <w:rPr>
                <w:b/>
                <w:sz w:val="22"/>
                <w:szCs w:val="22"/>
              </w:rPr>
              <w:t xml:space="preserve"> – Agenda item </w:t>
            </w:r>
          </w:p>
        </w:tc>
        <w:tc>
          <w:tcPr>
            <w:tcW w:w="1710" w:type="dxa"/>
            <w:tcBorders>
              <w:top w:val="single" w:sz="4" w:space="0" w:color="FFFFFF"/>
            </w:tcBorders>
            <w:shd w:val="clear" w:color="auto" w:fill="F2F2F2"/>
            <w:vAlign w:val="center"/>
          </w:tcPr>
          <w:p w14:paraId="375D7743" w14:textId="657FE39B" w:rsidR="00EF2B76" w:rsidRPr="00E469AA" w:rsidRDefault="00EF2B76">
            <w:pPr>
              <w:widowControl w:val="0"/>
              <w:jc w:val="center"/>
              <w:rPr>
                <w:b/>
                <w:sz w:val="22"/>
                <w:szCs w:val="22"/>
                <w:highlight w:val="yellow"/>
              </w:rPr>
            </w:pPr>
            <w:r w:rsidRPr="0033328F">
              <w:rPr>
                <w:b/>
                <w:sz w:val="22"/>
                <w:szCs w:val="22"/>
              </w:rPr>
              <w:t>Comments</w:t>
            </w:r>
            <w:r w:rsidR="00210037" w:rsidRPr="0033328F">
              <w:rPr>
                <w:b/>
                <w:sz w:val="22"/>
                <w:szCs w:val="22"/>
              </w:rPr>
              <w:t xml:space="preserve"> Received</w:t>
            </w:r>
          </w:p>
        </w:tc>
        <w:tc>
          <w:tcPr>
            <w:tcW w:w="1440" w:type="dxa"/>
            <w:tcBorders>
              <w:top w:val="single" w:sz="4" w:space="0" w:color="FFFFFF"/>
            </w:tcBorders>
            <w:shd w:val="clear" w:color="auto" w:fill="F2F2F2"/>
            <w:vAlign w:val="center"/>
          </w:tcPr>
          <w:p w14:paraId="1A53155F" w14:textId="6E557B7C" w:rsidR="002839A6" w:rsidRDefault="002839A6">
            <w:pPr>
              <w:widowControl w:val="0"/>
              <w:jc w:val="center"/>
              <w:rPr>
                <w:b/>
                <w:sz w:val="22"/>
                <w:szCs w:val="22"/>
              </w:rPr>
            </w:pPr>
            <w:r>
              <w:rPr>
                <w:b/>
                <w:sz w:val="22"/>
                <w:szCs w:val="22"/>
              </w:rPr>
              <w:t>CT – 6</w:t>
            </w:r>
          </w:p>
          <w:p w14:paraId="17B51AE9" w14:textId="211DC0FB" w:rsidR="00EF2B76" w:rsidRPr="00E469AA" w:rsidRDefault="00EF2B76">
            <w:pPr>
              <w:widowControl w:val="0"/>
              <w:jc w:val="center"/>
              <w:rPr>
                <w:b/>
                <w:sz w:val="22"/>
                <w:szCs w:val="22"/>
                <w:highlight w:val="yellow"/>
              </w:rPr>
            </w:pPr>
            <w:r w:rsidRPr="00627959">
              <w:rPr>
                <w:b/>
                <w:sz w:val="22"/>
                <w:szCs w:val="22"/>
              </w:rPr>
              <w:t>IP</w:t>
            </w:r>
            <w:r w:rsidR="00CA6DDD" w:rsidRPr="00D85668">
              <w:rPr>
                <w:b/>
                <w:sz w:val="22"/>
                <w:szCs w:val="22"/>
              </w:rPr>
              <w:t xml:space="preserve"> – </w:t>
            </w:r>
            <w:r w:rsidR="007C6482" w:rsidRPr="007C6482">
              <w:rPr>
                <w:b/>
                <w:sz w:val="22"/>
                <w:szCs w:val="22"/>
              </w:rPr>
              <w:t>12</w:t>
            </w:r>
          </w:p>
        </w:tc>
      </w:tr>
    </w:tbl>
    <w:p w14:paraId="46B36A39" w14:textId="77777777" w:rsidR="00EF2B76" w:rsidRPr="000D5BED" w:rsidRDefault="00EF2B76" w:rsidP="00EF2B76">
      <w:pPr>
        <w:rPr>
          <w:sz w:val="22"/>
          <w:szCs w:val="22"/>
          <w:lang w:eastAsia="zh-CN"/>
        </w:rPr>
      </w:pPr>
    </w:p>
    <w:p w14:paraId="6BFEEBF0" w14:textId="77777777" w:rsidR="00EF2B76" w:rsidRPr="00F35CA3" w:rsidRDefault="00EF2B76" w:rsidP="00EF2B76">
      <w:pPr>
        <w:pStyle w:val="BodyTextIndent"/>
        <w:ind w:left="0" w:firstLine="0"/>
        <w:jc w:val="both"/>
        <w:rPr>
          <w:i/>
          <w:sz w:val="22"/>
          <w:szCs w:val="22"/>
          <w:u w:val="single"/>
        </w:rPr>
      </w:pPr>
      <w:r w:rsidRPr="00F35CA3">
        <w:rPr>
          <w:i/>
          <w:sz w:val="22"/>
          <w:szCs w:val="22"/>
          <w:u w:val="single"/>
        </w:rPr>
        <w:t>Summary:</w:t>
      </w:r>
    </w:p>
    <w:p w14:paraId="5C9995EF" w14:textId="224A523C" w:rsidR="00991EDB" w:rsidRPr="005818B6" w:rsidRDefault="00756514" w:rsidP="00991EDB">
      <w:pPr>
        <w:pStyle w:val="BodyText2"/>
        <w:jc w:val="both"/>
        <w:rPr>
          <w:b/>
          <w:bCs/>
          <w:sz w:val="22"/>
          <w:szCs w:val="22"/>
        </w:rPr>
      </w:pPr>
      <w:r>
        <w:rPr>
          <w:sz w:val="22"/>
          <w:szCs w:val="22"/>
        </w:rPr>
        <w:t xml:space="preserve">On March 16, 2024, the Working </w:t>
      </w:r>
      <w:r w:rsidR="00E806F0" w:rsidRPr="005C79CB">
        <w:rPr>
          <w:sz w:val="22"/>
          <w:szCs w:val="22"/>
        </w:rPr>
        <w:t xml:space="preserve">Group </w:t>
      </w:r>
      <w:r>
        <w:rPr>
          <w:sz w:val="22"/>
          <w:szCs w:val="22"/>
        </w:rPr>
        <w:t xml:space="preserve">exposed </w:t>
      </w:r>
      <w:r w:rsidR="00DE4742" w:rsidRPr="005818B6">
        <w:rPr>
          <w:sz w:val="22"/>
          <w:szCs w:val="22"/>
        </w:rPr>
        <w:t xml:space="preserve">agenda item </w:t>
      </w:r>
      <w:r w:rsidR="00E806F0" w:rsidRPr="005C79CB">
        <w:rPr>
          <w:sz w:val="22"/>
          <w:szCs w:val="22"/>
        </w:rPr>
        <w:t>2024-06</w:t>
      </w:r>
      <w:r w:rsidR="00DE4742" w:rsidRPr="005C79CB">
        <w:rPr>
          <w:sz w:val="22"/>
          <w:szCs w:val="22"/>
        </w:rPr>
        <w:t xml:space="preserve"> </w:t>
      </w:r>
      <w:r w:rsidR="00DE4742" w:rsidRPr="005818B6">
        <w:rPr>
          <w:sz w:val="22"/>
          <w:szCs w:val="22"/>
        </w:rPr>
        <w:t xml:space="preserve">to address </w:t>
      </w:r>
      <w:r w:rsidR="00734F46" w:rsidRPr="005C79CB">
        <w:rPr>
          <w:sz w:val="22"/>
          <w:szCs w:val="22"/>
        </w:rPr>
        <w:t xml:space="preserve">the risk transfer aspect of </w:t>
      </w:r>
      <w:r w:rsidR="00DE4742" w:rsidRPr="005818B6">
        <w:rPr>
          <w:sz w:val="22"/>
          <w:szCs w:val="22"/>
        </w:rPr>
        <w:t>a December 2023 referral by the Valuation Analysis (E) Working Group (VAWG</w:t>
      </w:r>
      <w:r w:rsidR="00DE4742" w:rsidRPr="005C79CB">
        <w:rPr>
          <w:sz w:val="22"/>
          <w:szCs w:val="22"/>
        </w:rPr>
        <w:t>)</w:t>
      </w:r>
      <w:r w:rsidR="00D6305F" w:rsidRPr="005C79CB">
        <w:rPr>
          <w:sz w:val="22"/>
          <w:szCs w:val="22"/>
        </w:rPr>
        <w:t xml:space="preserve">. </w:t>
      </w:r>
      <w:r w:rsidR="00991EDB" w:rsidRPr="005C79CB">
        <w:rPr>
          <w:sz w:val="22"/>
          <w:szCs w:val="22"/>
        </w:rPr>
        <w:t xml:space="preserve">The exposed </w:t>
      </w:r>
      <w:r w:rsidR="00991EDB" w:rsidRPr="005C79CB">
        <w:rPr>
          <w:i/>
          <w:iCs/>
          <w:sz w:val="22"/>
          <w:szCs w:val="22"/>
        </w:rPr>
        <w:t>SSAP No. 61R—Life, Deposit-Type and Accident and Health Reinsurance</w:t>
      </w:r>
      <w:r w:rsidR="00991EDB" w:rsidRPr="005C79CB">
        <w:rPr>
          <w:bCs/>
          <w:i/>
          <w:iCs/>
          <w:sz w:val="22"/>
          <w:szCs w:val="22"/>
        </w:rPr>
        <w:t xml:space="preserve"> </w:t>
      </w:r>
      <w:r w:rsidR="00991EDB" w:rsidRPr="005C79CB">
        <w:rPr>
          <w:bCs/>
          <w:sz w:val="22"/>
          <w:szCs w:val="22"/>
        </w:rPr>
        <w:t>revisions were narrowly focused on risk transfer</w:t>
      </w:r>
      <w:r w:rsidR="00E20CCE">
        <w:rPr>
          <w:bCs/>
          <w:sz w:val="22"/>
          <w:szCs w:val="22"/>
        </w:rPr>
        <w:t xml:space="preserve"> </w:t>
      </w:r>
      <w:r w:rsidR="00721C47">
        <w:rPr>
          <w:bCs/>
          <w:sz w:val="22"/>
          <w:szCs w:val="22"/>
        </w:rPr>
        <w:t>and</w:t>
      </w:r>
      <w:r w:rsidR="00991EDB" w:rsidRPr="005C79CB">
        <w:rPr>
          <w:bCs/>
          <w:sz w:val="22"/>
          <w:szCs w:val="22"/>
        </w:rPr>
        <w:t xml:space="preserve"> incorporated guidance noting that interdependent contract features such as a shared experience refund must be analyzed in the aggregate when determining risk transfer. </w:t>
      </w:r>
      <w:r w:rsidR="00991EDB" w:rsidRPr="005C79CB">
        <w:rPr>
          <w:sz w:val="22"/>
          <w:szCs w:val="22"/>
        </w:rPr>
        <w:t xml:space="preserve">The Working Group exposure was based on existing guidance that is in </w:t>
      </w:r>
      <w:r w:rsidR="000E1576">
        <w:rPr>
          <w:sz w:val="22"/>
          <w:szCs w:val="22"/>
        </w:rPr>
        <w:t xml:space="preserve">both U.S. </w:t>
      </w:r>
      <w:r w:rsidR="00991EDB" w:rsidRPr="005C79CB">
        <w:rPr>
          <w:sz w:val="22"/>
          <w:szCs w:val="22"/>
        </w:rPr>
        <w:t xml:space="preserve">GAAP and in </w:t>
      </w:r>
      <w:r w:rsidR="00991EDB" w:rsidRPr="005C79CB">
        <w:rPr>
          <w:i/>
          <w:iCs/>
          <w:sz w:val="22"/>
          <w:szCs w:val="22"/>
        </w:rPr>
        <w:t>SSAP No. 62R—Property and Casualty Reinsurance</w:t>
      </w:r>
      <w:r w:rsidR="00991EDB" w:rsidRPr="005C79CB">
        <w:rPr>
          <w:sz w:val="22"/>
          <w:szCs w:val="22"/>
        </w:rPr>
        <w:t xml:space="preserve"> </w:t>
      </w:r>
      <w:r w:rsidR="00991EDB" w:rsidRPr="005C79CB">
        <w:rPr>
          <w:i/>
          <w:iCs/>
          <w:sz w:val="22"/>
          <w:szCs w:val="22"/>
        </w:rPr>
        <w:t>Exhibit A – Implementation Questions and Answers,</w:t>
      </w:r>
      <w:r w:rsidR="00991EDB" w:rsidRPr="005C79CB">
        <w:rPr>
          <w:sz w:val="22"/>
          <w:szCs w:val="22"/>
        </w:rPr>
        <w:t xml:space="preserve"> question 10 </w:t>
      </w:r>
      <w:r w:rsidR="00991EDB" w:rsidRPr="0033636D">
        <w:rPr>
          <w:b/>
          <w:bCs/>
          <w:sz w:val="22"/>
          <w:szCs w:val="22"/>
          <w:u w:val="single"/>
        </w:rPr>
        <w:t xml:space="preserve">which provides guidance on </w:t>
      </w:r>
      <w:r w:rsidR="00991EDB" w:rsidRPr="00981591">
        <w:rPr>
          <w:b/>
          <w:bCs/>
          <w:sz w:val="22"/>
          <w:szCs w:val="22"/>
          <w:u w:val="single"/>
        </w:rPr>
        <w:t>interdependent contract features noting that contracts with interdependent features must be analyzed in the aggregate for risk transfer.</w:t>
      </w:r>
      <w:r w:rsidR="00991EDB" w:rsidRPr="003B7519">
        <w:rPr>
          <w:sz w:val="22"/>
          <w:szCs w:val="22"/>
        </w:rPr>
        <w:t xml:space="preserve"> </w:t>
      </w:r>
      <w:r w:rsidR="00991EDB" w:rsidRPr="00981591">
        <w:rPr>
          <w:sz w:val="22"/>
          <w:szCs w:val="22"/>
        </w:rPr>
        <w:t xml:space="preserve">In addition, </w:t>
      </w:r>
      <w:r w:rsidR="001B65CA">
        <w:rPr>
          <w:sz w:val="22"/>
          <w:szCs w:val="22"/>
        </w:rPr>
        <w:t xml:space="preserve"> a reference to </w:t>
      </w:r>
      <w:r w:rsidR="00991EDB" w:rsidRPr="00981591">
        <w:rPr>
          <w:sz w:val="22"/>
          <w:szCs w:val="22"/>
        </w:rPr>
        <w:t xml:space="preserve">A-791, paragraph 6 </w:t>
      </w:r>
      <w:r w:rsidR="001B65CA">
        <w:rPr>
          <w:sz w:val="22"/>
          <w:szCs w:val="22"/>
        </w:rPr>
        <w:t xml:space="preserve"> which </w:t>
      </w:r>
      <w:r w:rsidR="00991EDB" w:rsidRPr="00981591">
        <w:rPr>
          <w:sz w:val="22"/>
          <w:szCs w:val="22"/>
        </w:rPr>
        <w:t>requires that the reinsurance contract include provisions that the agreement shall constitute the entire agreement between the parties with respect to the business being reinsured thereunder and that there are no understandings between the parties other than as expressed in the agreement</w:t>
      </w:r>
      <w:r w:rsidR="001B65CA">
        <w:rPr>
          <w:sz w:val="22"/>
          <w:szCs w:val="22"/>
        </w:rPr>
        <w:t xml:space="preserve"> was </w:t>
      </w:r>
      <w:r w:rsidR="004D0E44">
        <w:rPr>
          <w:sz w:val="22"/>
          <w:szCs w:val="22"/>
        </w:rPr>
        <w:t xml:space="preserve">proposed to be </w:t>
      </w:r>
      <w:r w:rsidR="001B65CA">
        <w:rPr>
          <w:sz w:val="22"/>
          <w:szCs w:val="22"/>
        </w:rPr>
        <w:t>added to existing YRT guidance</w:t>
      </w:r>
      <w:r w:rsidR="00991EDB" w:rsidRPr="00981591">
        <w:rPr>
          <w:sz w:val="22"/>
          <w:szCs w:val="22"/>
        </w:rPr>
        <w:t>.</w:t>
      </w:r>
      <w:r w:rsidR="00991EDB" w:rsidRPr="005818B6">
        <w:rPr>
          <w:sz w:val="22"/>
          <w:szCs w:val="22"/>
        </w:rPr>
        <w:t xml:space="preserve"> </w:t>
      </w:r>
    </w:p>
    <w:p w14:paraId="288BDC7C" w14:textId="77777777" w:rsidR="00991EDB" w:rsidRDefault="00991EDB" w:rsidP="00981591">
      <w:pPr>
        <w:pStyle w:val="BodyText2"/>
        <w:jc w:val="both"/>
        <w:rPr>
          <w:sz w:val="22"/>
          <w:szCs w:val="22"/>
        </w:rPr>
      </w:pPr>
    </w:p>
    <w:p w14:paraId="3000B69D" w14:textId="2B73CABE" w:rsidR="00DE4742" w:rsidRPr="00E62162" w:rsidRDefault="00367B11" w:rsidP="00DE4742">
      <w:pPr>
        <w:pStyle w:val="BodyText2"/>
        <w:jc w:val="both"/>
        <w:rPr>
          <w:sz w:val="22"/>
          <w:szCs w:val="22"/>
        </w:rPr>
      </w:pPr>
      <w:r w:rsidRPr="005C79CB">
        <w:rPr>
          <w:sz w:val="22"/>
          <w:szCs w:val="22"/>
        </w:rPr>
        <w:t>The</w:t>
      </w:r>
      <w:r w:rsidR="001F5783" w:rsidRPr="005C79CB">
        <w:rPr>
          <w:sz w:val="22"/>
          <w:szCs w:val="22"/>
        </w:rPr>
        <w:t xml:space="preserve"> referral</w:t>
      </w:r>
      <w:r w:rsidRPr="005C79CB">
        <w:rPr>
          <w:sz w:val="22"/>
          <w:szCs w:val="22"/>
        </w:rPr>
        <w:t xml:space="preserve">, </w:t>
      </w:r>
      <w:r w:rsidR="00DA07CB" w:rsidRPr="005C79CB">
        <w:rPr>
          <w:sz w:val="22"/>
          <w:szCs w:val="22"/>
        </w:rPr>
        <w:t>excerpted</w:t>
      </w:r>
      <w:r w:rsidRPr="005C79CB">
        <w:rPr>
          <w:sz w:val="22"/>
          <w:szCs w:val="22"/>
        </w:rPr>
        <w:t xml:space="preserve"> belo</w:t>
      </w:r>
      <w:r w:rsidR="00DA07CB" w:rsidRPr="005C79CB">
        <w:rPr>
          <w:sz w:val="22"/>
          <w:szCs w:val="22"/>
        </w:rPr>
        <w:t>w,</w:t>
      </w:r>
      <w:r w:rsidR="001F5783" w:rsidRPr="005C79CB">
        <w:rPr>
          <w:sz w:val="22"/>
          <w:szCs w:val="22"/>
        </w:rPr>
        <w:t xml:space="preserve"> included </w:t>
      </w:r>
      <w:r w:rsidR="00DA07CB" w:rsidRPr="005C79CB">
        <w:rPr>
          <w:sz w:val="22"/>
          <w:szCs w:val="22"/>
        </w:rPr>
        <w:t>risk transfer concerns</w:t>
      </w:r>
      <w:r w:rsidR="00DE4742" w:rsidRPr="005818B6">
        <w:rPr>
          <w:sz w:val="22"/>
          <w:szCs w:val="22"/>
        </w:rPr>
        <w:t xml:space="preserve"> regarding </w:t>
      </w:r>
      <w:r w:rsidR="003630BF" w:rsidRPr="005C79CB">
        <w:rPr>
          <w:sz w:val="22"/>
          <w:szCs w:val="22"/>
        </w:rPr>
        <w:t xml:space="preserve">interdependent contract features which had been </w:t>
      </w:r>
      <w:r w:rsidR="00D52AE9" w:rsidRPr="005C79CB">
        <w:rPr>
          <w:sz w:val="22"/>
          <w:szCs w:val="22"/>
        </w:rPr>
        <w:t>analyzed</w:t>
      </w:r>
      <w:r w:rsidR="003630BF" w:rsidRPr="005C79CB">
        <w:rPr>
          <w:sz w:val="22"/>
          <w:szCs w:val="22"/>
        </w:rPr>
        <w:t xml:space="preserve"> </w:t>
      </w:r>
      <w:r w:rsidR="00D52AE9" w:rsidRPr="005C79CB">
        <w:rPr>
          <w:sz w:val="22"/>
          <w:szCs w:val="22"/>
        </w:rPr>
        <w:t>separately</w:t>
      </w:r>
      <w:r w:rsidR="00981591">
        <w:rPr>
          <w:sz w:val="22"/>
          <w:szCs w:val="22"/>
        </w:rPr>
        <w:t xml:space="preserve"> instead of in the </w:t>
      </w:r>
      <w:r w:rsidR="00474C7C">
        <w:rPr>
          <w:sz w:val="22"/>
          <w:szCs w:val="22"/>
        </w:rPr>
        <w:t>aggregate for risk transfer. It</w:t>
      </w:r>
      <w:r w:rsidR="00D52AE9" w:rsidRPr="005C79CB">
        <w:rPr>
          <w:sz w:val="22"/>
          <w:szCs w:val="22"/>
        </w:rPr>
        <w:t xml:space="preserve"> also raised </w:t>
      </w:r>
      <w:r w:rsidR="001F5783" w:rsidRPr="005C79CB">
        <w:rPr>
          <w:sz w:val="22"/>
          <w:szCs w:val="22"/>
        </w:rPr>
        <w:t xml:space="preserve">several concerns regarding </w:t>
      </w:r>
      <w:r w:rsidR="003B7519" w:rsidRPr="005C79CB">
        <w:rPr>
          <w:sz w:val="22"/>
          <w:szCs w:val="22"/>
        </w:rPr>
        <w:t xml:space="preserve">the </w:t>
      </w:r>
      <w:r w:rsidR="001F5783" w:rsidRPr="005C79CB">
        <w:rPr>
          <w:sz w:val="22"/>
          <w:szCs w:val="22"/>
        </w:rPr>
        <w:t>classification</w:t>
      </w:r>
      <w:r w:rsidR="00DE4742" w:rsidRPr="005818B6">
        <w:rPr>
          <w:sz w:val="22"/>
          <w:szCs w:val="22"/>
        </w:rPr>
        <w:t xml:space="preserve"> of reinsurance </w:t>
      </w:r>
      <w:r w:rsidR="001F5783" w:rsidRPr="005C79CB">
        <w:rPr>
          <w:sz w:val="22"/>
          <w:szCs w:val="22"/>
        </w:rPr>
        <w:t xml:space="preserve">contracts </w:t>
      </w:r>
      <w:r w:rsidR="00427BD0" w:rsidRPr="005C79CB">
        <w:rPr>
          <w:sz w:val="22"/>
          <w:szCs w:val="22"/>
        </w:rPr>
        <w:t>and</w:t>
      </w:r>
      <w:r w:rsidR="001F5783" w:rsidRPr="005C79CB">
        <w:rPr>
          <w:sz w:val="22"/>
          <w:szCs w:val="22"/>
        </w:rPr>
        <w:t xml:space="preserve"> the size of the reinsurance credit taken</w:t>
      </w:r>
      <w:r w:rsidR="00D52AE9" w:rsidRPr="005C79CB">
        <w:rPr>
          <w:sz w:val="22"/>
          <w:szCs w:val="22"/>
        </w:rPr>
        <w:t>.</w:t>
      </w:r>
      <w:r w:rsidR="00DE4742" w:rsidRPr="005818B6">
        <w:rPr>
          <w:sz w:val="22"/>
          <w:szCs w:val="22"/>
        </w:rPr>
        <w:t xml:space="preserve"> The referral noted that</w:t>
      </w:r>
      <w:r w:rsidR="00BF4EA6">
        <w:rPr>
          <w:sz w:val="22"/>
          <w:szCs w:val="22"/>
        </w:rPr>
        <w:t xml:space="preserve"> </w:t>
      </w:r>
      <w:r w:rsidR="00BF4EA6" w:rsidRPr="00252295">
        <w:rPr>
          <w:b/>
          <w:sz w:val="22"/>
          <w:szCs w:val="22"/>
        </w:rPr>
        <w:t>(bolding added for emphasis)</w:t>
      </w:r>
      <w:r w:rsidR="00DE4742" w:rsidRPr="005818B6">
        <w:rPr>
          <w:sz w:val="22"/>
          <w:szCs w:val="22"/>
        </w:rPr>
        <w:t>:</w:t>
      </w:r>
      <w:r w:rsidR="00476A57" w:rsidRPr="00E62162">
        <w:rPr>
          <w:sz w:val="22"/>
          <w:szCs w:val="22"/>
        </w:rPr>
        <w:t xml:space="preserve"> </w:t>
      </w:r>
    </w:p>
    <w:p w14:paraId="266A84A5" w14:textId="77777777" w:rsidR="00DE4742" w:rsidRPr="005818B6" w:rsidRDefault="00DE4742" w:rsidP="00DE4742">
      <w:pPr>
        <w:kinsoku w:val="0"/>
        <w:overflowPunct w:val="0"/>
        <w:autoSpaceDE w:val="0"/>
        <w:autoSpaceDN w:val="0"/>
        <w:adjustRightInd w:val="0"/>
        <w:spacing w:line="249" w:lineRule="auto"/>
        <w:ind w:left="720" w:right="12"/>
        <w:jc w:val="both"/>
        <w:rPr>
          <w:rFonts w:ascii="Calibri" w:hAnsi="Calibri" w:cs="Calibri"/>
          <w:sz w:val="22"/>
          <w:szCs w:val="22"/>
        </w:rPr>
      </w:pPr>
    </w:p>
    <w:p w14:paraId="5F6F7F16" w14:textId="63C57D83" w:rsidR="00DE4742" w:rsidRPr="005818B6" w:rsidRDefault="00DE4742" w:rsidP="00DE4742">
      <w:pPr>
        <w:kinsoku w:val="0"/>
        <w:overflowPunct w:val="0"/>
        <w:autoSpaceDE w:val="0"/>
        <w:autoSpaceDN w:val="0"/>
        <w:adjustRightInd w:val="0"/>
        <w:spacing w:line="249" w:lineRule="auto"/>
        <w:ind w:left="720" w:right="12"/>
        <w:jc w:val="both"/>
        <w:rPr>
          <w:rFonts w:ascii="Arial" w:hAnsi="Arial" w:cs="Arial"/>
        </w:rPr>
      </w:pPr>
      <w:r w:rsidRPr="005818B6">
        <w:rPr>
          <w:rFonts w:ascii="Arial" w:hAnsi="Arial" w:cs="Arial"/>
        </w:rPr>
        <w:t xml:space="preserve">VAWG has identified that issues arise when evaluating reinsurance for risk transfer in accordance with </w:t>
      </w:r>
      <w:r w:rsidRPr="005818B6">
        <w:rPr>
          <w:rFonts w:ascii="Arial" w:hAnsi="Arial" w:cs="Arial"/>
          <w:i/>
          <w:iCs/>
        </w:rPr>
        <w:t>SSAP No. 61R—Life, Deposit-Type and Accident and Health Reinsurance</w:t>
      </w:r>
      <w:r w:rsidRPr="005818B6">
        <w:rPr>
          <w:rFonts w:ascii="Arial" w:hAnsi="Arial" w:cs="Arial"/>
        </w:rPr>
        <w:t xml:space="preserve">, when treaties involve more than one type of reinsurance, and there is </w:t>
      </w:r>
      <w:r w:rsidRPr="005E49FE">
        <w:rPr>
          <w:rFonts w:ascii="Arial" w:hAnsi="Arial" w:cs="Arial"/>
          <w:b/>
        </w:rPr>
        <w:t>interdependence of the types of reinsurance, including but not limited to an experience refund that is based on the aggregate experience</w:t>
      </w:r>
      <w:r w:rsidRPr="005818B6">
        <w:rPr>
          <w:rFonts w:ascii="Arial" w:hAnsi="Arial" w:cs="Arial"/>
        </w:rPr>
        <w:t xml:space="preserve">. In such cases, VAWG regulators find that these types of reinsurance must be evaluated together and cannot be evaluated separately for the purpose of risk transfer. For example, where a treaty includes coinsurance and YRT with an </w:t>
      </w:r>
      <w:r w:rsidRPr="005E49FE">
        <w:rPr>
          <w:rFonts w:ascii="Arial" w:hAnsi="Arial" w:cs="Arial"/>
          <w:b/>
        </w:rPr>
        <w:t>aggregate experience refund and the inability to independently recapture the separate types of reinsurance</w:t>
      </w:r>
      <w:r w:rsidRPr="005818B6">
        <w:rPr>
          <w:rFonts w:ascii="Arial" w:hAnsi="Arial" w:cs="Arial"/>
        </w:rPr>
        <w:t xml:space="preserve">, </w:t>
      </w:r>
      <w:r w:rsidRPr="005E49FE">
        <w:rPr>
          <w:rFonts w:ascii="Arial" w:hAnsi="Arial" w:cs="Arial"/>
          <w:b/>
        </w:rPr>
        <w:t>it is not adequate to separately review the coinsurance and YRT pieces of the transaction for risk transfer</w:t>
      </w:r>
      <w:r w:rsidRPr="005818B6">
        <w:rPr>
          <w:rFonts w:ascii="Arial" w:hAnsi="Arial" w:cs="Arial"/>
        </w:rPr>
        <w:t xml:space="preserve">. The treaty </w:t>
      </w:r>
      <w:proofErr w:type="gramStart"/>
      <w:r w:rsidRPr="005818B6">
        <w:rPr>
          <w:rFonts w:ascii="Arial" w:hAnsi="Arial" w:cs="Arial"/>
        </w:rPr>
        <w:t>as a whole is</w:t>
      </w:r>
      <w:proofErr w:type="gramEnd"/>
      <w:r w:rsidRPr="005818B6">
        <w:rPr>
          <w:rFonts w:ascii="Arial" w:hAnsi="Arial" w:cs="Arial"/>
        </w:rPr>
        <w:t xml:space="preserve"> non-proportional. </w:t>
      </w:r>
      <w:r w:rsidRPr="005E49FE">
        <w:rPr>
          <w:rFonts w:ascii="Arial" w:hAnsi="Arial" w:cs="Arial"/>
          <w:b/>
        </w:rPr>
        <w:t>This complexity is not immediately apparent to the regulatory reviewer, and it is important that this issue be raised broadly, so that individual state regulators are aware. In</w:t>
      </w:r>
      <w:r w:rsidRPr="005818B6">
        <w:rPr>
          <w:rFonts w:ascii="Arial" w:hAnsi="Arial" w:cs="Arial"/>
        </w:rPr>
        <w:t>dividual regulators are encouraged to contact VAWG if they would like additional perspective when reviewing such treaties.</w:t>
      </w:r>
    </w:p>
    <w:p w14:paraId="536B6454" w14:textId="77777777" w:rsidR="00DE4742" w:rsidRPr="005818B6" w:rsidRDefault="00DE4742" w:rsidP="00DE4742">
      <w:pPr>
        <w:kinsoku w:val="0"/>
        <w:overflowPunct w:val="0"/>
        <w:autoSpaceDE w:val="0"/>
        <w:autoSpaceDN w:val="0"/>
        <w:adjustRightInd w:val="0"/>
        <w:spacing w:before="18"/>
        <w:ind w:left="680"/>
        <w:jc w:val="both"/>
        <w:rPr>
          <w:rFonts w:ascii="Arial" w:hAnsi="Arial" w:cs="Arial"/>
        </w:rPr>
      </w:pPr>
    </w:p>
    <w:p w14:paraId="59F4D596" w14:textId="77777777" w:rsidR="00DE4742" w:rsidRPr="005818B6" w:rsidRDefault="00DE4742" w:rsidP="00DE4742">
      <w:pPr>
        <w:kinsoku w:val="0"/>
        <w:overflowPunct w:val="0"/>
        <w:autoSpaceDE w:val="0"/>
        <w:autoSpaceDN w:val="0"/>
        <w:adjustRightInd w:val="0"/>
        <w:spacing w:line="249" w:lineRule="auto"/>
        <w:ind w:left="720" w:right="12"/>
        <w:jc w:val="both"/>
        <w:rPr>
          <w:rFonts w:ascii="Arial" w:hAnsi="Arial" w:cs="Arial"/>
        </w:rPr>
      </w:pPr>
      <w:r w:rsidRPr="005818B6">
        <w:rPr>
          <w:rFonts w:ascii="Arial" w:hAnsi="Arial" w:cs="Arial"/>
        </w:rPr>
        <w:t>Generally,</w:t>
      </w:r>
      <w:r w:rsidRPr="005818B6">
        <w:rPr>
          <w:rFonts w:ascii="Arial" w:hAnsi="Arial" w:cs="Arial"/>
          <w:spacing w:val="-2"/>
        </w:rPr>
        <w:t xml:space="preserve"> </w:t>
      </w:r>
      <w:r w:rsidRPr="005818B6">
        <w:rPr>
          <w:rFonts w:ascii="Arial" w:hAnsi="Arial" w:cs="Arial"/>
        </w:rPr>
        <w:t>VAWG</w:t>
      </w:r>
      <w:r w:rsidRPr="005818B6">
        <w:rPr>
          <w:rFonts w:ascii="Arial" w:hAnsi="Arial" w:cs="Arial"/>
          <w:spacing w:val="-3"/>
        </w:rPr>
        <w:t xml:space="preserve"> </w:t>
      </w:r>
      <w:r w:rsidRPr="005818B6">
        <w:rPr>
          <w:rFonts w:ascii="Arial" w:hAnsi="Arial" w:cs="Arial"/>
        </w:rPr>
        <w:t>regulators observe</w:t>
      </w:r>
      <w:r w:rsidRPr="005818B6">
        <w:rPr>
          <w:rFonts w:ascii="Arial" w:hAnsi="Arial" w:cs="Arial"/>
          <w:spacing w:val="-2"/>
        </w:rPr>
        <w:t xml:space="preserve"> </w:t>
      </w:r>
      <w:r w:rsidRPr="005818B6">
        <w:rPr>
          <w:rFonts w:ascii="Arial" w:hAnsi="Arial" w:cs="Arial"/>
        </w:rPr>
        <w:t>that</w:t>
      </w:r>
      <w:r w:rsidRPr="005818B6">
        <w:rPr>
          <w:rFonts w:ascii="Arial" w:hAnsi="Arial" w:cs="Arial"/>
          <w:spacing w:val="-3"/>
        </w:rPr>
        <w:t xml:space="preserve"> </w:t>
      </w:r>
      <w:r w:rsidRPr="005E49FE">
        <w:rPr>
          <w:rFonts w:ascii="Arial" w:hAnsi="Arial" w:cs="Arial"/>
          <w:b/>
        </w:rPr>
        <w:t>some</w:t>
      </w:r>
      <w:r w:rsidRPr="005E49FE">
        <w:rPr>
          <w:rFonts w:ascii="Arial" w:hAnsi="Arial" w:cs="Arial"/>
          <w:b/>
          <w:spacing w:val="-2"/>
        </w:rPr>
        <w:t xml:space="preserve"> </w:t>
      </w:r>
      <w:r w:rsidRPr="005E49FE">
        <w:rPr>
          <w:rFonts w:ascii="Arial" w:hAnsi="Arial" w:cs="Arial"/>
          <w:b/>
        </w:rPr>
        <w:t>companies are</w:t>
      </w:r>
      <w:r w:rsidRPr="005E49FE">
        <w:rPr>
          <w:rFonts w:ascii="Arial" w:hAnsi="Arial" w:cs="Arial"/>
          <w:b/>
          <w:spacing w:val="-2"/>
        </w:rPr>
        <w:t xml:space="preserve"> </w:t>
      </w:r>
      <w:r w:rsidRPr="005E49FE">
        <w:rPr>
          <w:rFonts w:ascii="Arial" w:hAnsi="Arial" w:cs="Arial"/>
          <w:b/>
        </w:rPr>
        <w:t>reporting</w:t>
      </w:r>
      <w:r w:rsidRPr="005E49FE">
        <w:rPr>
          <w:rFonts w:ascii="Arial" w:hAnsi="Arial" w:cs="Arial"/>
          <w:b/>
          <w:spacing w:val="-1"/>
        </w:rPr>
        <w:t xml:space="preserve"> </w:t>
      </w:r>
      <w:r w:rsidRPr="005E49FE">
        <w:rPr>
          <w:rFonts w:ascii="Arial" w:hAnsi="Arial" w:cs="Arial"/>
          <w:b/>
        </w:rPr>
        <w:t>an</w:t>
      </w:r>
      <w:r w:rsidRPr="005E49FE">
        <w:rPr>
          <w:rFonts w:ascii="Arial" w:hAnsi="Arial" w:cs="Arial"/>
          <w:b/>
          <w:spacing w:val="-3"/>
        </w:rPr>
        <w:t xml:space="preserve"> </w:t>
      </w:r>
      <w:r w:rsidRPr="005E49FE">
        <w:rPr>
          <w:rFonts w:ascii="Arial" w:hAnsi="Arial" w:cs="Arial"/>
          <w:b/>
        </w:rPr>
        <w:t>overstated reserve</w:t>
      </w:r>
      <w:r w:rsidRPr="005E49FE">
        <w:rPr>
          <w:rFonts w:ascii="Arial" w:hAnsi="Arial" w:cs="Arial"/>
          <w:b/>
          <w:spacing w:val="-2"/>
        </w:rPr>
        <w:t xml:space="preserve"> </w:t>
      </w:r>
      <w:r w:rsidRPr="005E49FE">
        <w:rPr>
          <w:rFonts w:ascii="Arial" w:hAnsi="Arial" w:cs="Arial"/>
          <w:b/>
        </w:rPr>
        <w:t>credit</w:t>
      </w:r>
      <w:r w:rsidRPr="005E49FE">
        <w:rPr>
          <w:rFonts w:ascii="Arial" w:hAnsi="Arial" w:cs="Arial"/>
          <w:b/>
          <w:spacing w:val="-2"/>
        </w:rPr>
        <w:t xml:space="preserve"> </w:t>
      </w:r>
      <w:r w:rsidRPr="005E49FE">
        <w:rPr>
          <w:rFonts w:ascii="Arial" w:hAnsi="Arial" w:cs="Arial"/>
          <w:b/>
        </w:rPr>
        <w:t>due to a bifurcated risk</w:t>
      </w:r>
      <w:r w:rsidRPr="005E49FE">
        <w:rPr>
          <w:rFonts w:ascii="Arial" w:hAnsi="Arial" w:cs="Arial"/>
          <w:b/>
          <w:spacing w:val="-2"/>
        </w:rPr>
        <w:t xml:space="preserve"> </w:t>
      </w:r>
      <w:r w:rsidRPr="005E49FE">
        <w:rPr>
          <w:rFonts w:ascii="Arial" w:hAnsi="Arial" w:cs="Arial"/>
          <w:b/>
        </w:rPr>
        <w:t>transfer</w:t>
      </w:r>
      <w:r w:rsidRPr="005E49FE">
        <w:rPr>
          <w:rFonts w:ascii="Arial" w:hAnsi="Arial" w:cs="Arial"/>
          <w:b/>
          <w:spacing w:val="-2"/>
        </w:rPr>
        <w:t xml:space="preserve"> </w:t>
      </w:r>
      <w:r w:rsidRPr="005E49FE">
        <w:rPr>
          <w:rFonts w:ascii="Arial" w:hAnsi="Arial" w:cs="Arial"/>
          <w:b/>
        </w:rPr>
        <w:t>analysis.</w:t>
      </w:r>
      <w:r w:rsidRPr="005818B6">
        <w:rPr>
          <w:rFonts w:ascii="Arial" w:hAnsi="Arial" w:cs="Arial"/>
        </w:rPr>
        <w:t xml:space="preserve"> Specifically, some</w:t>
      </w:r>
      <w:r w:rsidRPr="005818B6">
        <w:rPr>
          <w:rFonts w:ascii="Arial" w:hAnsi="Arial" w:cs="Arial"/>
          <w:spacing w:val="-2"/>
        </w:rPr>
        <w:t xml:space="preserve"> </w:t>
      </w:r>
      <w:r w:rsidRPr="005818B6">
        <w:rPr>
          <w:rFonts w:ascii="Arial" w:hAnsi="Arial" w:cs="Arial"/>
        </w:rPr>
        <w:t>companies reported</w:t>
      </w:r>
      <w:r w:rsidRPr="005818B6">
        <w:rPr>
          <w:rFonts w:ascii="Arial" w:hAnsi="Arial" w:cs="Arial"/>
          <w:spacing w:val="-1"/>
        </w:rPr>
        <w:t xml:space="preserve"> </w:t>
      </w:r>
      <w:r w:rsidRPr="005818B6">
        <w:rPr>
          <w:rFonts w:ascii="Arial" w:hAnsi="Arial" w:cs="Arial"/>
        </w:rPr>
        <w:t>a proportional reserve</w:t>
      </w:r>
      <w:r w:rsidRPr="005818B6">
        <w:rPr>
          <w:rFonts w:ascii="Arial" w:hAnsi="Arial" w:cs="Arial"/>
          <w:spacing w:val="-2"/>
        </w:rPr>
        <w:t xml:space="preserve"> </w:t>
      </w:r>
      <w:r w:rsidRPr="005818B6">
        <w:rPr>
          <w:rFonts w:ascii="Arial" w:hAnsi="Arial" w:cs="Arial"/>
        </w:rPr>
        <w:t>credit for a coinsurance</w:t>
      </w:r>
      <w:r w:rsidRPr="005818B6">
        <w:rPr>
          <w:rFonts w:ascii="Arial" w:hAnsi="Arial" w:cs="Arial"/>
          <w:spacing w:val="-2"/>
        </w:rPr>
        <w:t xml:space="preserve"> </w:t>
      </w:r>
      <w:r w:rsidRPr="005818B6">
        <w:rPr>
          <w:rFonts w:ascii="Arial" w:hAnsi="Arial" w:cs="Arial"/>
        </w:rPr>
        <w:t>component, despite in</w:t>
      </w:r>
      <w:r w:rsidRPr="005818B6">
        <w:rPr>
          <w:rFonts w:ascii="Arial" w:hAnsi="Arial" w:cs="Arial"/>
          <w:spacing w:val="-2"/>
        </w:rPr>
        <w:t xml:space="preserve"> </w:t>
      </w:r>
      <w:r w:rsidRPr="005818B6">
        <w:rPr>
          <w:rFonts w:ascii="Arial" w:hAnsi="Arial" w:cs="Arial"/>
        </w:rPr>
        <w:t>aggregate</w:t>
      </w:r>
      <w:r w:rsidRPr="005818B6">
        <w:rPr>
          <w:rFonts w:ascii="Arial" w:hAnsi="Arial" w:cs="Arial"/>
          <w:spacing w:val="-2"/>
        </w:rPr>
        <w:t xml:space="preserve"> </w:t>
      </w:r>
      <w:r w:rsidRPr="005818B6">
        <w:rPr>
          <w:rFonts w:ascii="Arial" w:hAnsi="Arial" w:cs="Arial"/>
        </w:rPr>
        <w:t>the reinsurer only being</w:t>
      </w:r>
      <w:r w:rsidRPr="005818B6">
        <w:rPr>
          <w:rFonts w:ascii="Arial" w:hAnsi="Arial" w:cs="Arial"/>
          <w:spacing w:val="-1"/>
        </w:rPr>
        <w:t xml:space="preserve"> </w:t>
      </w:r>
      <w:r w:rsidRPr="005818B6">
        <w:rPr>
          <w:rFonts w:ascii="Arial" w:hAnsi="Arial" w:cs="Arial"/>
        </w:rPr>
        <w:t>exposed to loss in tail</w:t>
      </w:r>
      <w:r w:rsidRPr="005818B6">
        <w:rPr>
          <w:rFonts w:ascii="Arial" w:hAnsi="Arial" w:cs="Arial"/>
          <w:spacing w:val="-1"/>
        </w:rPr>
        <w:t xml:space="preserve"> </w:t>
      </w:r>
      <w:r w:rsidRPr="005818B6">
        <w:rPr>
          <w:rFonts w:ascii="Arial" w:hAnsi="Arial" w:cs="Arial"/>
        </w:rPr>
        <w:t>scenarios. From an</w:t>
      </w:r>
      <w:r w:rsidRPr="005818B6">
        <w:rPr>
          <w:rFonts w:ascii="Arial" w:hAnsi="Arial" w:cs="Arial"/>
          <w:spacing w:val="-1"/>
        </w:rPr>
        <w:t xml:space="preserve"> </w:t>
      </w:r>
      <w:r w:rsidRPr="005818B6">
        <w:rPr>
          <w:rFonts w:ascii="Arial" w:hAnsi="Arial" w:cs="Arial"/>
        </w:rPr>
        <w:t>actuarial</w:t>
      </w:r>
      <w:r w:rsidRPr="005818B6">
        <w:rPr>
          <w:rFonts w:ascii="Arial" w:hAnsi="Arial" w:cs="Arial"/>
          <w:spacing w:val="-1"/>
        </w:rPr>
        <w:t xml:space="preserve"> </w:t>
      </w:r>
      <w:r w:rsidRPr="005818B6">
        <w:rPr>
          <w:rFonts w:ascii="Arial" w:hAnsi="Arial" w:cs="Arial"/>
        </w:rPr>
        <w:t>perspective,</w:t>
      </w:r>
      <w:r w:rsidRPr="005818B6">
        <w:rPr>
          <w:rFonts w:ascii="Arial" w:hAnsi="Arial" w:cs="Arial"/>
          <w:spacing w:val="-2"/>
        </w:rPr>
        <w:t xml:space="preserve"> </w:t>
      </w:r>
      <w:r w:rsidRPr="005818B6">
        <w:rPr>
          <w:rFonts w:ascii="Arial" w:hAnsi="Arial" w:cs="Arial"/>
        </w:rPr>
        <w:t>there</w:t>
      </w:r>
      <w:r w:rsidRPr="005818B6">
        <w:rPr>
          <w:rFonts w:ascii="Arial" w:hAnsi="Arial" w:cs="Arial"/>
          <w:spacing w:val="-2"/>
        </w:rPr>
        <w:t xml:space="preserve"> </w:t>
      </w:r>
      <w:r w:rsidRPr="005818B6">
        <w:rPr>
          <w:rFonts w:ascii="Arial" w:hAnsi="Arial" w:cs="Arial"/>
        </w:rPr>
        <w:t>is consensus among</w:t>
      </w:r>
      <w:r w:rsidRPr="005818B6">
        <w:rPr>
          <w:rFonts w:ascii="Arial" w:hAnsi="Arial" w:cs="Arial"/>
          <w:spacing w:val="-1"/>
        </w:rPr>
        <w:t xml:space="preserve"> </w:t>
      </w:r>
      <w:r w:rsidRPr="005818B6">
        <w:rPr>
          <w:rFonts w:ascii="Arial" w:hAnsi="Arial" w:cs="Arial"/>
        </w:rPr>
        <w:t>VAWG members that it is</w:t>
      </w:r>
      <w:r w:rsidRPr="005818B6">
        <w:rPr>
          <w:rFonts w:ascii="Arial" w:hAnsi="Arial" w:cs="Arial"/>
          <w:spacing w:val="-3"/>
        </w:rPr>
        <w:t xml:space="preserve"> </w:t>
      </w:r>
      <w:r w:rsidRPr="005818B6">
        <w:rPr>
          <w:rFonts w:ascii="Arial" w:hAnsi="Arial" w:cs="Arial"/>
        </w:rPr>
        <w:t xml:space="preserve">not </w:t>
      </w:r>
      <w:r w:rsidRPr="005818B6">
        <w:rPr>
          <w:rFonts w:ascii="Arial" w:hAnsi="Arial" w:cs="Arial"/>
        </w:rPr>
        <w:lastRenderedPageBreak/>
        <w:t>appropriate for a</w:t>
      </w:r>
      <w:r w:rsidRPr="005818B6">
        <w:rPr>
          <w:rFonts w:ascii="Arial" w:hAnsi="Arial" w:cs="Arial"/>
          <w:spacing w:val="-3"/>
        </w:rPr>
        <w:t xml:space="preserve"> </w:t>
      </w:r>
      <w:r w:rsidRPr="005818B6">
        <w:rPr>
          <w:rFonts w:ascii="Arial" w:hAnsi="Arial" w:cs="Arial"/>
        </w:rPr>
        <w:t>ceding</w:t>
      </w:r>
      <w:r w:rsidRPr="005818B6">
        <w:rPr>
          <w:rFonts w:ascii="Arial" w:hAnsi="Arial" w:cs="Arial"/>
          <w:spacing w:val="-1"/>
        </w:rPr>
        <w:t xml:space="preserve"> </w:t>
      </w:r>
      <w:r w:rsidRPr="005818B6">
        <w:rPr>
          <w:rFonts w:ascii="Arial" w:hAnsi="Arial" w:cs="Arial"/>
        </w:rPr>
        <w:t>company to</w:t>
      </w:r>
      <w:r w:rsidRPr="005818B6">
        <w:rPr>
          <w:rFonts w:ascii="Arial" w:hAnsi="Arial" w:cs="Arial"/>
          <w:spacing w:val="-1"/>
        </w:rPr>
        <w:t xml:space="preserve"> </w:t>
      </w:r>
      <w:r w:rsidRPr="005818B6">
        <w:rPr>
          <w:rFonts w:ascii="Arial" w:hAnsi="Arial" w:cs="Arial"/>
        </w:rPr>
        <w:t>take</w:t>
      </w:r>
      <w:r w:rsidRPr="005818B6">
        <w:rPr>
          <w:rFonts w:ascii="Arial" w:hAnsi="Arial" w:cs="Arial"/>
          <w:spacing w:val="-2"/>
        </w:rPr>
        <w:t xml:space="preserve"> </w:t>
      </w:r>
      <w:r w:rsidRPr="005818B6">
        <w:rPr>
          <w:rFonts w:ascii="Arial" w:hAnsi="Arial" w:cs="Arial"/>
        </w:rPr>
        <w:t>a proportional reserve</w:t>
      </w:r>
      <w:r w:rsidRPr="005818B6">
        <w:rPr>
          <w:rFonts w:ascii="Arial" w:hAnsi="Arial" w:cs="Arial"/>
          <w:spacing w:val="-2"/>
        </w:rPr>
        <w:t xml:space="preserve"> </w:t>
      </w:r>
      <w:r w:rsidRPr="005818B6">
        <w:rPr>
          <w:rFonts w:ascii="Arial" w:hAnsi="Arial" w:cs="Arial"/>
        </w:rPr>
        <w:t>credit</w:t>
      </w:r>
      <w:r w:rsidRPr="005818B6">
        <w:rPr>
          <w:rFonts w:ascii="Arial" w:hAnsi="Arial" w:cs="Arial"/>
          <w:spacing w:val="-2"/>
        </w:rPr>
        <w:t xml:space="preserve"> </w:t>
      </w:r>
      <w:r w:rsidRPr="005818B6">
        <w:rPr>
          <w:rFonts w:ascii="Arial" w:hAnsi="Arial" w:cs="Arial"/>
        </w:rPr>
        <w:t>that reflects the</w:t>
      </w:r>
      <w:r w:rsidRPr="005818B6">
        <w:rPr>
          <w:rFonts w:ascii="Arial" w:hAnsi="Arial" w:cs="Arial"/>
          <w:spacing w:val="-4"/>
        </w:rPr>
        <w:t xml:space="preserve"> </w:t>
      </w:r>
      <w:r w:rsidRPr="005818B6">
        <w:rPr>
          <w:rFonts w:ascii="Arial" w:hAnsi="Arial" w:cs="Arial"/>
        </w:rPr>
        <w:t>transfer</w:t>
      </w:r>
      <w:r w:rsidRPr="005818B6">
        <w:rPr>
          <w:rFonts w:ascii="Arial" w:hAnsi="Arial" w:cs="Arial"/>
          <w:spacing w:val="-2"/>
        </w:rPr>
        <w:t xml:space="preserve"> </w:t>
      </w:r>
      <w:r w:rsidRPr="005818B6">
        <w:rPr>
          <w:rFonts w:ascii="Arial" w:hAnsi="Arial" w:cs="Arial"/>
        </w:rPr>
        <w:t>of all actuarial risks when not all</w:t>
      </w:r>
      <w:r w:rsidRPr="005818B6">
        <w:rPr>
          <w:rFonts w:ascii="Arial" w:hAnsi="Arial" w:cs="Arial"/>
          <w:spacing w:val="-4"/>
        </w:rPr>
        <w:t xml:space="preserve"> </w:t>
      </w:r>
      <w:r w:rsidRPr="005818B6">
        <w:rPr>
          <w:rFonts w:ascii="Arial" w:hAnsi="Arial" w:cs="Arial"/>
        </w:rPr>
        <w:t>actuarial risks are transferred.</w:t>
      </w:r>
    </w:p>
    <w:p w14:paraId="20B2CAFD" w14:textId="77777777" w:rsidR="00DE4742" w:rsidRPr="005818B6" w:rsidRDefault="00DE4742" w:rsidP="00DE4742">
      <w:pPr>
        <w:kinsoku w:val="0"/>
        <w:overflowPunct w:val="0"/>
        <w:autoSpaceDE w:val="0"/>
        <w:autoSpaceDN w:val="0"/>
        <w:adjustRightInd w:val="0"/>
        <w:spacing w:before="17"/>
        <w:ind w:left="680"/>
        <w:jc w:val="both"/>
        <w:rPr>
          <w:rFonts w:ascii="Arial" w:hAnsi="Arial" w:cs="Arial"/>
        </w:rPr>
      </w:pPr>
    </w:p>
    <w:p w14:paraId="62ED3803" w14:textId="1DDDFB18" w:rsidR="00DE4742" w:rsidRPr="005E49FE" w:rsidRDefault="00DE4742" w:rsidP="00DE4742">
      <w:pPr>
        <w:kinsoku w:val="0"/>
        <w:overflowPunct w:val="0"/>
        <w:autoSpaceDE w:val="0"/>
        <w:autoSpaceDN w:val="0"/>
        <w:adjustRightInd w:val="0"/>
        <w:ind w:left="720"/>
        <w:jc w:val="both"/>
        <w:rPr>
          <w:rFonts w:ascii="Arial" w:hAnsi="Arial" w:cs="Arial"/>
          <w:b/>
        </w:rPr>
      </w:pPr>
      <w:r w:rsidRPr="005818B6">
        <w:rPr>
          <w:rFonts w:ascii="Arial" w:hAnsi="Arial" w:cs="Arial"/>
        </w:rPr>
        <w:t>VAWG recommends that SAPWG discuss this issue, to 1</w:t>
      </w:r>
      <w:r w:rsidRPr="005E49FE">
        <w:rPr>
          <w:rFonts w:ascii="Arial" w:hAnsi="Arial" w:cs="Arial"/>
          <w:b/>
        </w:rPr>
        <w:t>) increase familiarity with the issue and 2) consider</w:t>
      </w:r>
      <w:r w:rsidR="005E49FE">
        <w:rPr>
          <w:rFonts w:ascii="Arial" w:hAnsi="Arial" w:cs="Arial"/>
          <w:b/>
          <w:bCs/>
        </w:rPr>
        <w:t xml:space="preserve"> </w:t>
      </w:r>
      <w:r w:rsidRPr="005E49FE">
        <w:rPr>
          <w:rFonts w:ascii="Arial" w:hAnsi="Arial" w:cs="Arial"/>
          <w:b/>
        </w:rPr>
        <w:t>whether any clarifications to risk transfer requirements is appropriate</w:t>
      </w:r>
    </w:p>
    <w:p w14:paraId="59A1227D" w14:textId="77777777" w:rsidR="00DE4742" w:rsidRPr="005400C7" w:rsidRDefault="00DE4742" w:rsidP="00DE4742">
      <w:pPr>
        <w:pStyle w:val="BodyText"/>
        <w:kinsoku w:val="0"/>
        <w:overflowPunct w:val="0"/>
        <w:rPr>
          <w:sz w:val="22"/>
          <w:szCs w:val="22"/>
          <w:highlight w:val="yellow"/>
        </w:rPr>
      </w:pPr>
    </w:p>
    <w:p w14:paraId="7431BA2F" w14:textId="7603E331" w:rsidR="00DE4742" w:rsidRPr="00C34633" w:rsidRDefault="00DE4742" w:rsidP="00DE4742">
      <w:pPr>
        <w:pStyle w:val="BodyText"/>
        <w:kinsoku w:val="0"/>
        <w:overflowPunct w:val="0"/>
        <w:rPr>
          <w:sz w:val="22"/>
          <w:szCs w:val="22"/>
        </w:rPr>
      </w:pPr>
      <w:r w:rsidRPr="00C34633">
        <w:rPr>
          <w:sz w:val="22"/>
          <w:szCs w:val="22"/>
        </w:rPr>
        <w:t xml:space="preserve">As noted in the referral above, regulators have observed reinsurance transactions that combine both coinsurance and YRT, </w:t>
      </w:r>
      <w:r w:rsidR="00506B80" w:rsidRPr="00474C7C">
        <w:rPr>
          <w:sz w:val="22"/>
          <w:szCs w:val="22"/>
        </w:rPr>
        <w:t>with</w:t>
      </w:r>
      <w:r w:rsidRPr="00C34633">
        <w:rPr>
          <w:sz w:val="22"/>
          <w:szCs w:val="22"/>
        </w:rPr>
        <w:t xml:space="preserve"> interdependent</w:t>
      </w:r>
      <w:r w:rsidR="0081549A" w:rsidRPr="00474C7C">
        <w:rPr>
          <w:sz w:val="22"/>
          <w:szCs w:val="22"/>
        </w:rPr>
        <w:t xml:space="preserve"> feature</w:t>
      </w:r>
      <w:r w:rsidR="00950A7E" w:rsidRPr="00474C7C">
        <w:rPr>
          <w:sz w:val="22"/>
          <w:szCs w:val="22"/>
        </w:rPr>
        <w:t xml:space="preserve">s </w:t>
      </w:r>
      <w:r w:rsidR="00506B80" w:rsidRPr="00474C7C">
        <w:rPr>
          <w:sz w:val="22"/>
          <w:szCs w:val="22"/>
        </w:rPr>
        <w:t>including</w:t>
      </w:r>
      <w:r w:rsidRPr="00C34633">
        <w:rPr>
          <w:sz w:val="22"/>
          <w:szCs w:val="22"/>
        </w:rPr>
        <w:t xml:space="preserve"> an aggregate experience refund and recapture provisions that allow for recapture by the cedant, but only if both components are recaptured simultaneously. </w:t>
      </w:r>
    </w:p>
    <w:p w14:paraId="32C0963C" w14:textId="77777777" w:rsidR="00DE4742" w:rsidRPr="00C34633" w:rsidRDefault="00DE4742" w:rsidP="00DE4742">
      <w:pPr>
        <w:pStyle w:val="BodyText"/>
        <w:kinsoku w:val="0"/>
        <w:overflowPunct w:val="0"/>
        <w:rPr>
          <w:sz w:val="22"/>
          <w:szCs w:val="22"/>
        </w:rPr>
      </w:pPr>
    </w:p>
    <w:p w14:paraId="21504AB3" w14:textId="77777777" w:rsidR="00DE4742" w:rsidRPr="00C34633" w:rsidRDefault="00DE4742" w:rsidP="00DE4742">
      <w:pPr>
        <w:pStyle w:val="BodyText"/>
        <w:kinsoku w:val="0"/>
        <w:overflowPunct w:val="0"/>
        <w:rPr>
          <w:sz w:val="22"/>
          <w:szCs w:val="22"/>
        </w:rPr>
      </w:pPr>
      <w:r w:rsidRPr="00C34633">
        <w:rPr>
          <w:sz w:val="22"/>
          <w:szCs w:val="22"/>
        </w:rPr>
        <w:t xml:space="preserve">VAWG observed that some insurers have assessed these components under A-791 as if they were separate agreements, concluding that the requirements for risk transfer are met for each. Reserve credit was then taken on each component; a proportional credit for the quota share on the coinsured policies, and a YRT credit for the YRT component. Note that YRT contracts ordinarily cover a percentage of the one-year mortality risk for the net amount at risk on a policy. A simple way to describe net amount at risk is the difference between the policy reserve held and the face value of the policy. </w:t>
      </w:r>
    </w:p>
    <w:p w14:paraId="0F13F2EF" w14:textId="77777777" w:rsidR="00B31835" w:rsidRPr="00BC4214" w:rsidRDefault="00B31835" w:rsidP="00EF2B76">
      <w:pPr>
        <w:pStyle w:val="BodyTextIndent"/>
        <w:ind w:left="0" w:firstLine="0"/>
        <w:jc w:val="both"/>
        <w:rPr>
          <w:iCs/>
          <w:sz w:val="22"/>
          <w:szCs w:val="22"/>
        </w:rPr>
      </w:pPr>
    </w:p>
    <w:p w14:paraId="6EB74687" w14:textId="6E68D2EC" w:rsidR="00B31835" w:rsidRPr="004F668E" w:rsidRDefault="00BD4DFC" w:rsidP="00B31835">
      <w:pPr>
        <w:pStyle w:val="paragraph"/>
        <w:keepNext/>
        <w:spacing w:before="0" w:beforeAutospacing="0" w:after="0" w:afterAutospacing="0"/>
        <w:jc w:val="both"/>
        <w:textAlignment w:val="baseline"/>
        <w:rPr>
          <w:bCs/>
          <w:i/>
          <w:sz w:val="22"/>
          <w:szCs w:val="22"/>
          <w:u w:val="single"/>
        </w:rPr>
      </w:pPr>
      <w:r w:rsidRPr="00BD4DFC">
        <w:rPr>
          <w:bCs/>
          <w:i/>
          <w:sz w:val="22"/>
          <w:szCs w:val="22"/>
          <w:u w:val="single"/>
        </w:rPr>
        <w:t>Claire Thinking, Inc.</w:t>
      </w:r>
      <w:r w:rsidR="00B31835" w:rsidRPr="004F668E">
        <w:rPr>
          <w:bCs/>
          <w:i/>
          <w:sz w:val="22"/>
          <w:szCs w:val="22"/>
          <w:u w:val="single"/>
        </w:rPr>
        <w:t xml:space="preserve"> Comments:</w:t>
      </w:r>
    </w:p>
    <w:p w14:paraId="5DC76440" w14:textId="77777777" w:rsidR="008104CA" w:rsidRDefault="008104CA" w:rsidP="008104CA">
      <w:pPr>
        <w:widowControl w:val="0"/>
        <w:jc w:val="both"/>
        <w:rPr>
          <w:sz w:val="22"/>
          <w:szCs w:val="22"/>
        </w:rPr>
      </w:pPr>
      <w:r w:rsidRPr="008104CA">
        <w:rPr>
          <w:sz w:val="22"/>
          <w:szCs w:val="22"/>
        </w:rPr>
        <w:t>Thank you for the opportunity to provide comments to the NAIC’s Statutory Accounting Practices Working Group regarding Exposure 2024-06. Please note that my comments only reflect my own opinion and not necessarily those of my past or present employer or of any professional organization.</w:t>
      </w:r>
    </w:p>
    <w:p w14:paraId="10E4FB0A" w14:textId="77777777" w:rsidR="008104CA" w:rsidRPr="008104CA" w:rsidRDefault="008104CA" w:rsidP="008104CA">
      <w:pPr>
        <w:widowControl w:val="0"/>
        <w:jc w:val="both"/>
        <w:rPr>
          <w:sz w:val="22"/>
          <w:szCs w:val="22"/>
        </w:rPr>
      </w:pPr>
    </w:p>
    <w:p w14:paraId="455DD653" w14:textId="1E6EDFBF" w:rsidR="008104CA" w:rsidRDefault="008104CA" w:rsidP="008104CA">
      <w:pPr>
        <w:widowControl w:val="0"/>
        <w:jc w:val="both"/>
        <w:rPr>
          <w:sz w:val="22"/>
          <w:szCs w:val="22"/>
        </w:rPr>
      </w:pPr>
      <w:r w:rsidRPr="008104CA">
        <w:rPr>
          <w:sz w:val="22"/>
          <w:szCs w:val="22"/>
        </w:rPr>
        <w:t xml:space="preserve">Regarding Exposure 2024-06, I agree that a reinsurance agreement that is comprised of interdependent reinsurance arrangements (such as coinsurance and YRT) needs to be evaluated as a single agreement to determine risk transfer compliance. One of the primary intentions of Appendix A-791 of the </w:t>
      </w:r>
      <w:r w:rsidRPr="0078697E">
        <w:rPr>
          <w:i/>
          <w:sz w:val="22"/>
          <w:szCs w:val="22"/>
        </w:rPr>
        <w:t xml:space="preserve">Accounting Practices and Procedures Manual </w:t>
      </w:r>
      <w:r w:rsidRPr="008104CA">
        <w:rPr>
          <w:sz w:val="22"/>
          <w:szCs w:val="22"/>
        </w:rPr>
        <w:t xml:space="preserve">is to require, </w:t>
      </w:r>
      <w:proofErr w:type="gramStart"/>
      <w:r w:rsidRPr="008104CA">
        <w:rPr>
          <w:sz w:val="22"/>
          <w:szCs w:val="22"/>
        </w:rPr>
        <w:t>in order to</w:t>
      </w:r>
      <w:proofErr w:type="gramEnd"/>
      <w:r w:rsidRPr="008104CA">
        <w:rPr>
          <w:sz w:val="22"/>
          <w:szCs w:val="22"/>
        </w:rPr>
        <w:t xml:space="preserve"> qualify for reinsurance credit, that there generally not be a possibility that a ceding company’s surplus could be adversely impacted by the performance of the ceded business. If a coinsurance agreement on its own would comply with Appendix A-791, but the reinsurance agreement it is part of obligates the ceding company to cede business under a YRT reinsurance arrangement, then that obligation needs to be considered in evaluating compliance with Appendix A-791. </w:t>
      </w:r>
    </w:p>
    <w:p w14:paraId="7943D0A7" w14:textId="77777777" w:rsidR="008104CA" w:rsidRPr="008104CA" w:rsidRDefault="008104CA" w:rsidP="008104CA">
      <w:pPr>
        <w:widowControl w:val="0"/>
        <w:jc w:val="both"/>
        <w:rPr>
          <w:sz w:val="22"/>
          <w:szCs w:val="22"/>
        </w:rPr>
      </w:pPr>
    </w:p>
    <w:p w14:paraId="3BF3F748" w14:textId="5D2F759D" w:rsidR="008104CA" w:rsidRDefault="008104CA" w:rsidP="008104CA">
      <w:pPr>
        <w:widowControl w:val="0"/>
        <w:jc w:val="both"/>
        <w:rPr>
          <w:sz w:val="22"/>
          <w:szCs w:val="22"/>
        </w:rPr>
      </w:pPr>
      <w:r w:rsidRPr="008104CA">
        <w:rPr>
          <w:sz w:val="22"/>
          <w:szCs w:val="22"/>
        </w:rPr>
        <w:t xml:space="preserve">In the drafting of the Life and Health Reinsurance Agreements Model Regulation and Appendix A-791, insurance regulators were primarily concerned about reinsurance agreements that provided surplus relief to the ceding company. These teams of insurance regulators believed that surplus relief should not be recognized if it was not permanent, thus the idea that the ceding company’s surplus should not be adversely impacted at any future time by the ceded business. This includes the payment of any risk charge, which can only be paid from the income of the ceded policies and not from the surplus of the ceding company. </w:t>
      </w:r>
    </w:p>
    <w:p w14:paraId="21763740" w14:textId="77777777" w:rsidR="008104CA" w:rsidRPr="008104CA" w:rsidRDefault="008104CA" w:rsidP="008104CA">
      <w:pPr>
        <w:widowControl w:val="0"/>
        <w:jc w:val="both"/>
        <w:rPr>
          <w:sz w:val="22"/>
          <w:szCs w:val="22"/>
        </w:rPr>
      </w:pPr>
    </w:p>
    <w:p w14:paraId="196269CA" w14:textId="64ED49C4" w:rsidR="008104CA" w:rsidRDefault="008104CA" w:rsidP="008104CA">
      <w:pPr>
        <w:widowControl w:val="0"/>
        <w:jc w:val="both"/>
        <w:rPr>
          <w:sz w:val="22"/>
          <w:szCs w:val="22"/>
        </w:rPr>
      </w:pPr>
      <w:r w:rsidRPr="008104CA">
        <w:rPr>
          <w:sz w:val="22"/>
          <w:szCs w:val="22"/>
        </w:rPr>
        <w:t xml:space="preserve">The Summary of Exposure 2024-06 frequently mentions experience refunds. The existence of an experience refund (which </w:t>
      </w:r>
      <w:proofErr w:type="gramStart"/>
      <w:r w:rsidRPr="008104CA">
        <w:rPr>
          <w:sz w:val="22"/>
          <w:szCs w:val="22"/>
        </w:rPr>
        <w:t>actually should</w:t>
      </w:r>
      <w:proofErr w:type="gramEnd"/>
      <w:r w:rsidRPr="008104CA">
        <w:rPr>
          <w:sz w:val="22"/>
          <w:szCs w:val="22"/>
        </w:rPr>
        <w:t xml:space="preserve"> benefit the ceding company) is generally not the concern. Rather, an experience refund may be typical of the types of reinsurance agreements that combine coinsurance with YRT reinsurance and charge YRT reinsurance premiums that are higher than what they would be otherwise, with the “excess” expected to be returned to the ceding company as part of an experience refund but which would provide a buffer to the reinsurer for at least some of the losses in the case that actual experience is sufficiently adverse. Such a reinsurance agreement should be evaluated in its entirety to determine if this buffer can result in a reduction of the ceding company’s surplus. It should not matter whether a potential reduction of the ceding company’s surplus is due to the coinsurance premiums exceeding policy premiums or due to YRT reinsurance premiums exceeding policy charges for the mortality risk, since the two reinsurance arrangements are connected. </w:t>
      </w:r>
    </w:p>
    <w:p w14:paraId="5998007D" w14:textId="77777777" w:rsidR="008104CA" w:rsidRPr="008104CA" w:rsidRDefault="008104CA" w:rsidP="008104CA">
      <w:pPr>
        <w:widowControl w:val="0"/>
        <w:jc w:val="both"/>
        <w:rPr>
          <w:sz w:val="22"/>
          <w:szCs w:val="22"/>
        </w:rPr>
      </w:pPr>
    </w:p>
    <w:p w14:paraId="7A185B86" w14:textId="25335975" w:rsidR="00BC4214" w:rsidRDefault="008104CA" w:rsidP="008104CA">
      <w:pPr>
        <w:widowControl w:val="0"/>
        <w:jc w:val="both"/>
        <w:rPr>
          <w:sz w:val="22"/>
          <w:szCs w:val="22"/>
        </w:rPr>
      </w:pPr>
      <w:r w:rsidRPr="008104CA">
        <w:rPr>
          <w:sz w:val="22"/>
          <w:szCs w:val="22"/>
        </w:rPr>
        <w:t xml:space="preserve">In summary, the determination of a reinsurance agreement’s compliance with Appendix A-791 of the NAIC Accounting Practices and Procedures Manual should include consideration of all obligations of the ceding company under the reinsurance agreement. </w:t>
      </w:r>
    </w:p>
    <w:p w14:paraId="4CEA0E81" w14:textId="77777777" w:rsidR="00563C5B" w:rsidRDefault="00563C5B" w:rsidP="000F76FC">
      <w:pPr>
        <w:pStyle w:val="paragraph"/>
        <w:keepNext/>
        <w:spacing w:before="0" w:beforeAutospacing="0" w:after="0" w:afterAutospacing="0"/>
        <w:jc w:val="both"/>
        <w:textAlignment w:val="baseline"/>
        <w:rPr>
          <w:bCs/>
          <w:i/>
          <w:sz w:val="22"/>
          <w:szCs w:val="22"/>
          <w:u w:val="single"/>
        </w:rPr>
      </w:pPr>
    </w:p>
    <w:p w14:paraId="773E2B9C" w14:textId="1978DE04" w:rsidR="000F76FC" w:rsidRPr="004F668E" w:rsidRDefault="000F76FC" w:rsidP="000F76FC">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64C1C5CB" w14:textId="77777777" w:rsidR="00347E76" w:rsidRPr="00347E76" w:rsidRDefault="00347E76" w:rsidP="00347E76">
      <w:pPr>
        <w:rPr>
          <w:i/>
          <w:iCs/>
          <w:sz w:val="22"/>
          <w:szCs w:val="22"/>
          <w:lang w:val="en-GB"/>
        </w:rPr>
      </w:pPr>
      <w:r w:rsidRPr="00347E76">
        <w:rPr>
          <w:i/>
          <w:iCs/>
          <w:sz w:val="22"/>
          <w:szCs w:val="22"/>
          <w:lang w:val="en-GB"/>
        </w:rPr>
        <w:t>Overview</w:t>
      </w:r>
    </w:p>
    <w:p w14:paraId="0D127A22" w14:textId="77777777" w:rsidR="00347E76" w:rsidRPr="00347E76" w:rsidRDefault="00347E76" w:rsidP="00280AB9">
      <w:pPr>
        <w:jc w:val="both"/>
        <w:rPr>
          <w:sz w:val="22"/>
          <w:szCs w:val="22"/>
          <w:lang w:val="en-GB"/>
        </w:rPr>
      </w:pPr>
      <w:r w:rsidRPr="00347E76">
        <w:rPr>
          <w:sz w:val="22"/>
          <w:szCs w:val="22"/>
          <w:lang w:val="en-GB"/>
        </w:rPr>
        <w:t>While the exposed language is characterized as a clarification, it is unclear that the proposed changes are strictly clarifications as there is confusion regarding the potential interpretation and resulting implications of these changes. Specifically, interested parties are concerned that the exposed language could lead to broader interpretive changes by regulators, auditors, and companies than is currently intended, which could cause confusion and inconsistency in approach across the industry. Interested parties suggest that further discussion between industry participants, the NAIC, and regulators on this important topic would ensure mutual understanding of intent.</w:t>
      </w:r>
    </w:p>
    <w:p w14:paraId="18E4113E" w14:textId="77777777" w:rsidR="00347E76" w:rsidRPr="00347E76" w:rsidRDefault="00347E76" w:rsidP="00280AB9">
      <w:pPr>
        <w:jc w:val="both"/>
        <w:rPr>
          <w:sz w:val="22"/>
          <w:szCs w:val="22"/>
          <w:lang w:val="en-GB"/>
        </w:rPr>
      </w:pPr>
    </w:p>
    <w:p w14:paraId="0076356B" w14:textId="1F386D86" w:rsidR="00347E76" w:rsidRPr="00347E76" w:rsidRDefault="00347E76" w:rsidP="00280AB9">
      <w:pPr>
        <w:jc w:val="both"/>
        <w:rPr>
          <w:i/>
          <w:iCs/>
          <w:sz w:val="22"/>
          <w:szCs w:val="22"/>
          <w:lang w:val="en-GB"/>
        </w:rPr>
      </w:pPr>
      <w:bookmarkStart w:id="69" w:name="_Hlk171672114"/>
      <w:r w:rsidRPr="00347E76">
        <w:rPr>
          <w:i/>
          <w:iCs/>
          <w:sz w:val="22"/>
          <w:szCs w:val="22"/>
          <w:lang w:val="en-GB"/>
        </w:rPr>
        <w:t>Comments</w:t>
      </w:r>
    </w:p>
    <w:p w14:paraId="6596CEAD" w14:textId="77777777" w:rsidR="00347E76" w:rsidRPr="00347E76" w:rsidRDefault="00347E76" w:rsidP="00280AB9">
      <w:pPr>
        <w:jc w:val="both"/>
        <w:rPr>
          <w:sz w:val="22"/>
          <w:szCs w:val="22"/>
          <w:lang w:val="en-GB"/>
        </w:rPr>
      </w:pPr>
      <w:r w:rsidRPr="00347E76">
        <w:rPr>
          <w:sz w:val="22"/>
          <w:szCs w:val="22"/>
          <w:lang w:val="en-GB"/>
        </w:rPr>
        <w:t>Reinsurance agreements that combine coinsurance and yearly renewable term (YRT) coverage are not uncommon in the industry and have been historically interpreted (at least by some regulators and audit firms) as appropriately providing quota share credit on the coinsured policies and a YRT credit for the YRT component. We believe it would be in the interest of both regulators and the industry to fully understand the impact that the adoption of the exposed changes would have at the industry level before proceeding further with these changes.</w:t>
      </w:r>
    </w:p>
    <w:p w14:paraId="6583AA3F" w14:textId="77777777" w:rsidR="00347E76" w:rsidRPr="00347E76" w:rsidRDefault="00347E76" w:rsidP="00280AB9">
      <w:pPr>
        <w:jc w:val="both"/>
        <w:rPr>
          <w:sz w:val="22"/>
          <w:szCs w:val="22"/>
          <w:lang w:val="en-GB"/>
        </w:rPr>
      </w:pPr>
    </w:p>
    <w:p w14:paraId="07272635" w14:textId="77777777" w:rsidR="00347E76" w:rsidRPr="00347E76" w:rsidRDefault="00347E76" w:rsidP="00280AB9">
      <w:pPr>
        <w:jc w:val="both"/>
        <w:rPr>
          <w:sz w:val="22"/>
          <w:szCs w:val="22"/>
        </w:rPr>
      </w:pPr>
      <w:r w:rsidRPr="00347E76">
        <w:rPr>
          <w:sz w:val="22"/>
          <w:szCs w:val="22"/>
        </w:rPr>
        <w:t xml:space="preserve">The exposure states that “the substance of this interdependent agreement design is more akin to the risk transferred under a nonproportional reinsurance agreement. This is because in aggregate, proportionate amounts of the risk are not transferred.” We believe that the determination of a contract being proportional or non-proportional should continue to be based on a careful consideration of the specific contractual terms of the reinsurance agreement(s) in question and the resulting reinsurance coverage provided to the ceding entity rather than the adoption of any automatic and universal conclusion for all combination coinsurance / YRT arrangements. Such belief is supported by the currently codified statutory guidance. SSAP 61R separately defines coinsurance, modified coinsurance, YRT and non-proportional reinsurance arrangements and provides applicable risk transfer guidance for each. Specifically, a non-proportional reinsurance arrangement is defined as follows: </w:t>
      </w:r>
    </w:p>
    <w:p w14:paraId="03F16146" w14:textId="77777777" w:rsidR="00347E76" w:rsidRPr="00347E76" w:rsidRDefault="00347E76" w:rsidP="00347E76">
      <w:pPr>
        <w:rPr>
          <w:sz w:val="22"/>
          <w:szCs w:val="22"/>
        </w:rPr>
      </w:pPr>
    </w:p>
    <w:p w14:paraId="5E2D7FBD" w14:textId="77777777" w:rsidR="00347E76" w:rsidRPr="00347E76" w:rsidRDefault="00347E76" w:rsidP="00347E76">
      <w:pPr>
        <w:ind w:left="720" w:right="1440"/>
        <w:jc w:val="both"/>
        <w:rPr>
          <w:sz w:val="22"/>
          <w:szCs w:val="22"/>
        </w:rPr>
      </w:pPr>
      <w:r w:rsidRPr="00347E76">
        <w:rPr>
          <w:sz w:val="22"/>
          <w:szCs w:val="22"/>
        </w:rPr>
        <w:t xml:space="preserve">These arrangements provide for financial protection to the ceding entity for aggregate losses rather than providing indemnification for an individual policy basis as described in the preceding three reinsurance arrangements [i.e., coinsurance, modified coinsurance and YRT]. </w:t>
      </w:r>
      <w:bookmarkStart w:id="70" w:name="_Int_3HEY6DvO"/>
      <w:r w:rsidRPr="00347E76">
        <w:rPr>
          <w:sz w:val="22"/>
          <w:szCs w:val="22"/>
        </w:rPr>
        <w:t>Catastrophic and stop loss reinsurance are written on an annual basis to protect the ceding entity from excessive aggregate losses.</w:t>
      </w:r>
      <w:bookmarkEnd w:id="70"/>
      <w:r w:rsidRPr="00347E76">
        <w:rPr>
          <w:sz w:val="22"/>
          <w:szCs w:val="22"/>
        </w:rPr>
        <w:t xml:space="preserve"> Usually, the coverage does not extend over the life of the underlying policy nor is there any requirement on the ceding entity to renew the arrangement.</w:t>
      </w:r>
    </w:p>
    <w:p w14:paraId="128A502D" w14:textId="77777777" w:rsidR="00347E76" w:rsidRPr="00347E76" w:rsidRDefault="00347E76" w:rsidP="00347E76">
      <w:pPr>
        <w:rPr>
          <w:sz w:val="22"/>
          <w:szCs w:val="22"/>
        </w:rPr>
      </w:pPr>
    </w:p>
    <w:p w14:paraId="5F329202" w14:textId="77777777" w:rsidR="00347E76" w:rsidRPr="00347E76" w:rsidRDefault="00347E76" w:rsidP="00280AB9">
      <w:pPr>
        <w:jc w:val="both"/>
        <w:rPr>
          <w:sz w:val="22"/>
          <w:szCs w:val="22"/>
        </w:rPr>
      </w:pPr>
      <w:r w:rsidRPr="00347E76">
        <w:rPr>
          <w:sz w:val="22"/>
          <w:szCs w:val="22"/>
        </w:rPr>
        <w:t xml:space="preserve">The combination of coinsurance and YRT arrangements should not be automatically deemed non-proportional as many of these arrangements provide indemnification for losses on an individual policy basis, consistent with the current definition of proportional reinsurance under SSAP 61R. For many such arrangements, each component individually and in combination provides coverage over the life of the underlying policies and offers indemnification on an individual policy basis; and neither the coinsurance nor the YRT component, whether considered independently or in combination, constitutes a non-proportional arrangement. </w:t>
      </w:r>
    </w:p>
    <w:p w14:paraId="32183164" w14:textId="77777777" w:rsidR="00347E76" w:rsidRPr="00347E76" w:rsidRDefault="00347E76" w:rsidP="00280AB9">
      <w:pPr>
        <w:jc w:val="both"/>
        <w:rPr>
          <w:sz w:val="22"/>
          <w:szCs w:val="22"/>
        </w:rPr>
      </w:pPr>
    </w:p>
    <w:p w14:paraId="652B9AEC" w14:textId="77777777" w:rsidR="00347E76" w:rsidRPr="00347E76" w:rsidRDefault="00347E76" w:rsidP="00280AB9">
      <w:pPr>
        <w:jc w:val="both"/>
        <w:rPr>
          <w:sz w:val="22"/>
          <w:szCs w:val="22"/>
        </w:rPr>
      </w:pPr>
      <w:r w:rsidRPr="00347E76">
        <w:rPr>
          <w:sz w:val="22"/>
          <w:szCs w:val="22"/>
        </w:rPr>
        <w:t xml:space="preserve">In addition, the exposure states that “taking a full proportional reserve credit on the coinsured component is not reflective of the actual risk being transferred.” While interested parties agree that combination arrangements can be structured in ways that do not meet statutory risk transfer requirements, we believe that combination arrangements can also be structured to meet these requirements and taking a full proportional reserve credit on the coinsured component would be considered appropriate. </w:t>
      </w:r>
    </w:p>
    <w:p w14:paraId="54E34885" w14:textId="77777777" w:rsidR="00347E76" w:rsidRPr="00347E76" w:rsidRDefault="00347E76" w:rsidP="00280AB9">
      <w:pPr>
        <w:jc w:val="both"/>
        <w:rPr>
          <w:sz w:val="22"/>
          <w:szCs w:val="22"/>
        </w:rPr>
      </w:pPr>
    </w:p>
    <w:p w14:paraId="2E61E8AA" w14:textId="77777777" w:rsidR="00347E76" w:rsidRPr="00347E76" w:rsidRDefault="00347E76" w:rsidP="00280AB9">
      <w:pPr>
        <w:jc w:val="both"/>
        <w:rPr>
          <w:sz w:val="22"/>
          <w:szCs w:val="22"/>
        </w:rPr>
      </w:pPr>
      <w:r w:rsidRPr="00347E76">
        <w:rPr>
          <w:sz w:val="22"/>
          <w:szCs w:val="22"/>
        </w:rPr>
        <w:t xml:space="preserve">Any risk transfer assessment of combination coinsurance / YRT arrangements should be conducted in the context of applicable SAP guidance and based on the facts and circumstances of the relevant reinsurance agreement(s). SAP guidance should be applied both individually to each of the coinsurance and YRT components of the agreement(s) and, in addition, an overall assessment of the combined agreement should be performed consistent with the requirement that “the agreement shall constitute the entire agreement between the parties with respect to the business </w:t>
      </w:r>
      <w:r w:rsidRPr="00347E76">
        <w:rPr>
          <w:sz w:val="22"/>
          <w:szCs w:val="22"/>
        </w:rPr>
        <w:lastRenderedPageBreak/>
        <w:t>being reinsured thereunder[.]”  Interested parties agree that if any individual component of a combination coinsurance / YRT arrangement does not pass statutory risk transfer, then the aggregate transaction would not pass statutory risk transfer regardless of how it is</w:t>
      </w:r>
      <w:r w:rsidRPr="00347E76" w:rsidDel="00F00CEC">
        <w:rPr>
          <w:sz w:val="22"/>
          <w:szCs w:val="22"/>
        </w:rPr>
        <w:t xml:space="preserve"> </w:t>
      </w:r>
      <w:r w:rsidRPr="00347E76">
        <w:rPr>
          <w:sz w:val="22"/>
          <w:szCs w:val="22"/>
        </w:rPr>
        <w:t>structured. This overall assessment should include, among other things, an evaluation of (i) the coinsured business to ensure that all significant risks inherent in the reinsured business are transferred, and (ii) the YRT arrangement to ensure that the agreement does not</w:t>
      </w:r>
      <w:r w:rsidRPr="00347E76" w:rsidDel="00C9703E">
        <w:rPr>
          <w:sz w:val="22"/>
          <w:szCs w:val="22"/>
        </w:rPr>
        <w:t xml:space="preserve"> </w:t>
      </w:r>
      <w:r w:rsidRPr="00347E76">
        <w:rPr>
          <w:sz w:val="22"/>
          <w:szCs w:val="22"/>
        </w:rPr>
        <w:t xml:space="preserve">violate any of the conditions described in Appendix A-791, paragraphs 2.b., 2.c., 2.d., 2.h., 2.i., 2.j. or 2.k. </w:t>
      </w:r>
    </w:p>
    <w:p w14:paraId="7D278D22" w14:textId="77777777" w:rsidR="00347E76" w:rsidRPr="00347E76" w:rsidRDefault="00347E76" w:rsidP="00280AB9">
      <w:pPr>
        <w:jc w:val="both"/>
        <w:rPr>
          <w:sz w:val="22"/>
          <w:szCs w:val="22"/>
        </w:rPr>
      </w:pPr>
    </w:p>
    <w:p w14:paraId="715E4736" w14:textId="77777777" w:rsidR="00347E76" w:rsidRPr="00347E76" w:rsidRDefault="00347E76" w:rsidP="00280AB9">
      <w:pPr>
        <w:jc w:val="both"/>
        <w:rPr>
          <w:sz w:val="22"/>
          <w:szCs w:val="22"/>
        </w:rPr>
      </w:pPr>
      <w:r w:rsidRPr="00347E76">
        <w:rPr>
          <w:sz w:val="22"/>
          <w:szCs w:val="22"/>
        </w:rPr>
        <w:t>Interested parties agree that</w:t>
      </w:r>
      <w:r w:rsidRPr="00347E76" w:rsidDel="002D60B6">
        <w:rPr>
          <w:sz w:val="22"/>
          <w:szCs w:val="22"/>
        </w:rPr>
        <w:t xml:space="preserve"> </w:t>
      </w:r>
      <w:r w:rsidRPr="00347E76">
        <w:rPr>
          <w:sz w:val="22"/>
          <w:szCs w:val="22"/>
        </w:rPr>
        <w:t>transactions that inappropriately preclude</w:t>
      </w:r>
      <w:r w:rsidRPr="00347E76" w:rsidDel="00582212">
        <w:rPr>
          <w:sz w:val="22"/>
          <w:szCs w:val="22"/>
        </w:rPr>
        <w:t xml:space="preserve"> </w:t>
      </w:r>
      <w:r w:rsidRPr="00347E76">
        <w:rPr>
          <w:sz w:val="22"/>
          <w:szCs w:val="22"/>
        </w:rPr>
        <w:t xml:space="preserve">any possibility of reinsurance losses being incurred </w:t>
      </w:r>
      <w:proofErr w:type="gramStart"/>
      <w:r w:rsidRPr="00347E76">
        <w:rPr>
          <w:sz w:val="22"/>
          <w:szCs w:val="22"/>
        </w:rPr>
        <w:t>as a result of</w:t>
      </w:r>
      <w:proofErr w:type="gramEnd"/>
      <w:r w:rsidRPr="00347E76">
        <w:rPr>
          <w:sz w:val="22"/>
          <w:szCs w:val="22"/>
        </w:rPr>
        <w:t xml:space="preserve"> excessive YRT premiums would be of concern from a statutory risk transfer perspective. In evaluating whether this is the case, YRT premium levels should be assessed using statutory principles as any resulting reserve credit will also have been established using statutory principles. In applying statutory principles, statutory valuation assumptions can serve as an acceptable benchmark. More specifically:</w:t>
      </w:r>
    </w:p>
    <w:p w14:paraId="48DED82E" w14:textId="77777777" w:rsidR="00347E76" w:rsidRPr="00347E76" w:rsidRDefault="00347E76" w:rsidP="00280AB9">
      <w:pPr>
        <w:jc w:val="both"/>
        <w:rPr>
          <w:sz w:val="22"/>
          <w:szCs w:val="22"/>
        </w:rPr>
      </w:pPr>
    </w:p>
    <w:p w14:paraId="28183667" w14:textId="77777777" w:rsidR="00347E76" w:rsidRPr="00347E76" w:rsidRDefault="00347E76" w:rsidP="00792722">
      <w:pPr>
        <w:pStyle w:val="ListParagraph"/>
        <w:numPr>
          <w:ilvl w:val="0"/>
          <w:numId w:val="30"/>
        </w:numPr>
        <w:jc w:val="both"/>
        <w:rPr>
          <w:sz w:val="22"/>
          <w:szCs w:val="22"/>
        </w:rPr>
      </w:pPr>
      <w:bookmarkStart w:id="71" w:name="_Int_pnyKauWO"/>
      <w:r w:rsidRPr="00347E76">
        <w:rPr>
          <w:sz w:val="22"/>
          <w:szCs w:val="22"/>
        </w:rPr>
        <w:t>YRT reinsurance results in the assumption of mortality risk for the lifetime of the underlying business.</w:t>
      </w:r>
      <w:bookmarkEnd w:id="71"/>
      <w:r w:rsidRPr="00347E76">
        <w:rPr>
          <w:sz w:val="22"/>
          <w:szCs w:val="22"/>
        </w:rPr>
        <w:t xml:space="preserve"> In such a context, the statutory valuation framework already defines a reasonably prudent valuation mortality basis for direct writers when reserving for such risks. As such, this same valuation mortality basis should also serve as a reasonable and prudent benchmark for reinsurers to consider when committing to the assumption of mortality risk for the lifetime of the underlying business. </w:t>
      </w:r>
    </w:p>
    <w:p w14:paraId="43EBD127" w14:textId="77777777" w:rsidR="00347E76" w:rsidRPr="00347E76" w:rsidRDefault="00347E76" w:rsidP="003D1D33">
      <w:pPr>
        <w:jc w:val="both"/>
        <w:rPr>
          <w:sz w:val="22"/>
          <w:szCs w:val="22"/>
        </w:rPr>
      </w:pPr>
    </w:p>
    <w:p w14:paraId="48C3A6CD" w14:textId="77777777" w:rsidR="00347E76" w:rsidRPr="00347E76" w:rsidRDefault="00347E76" w:rsidP="00792722">
      <w:pPr>
        <w:pStyle w:val="ListParagraph"/>
        <w:numPr>
          <w:ilvl w:val="0"/>
          <w:numId w:val="30"/>
        </w:numPr>
        <w:jc w:val="both"/>
        <w:rPr>
          <w:sz w:val="22"/>
          <w:szCs w:val="22"/>
        </w:rPr>
      </w:pPr>
      <w:r w:rsidRPr="00347E76">
        <w:rPr>
          <w:sz w:val="22"/>
          <w:szCs w:val="22"/>
        </w:rPr>
        <w:t xml:space="preserve">The determination of reserve credit relates to the underlying statutory reserves that are held by the ceding entity and determined based on statutory principles and assumptions. It would be inconsistent to determine a reserve credit using GAAP principles and assumptions in relation to underlying reserves that are computed using statutory principles and assumptions. </w:t>
      </w:r>
    </w:p>
    <w:p w14:paraId="14E2D3F4" w14:textId="77777777" w:rsidR="00347E76" w:rsidRPr="00347E76" w:rsidRDefault="00347E76" w:rsidP="00347E76">
      <w:pPr>
        <w:rPr>
          <w:sz w:val="22"/>
          <w:szCs w:val="22"/>
        </w:rPr>
      </w:pPr>
    </w:p>
    <w:p w14:paraId="5CE9E412" w14:textId="77777777" w:rsidR="00347E76" w:rsidRPr="00347E76" w:rsidRDefault="00347E76" w:rsidP="00280AB9">
      <w:pPr>
        <w:jc w:val="both"/>
        <w:rPr>
          <w:sz w:val="22"/>
          <w:szCs w:val="22"/>
        </w:rPr>
      </w:pPr>
      <w:r w:rsidRPr="00347E76">
        <w:rPr>
          <w:sz w:val="22"/>
          <w:szCs w:val="22"/>
        </w:rPr>
        <w:t xml:space="preserve">The exposure also states that SSAP 61R, paragraph 36, notes that the reinsurance credit is only for the risk reinsured. The exposure references this as a reason that it is not appropriate for a ceding company to take a proportional reserve credit that reflects the transfer of all actuarial risks when not all actuarial risks are transferred. This is a misinterpretation of paragraph 36. That section of the paragraph refers to coinsurance and states “It [the credit] is, of course, only for the percentage of the risk that was reinsured.” As such, paragraph 36 refers to the quota share of risk and does not imply that coinsurance agreements satisfying risk transfer requirements could be subject to “partial risk transfer”. Historically, risk transfer testing for life insurance, accident and health insurance, and annuity contracts has been performed on a pass/fail basis where companies evaluate the contractual terms of their reinsurance agreements and assess the substance of the transaction based upon SAP risk transfer guidance. Once the risk transfer assessment has been completed, full reserve credit is established for contracts deemed to have successfully satisfied risk transfer. For agreements not successfully demonstrating risk transfer, deposit accounting is utilized. No framework currently exists for assessing an appropriate level of partial reserve credit. </w:t>
      </w:r>
    </w:p>
    <w:p w14:paraId="13DF7BBB" w14:textId="77777777" w:rsidR="00347E76" w:rsidRPr="00347E76" w:rsidRDefault="00347E76" w:rsidP="00280AB9">
      <w:pPr>
        <w:jc w:val="both"/>
        <w:rPr>
          <w:sz w:val="22"/>
          <w:szCs w:val="22"/>
        </w:rPr>
      </w:pPr>
    </w:p>
    <w:p w14:paraId="7F9A6BB4" w14:textId="77777777" w:rsidR="00347E76" w:rsidRPr="00347E76" w:rsidRDefault="00347E76" w:rsidP="00280AB9">
      <w:pPr>
        <w:jc w:val="both"/>
        <w:rPr>
          <w:i/>
          <w:iCs/>
          <w:sz w:val="22"/>
          <w:szCs w:val="22"/>
        </w:rPr>
      </w:pPr>
      <w:r w:rsidRPr="00347E76">
        <w:rPr>
          <w:i/>
          <w:iCs/>
          <w:sz w:val="22"/>
          <w:szCs w:val="22"/>
        </w:rPr>
        <w:t>Summary Conclusion</w:t>
      </w:r>
    </w:p>
    <w:p w14:paraId="6C973FA7" w14:textId="77777777" w:rsidR="00347E76" w:rsidRPr="00347E76" w:rsidRDefault="00347E76" w:rsidP="00280AB9">
      <w:pPr>
        <w:jc w:val="both"/>
        <w:rPr>
          <w:sz w:val="22"/>
          <w:szCs w:val="22"/>
        </w:rPr>
      </w:pPr>
      <w:r w:rsidRPr="00347E76">
        <w:rPr>
          <w:sz w:val="22"/>
          <w:szCs w:val="22"/>
        </w:rPr>
        <w:t xml:space="preserve">There are established differences in the approach to evaluating risk transfer under SAP and GAAP. It is recognized that there are life reinsurance contracts that satisfy SAP risk transfer rules for life reinsurance but are not considered to have transferred the reasonable possibility of a significant loss to the reinsurer, as required under GAAP. Different types of reinsurance (i.e., coinsurance, YRT, and non-proportional) follow different risk transfer rules under SAP. </w:t>
      </w:r>
      <w:bookmarkStart w:id="72" w:name="_Int_iDezBTzH"/>
      <w:r w:rsidRPr="00347E76">
        <w:rPr>
          <w:sz w:val="22"/>
          <w:szCs w:val="22"/>
        </w:rPr>
        <w:t>Applying GAAP standards when evaluating risk transfer / reserve credit for life reinsurance is not appropriate as statutory life reserves are based on prudent assumptions, correspondingly reserve credit should be established on a consistent basis.</w:t>
      </w:r>
      <w:bookmarkEnd w:id="72"/>
    </w:p>
    <w:p w14:paraId="0171D651" w14:textId="77777777" w:rsidR="00347E76" w:rsidRPr="00347E76" w:rsidRDefault="00347E76" w:rsidP="00280AB9">
      <w:pPr>
        <w:jc w:val="both"/>
        <w:rPr>
          <w:sz w:val="22"/>
          <w:szCs w:val="22"/>
        </w:rPr>
      </w:pPr>
    </w:p>
    <w:p w14:paraId="0737A397" w14:textId="77777777" w:rsidR="00347E76" w:rsidRPr="00347E76" w:rsidRDefault="00347E76" w:rsidP="00280AB9">
      <w:pPr>
        <w:jc w:val="both"/>
        <w:rPr>
          <w:sz w:val="22"/>
          <w:szCs w:val="22"/>
        </w:rPr>
      </w:pPr>
      <w:r w:rsidRPr="00347E76">
        <w:rPr>
          <w:sz w:val="22"/>
          <w:szCs w:val="22"/>
        </w:rPr>
        <w:t>A substantive change from pass/fail risk transfer assessment and full reserve credit recognition to a separate assessment of partial reserve credit requires significant changes to SAP, is inconsistent with the current risk transfer assessment framework and would need to be tested further to understand resulting consequences (i.e., intended and unintended).</w:t>
      </w:r>
    </w:p>
    <w:p w14:paraId="7C8B9A3D" w14:textId="77777777" w:rsidR="00347E76" w:rsidRPr="00347E76" w:rsidRDefault="00347E76" w:rsidP="00280AB9">
      <w:pPr>
        <w:jc w:val="both"/>
        <w:rPr>
          <w:sz w:val="22"/>
          <w:szCs w:val="22"/>
        </w:rPr>
      </w:pPr>
    </w:p>
    <w:p w14:paraId="12A91F52" w14:textId="77777777" w:rsidR="00347E76" w:rsidRPr="00347E76" w:rsidRDefault="00347E76" w:rsidP="00280AB9">
      <w:pPr>
        <w:jc w:val="both"/>
        <w:rPr>
          <w:sz w:val="22"/>
          <w:szCs w:val="22"/>
        </w:rPr>
      </w:pPr>
      <w:r w:rsidRPr="00347E76">
        <w:rPr>
          <w:sz w:val="22"/>
          <w:szCs w:val="22"/>
        </w:rPr>
        <w:t xml:space="preserve">Interested parties do not believe that the SAPWG exposure pertaining to risk transfer represents a clarification but instead is a significant departure from the currently accepted practices for evaluating risk transfer for life reinsurance </w:t>
      </w:r>
      <w:r w:rsidRPr="00347E76">
        <w:rPr>
          <w:sz w:val="22"/>
          <w:szCs w:val="22"/>
        </w:rPr>
        <w:lastRenderedPageBreak/>
        <w:t xml:space="preserve">contracts under SAP guidance. Therefore, if the exposure remains unchanged, the resulting consequences could be material, and insurers may not be able to unilaterally renegotiate existing agreements even if they desired to do so. Thus, in addition to the broader concerns with the proposal, retroactively changing the historical accounting treatment for existing reinsurance agreements would be inappropriate. </w:t>
      </w:r>
    </w:p>
    <w:p w14:paraId="7D23401D" w14:textId="77777777" w:rsidR="00347E76" w:rsidRPr="00347E76" w:rsidRDefault="00347E76" w:rsidP="00280AB9">
      <w:pPr>
        <w:ind w:left="720"/>
        <w:jc w:val="both"/>
        <w:rPr>
          <w:sz w:val="22"/>
          <w:szCs w:val="22"/>
        </w:rPr>
      </w:pPr>
    </w:p>
    <w:p w14:paraId="4C5F82A2" w14:textId="77777777" w:rsidR="00347E76" w:rsidRPr="00347E76" w:rsidRDefault="00347E76" w:rsidP="00280AB9">
      <w:pPr>
        <w:jc w:val="both"/>
        <w:rPr>
          <w:sz w:val="22"/>
          <w:szCs w:val="22"/>
        </w:rPr>
      </w:pPr>
      <w:r w:rsidRPr="00347E76">
        <w:rPr>
          <w:sz w:val="22"/>
          <w:szCs w:val="22"/>
        </w:rPr>
        <w:t xml:space="preserve">Additional discussion between interested parties, the NAIC, and regulators on this important topic would be greatly beneficial. </w:t>
      </w:r>
    </w:p>
    <w:p w14:paraId="0723627D" w14:textId="77777777" w:rsidR="00347E76" w:rsidRPr="00347E76" w:rsidRDefault="00347E76" w:rsidP="00280AB9">
      <w:pPr>
        <w:jc w:val="both"/>
        <w:rPr>
          <w:sz w:val="22"/>
          <w:szCs w:val="22"/>
        </w:rPr>
      </w:pPr>
    </w:p>
    <w:p w14:paraId="7385FC85" w14:textId="77777777" w:rsidR="00347E76" w:rsidRDefault="00347E76" w:rsidP="00280AB9">
      <w:pPr>
        <w:jc w:val="both"/>
        <w:rPr>
          <w:rFonts w:eastAsia="HelveticaNeueLT Pro 45 Lt"/>
          <w:color w:val="000000" w:themeColor="text1"/>
          <w:sz w:val="22"/>
          <w:szCs w:val="22"/>
        </w:rPr>
      </w:pPr>
      <w:r w:rsidRPr="00347E76">
        <w:rPr>
          <w:rFonts w:eastAsia="HelveticaNeueLT Pro 45 Lt"/>
          <w:color w:val="000000" w:themeColor="text1"/>
          <w:sz w:val="22"/>
          <w:szCs w:val="22"/>
        </w:rPr>
        <w:t>We note there are several concurrent efforts at the NAIC related to reinsurance. We suggest the NAIC take a broader view to address these concerns, and ensure coordination of the efforts at LATF, SAPWG, and other NAIC groups working on these issues. Such an approach avoids duplication of work, promotes consistency, and ensures concerns are addressed and understood broadly.</w:t>
      </w:r>
    </w:p>
    <w:bookmarkEnd w:id="69"/>
    <w:p w14:paraId="5D0F7F4D" w14:textId="77777777" w:rsidR="00767887" w:rsidRDefault="00767887" w:rsidP="00280AB9">
      <w:pPr>
        <w:jc w:val="both"/>
        <w:rPr>
          <w:rFonts w:eastAsia="HelveticaNeueLT Pro 45 Lt"/>
          <w:color w:val="000000" w:themeColor="text1"/>
          <w:sz w:val="22"/>
          <w:szCs w:val="22"/>
        </w:rPr>
      </w:pPr>
    </w:p>
    <w:p w14:paraId="558405AB" w14:textId="77777777" w:rsidR="00DE4742" w:rsidRPr="00F35CA3" w:rsidRDefault="00DE4742" w:rsidP="00DE4742">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311EECA6" w14:textId="0FE452D4" w:rsidR="003137B6" w:rsidRDefault="00B01E14" w:rsidP="004F7737">
      <w:pPr>
        <w:widowControl w:val="0"/>
        <w:jc w:val="both"/>
        <w:rPr>
          <w:b/>
          <w:sz w:val="22"/>
          <w:szCs w:val="22"/>
        </w:rPr>
      </w:pPr>
      <w:r w:rsidRPr="00E65869">
        <w:rPr>
          <w:b/>
          <w:sz w:val="22"/>
          <w:szCs w:val="22"/>
        </w:rPr>
        <w:t>N</w:t>
      </w:r>
      <w:r w:rsidR="00F7443D" w:rsidRPr="00E65869">
        <w:rPr>
          <w:b/>
          <w:sz w:val="22"/>
          <w:szCs w:val="22"/>
        </w:rPr>
        <w:t>AI</w:t>
      </w:r>
      <w:r w:rsidRPr="00E65869">
        <w:rPr>
          <w:b/>
          <w:sz w:val="22"/>
          <w:szCs w:val="22"/>
        </w:rPr>
        <w:t xml:space="preserve">C staff </w:t>
      </w:r>
      <w:r w:rsidR="00F7443D" w:rsidRPr="00E65869">
        <w:rPr>
          <w:b/>
          <w:sz w:val="22"/>
          <w:szCs w:val="22"/>
        </w:rPr>
        <w:t>recommend</w:t>
      </w:r>
      <w:r w:rsidR="00FC6465" w:rsidRPr="00E65869">
        <w:rPr>
          <w:b/>
          <w:sz w:val="22"/>
          <w:szCs w:val="22"/>
        </w:rPr>
        <w:t xml:space="preserve">s that the Working Group </w:t>
      </w:r>
      <w:r w:rsidR="00AE12E7" w:rsidRPr="00E65869">
        <w:rPr>
          <w:b/>
          <w:sz w:val="22"/>
          <w:szCs w:val="22"/>
        </w:rPr>
        <w:t>discuss the comments received which are summarized below. After discussion, NAIC staff recommends</w:t>
      </w:r>
      <w:r w:rsidR="004A3C78" w:rsidRPr="00E65869">
        <w:rPr>
          <w:b/>
          <w:sz w:val="22"/>
          <w:szCs w:val="22"/>
        </w:rPr>
        <w:t xml:space="preserve"> </w:t>
      </w:r>
      <w:r w:rsidR="00413753" w:rsidRPr="00951B47">
        <w:rPr>
          <w:b/>
          <w:sz w:val="22"/>
          <w:szCs w:val="22"/>
        </w:rPr>
        <w:t>re-</w:t>
      </w:r>
      <w:r w:rsidR="00D973C1" w:rsidRPr="00951B47">
        <w:rPr>
          <w:b/>
          <w:sz w:val="22"/>
          <w:szCs w:val="22"/>
        </w:rPr>
        <w:t>expos</w:t>
      </w:r>
      <w:r w:rsidR="00AE12E7" w:rsidRPr="00951B47">
        <w:rPr>
          <w:b/>
          <w:sz w:val="22"/>
          <w:szCs w:val="22"/>
        </w:rPr>
        <w:t>ing</w:t>
      </w:r>
      <w:r w:rsidR="009336EB" w:rsidRPr="00E65869">
        <w:rPr>
          <w:b/>
          <w:sz w:val="22"/>
          <w:szCs w:val="22"/>
        </w:rPr>
        <w:t xml:space="preserve"> the agenda item</w:t>
      </w:r>
      <w:r w:rsidR="00D25A42">
        <w:rPr>
          <w:b/>
          <w:sz w:val="22"/>
          <w:szCs w:val="22"/>
        </w:rPr>
        <w:t xml:space="preserve"> </w:t>
      </w:r>
      <w:r w:rsidR="00D70B15">
        <w:rPr>
          <w:b/>
          <w:bCs/>
          <w:sz w:val="22"/>
          <w:szCs w:val="22"/>
        </w:rPr>
        <w:t>until September 27 to allow for discussion at the Fall National Meeting</w:t>
      </w:r>
      <w:r w:rsidR="00D335D0">
        <w:rPr>
          <w:b/>
          <w:sz w:val="22"/>
          <w:szCs w:val="22"/>
        </w:rPr>
        <w:t xml:space="preserve"> </w:t>
      </w:r>
      <w:r w:rsidR="001B3BB2">
        <w:rPr>
          <w:b/>
          <w:sz w:val="22"/>
          <w:szCs w:val="22"/>
        </w:rPr>
        <w:t xml:space="preserve">with a </w:t>
      </w:r>
      <w:r w:rsidR="003B1916" w:rsidRPr="00E65869">
        <w:rPr>
          <w:b/>
          <w:sz w:val="22"/>
          <w:szCs w:val="22"/>
        </w:rPr>
        <w:t>request</w:t>
      </w:r>
      <w:r w:rsidR="001B3BB2">
        <w:rPr>
          <w:b/>
          <w:sz w:val="22"/>
          <w:szCs w:val="22"/>
        </w:rPr>
        <w:t xml:space="preserve"> for 1) </w:t>
      </w:r>
      <w:r w:rsidR="003B1916" w:rsidRPr="00E65869">
        <w:rPr>
          <w:b/>
          <w:sz w:val="22"/>
          <w:szCs w:val="22"/>
        </w:rPr>
        <w:t xml:space="preserve"> more detail on the extent existing contracts would be impacted and</w:t>
      </w:r>
      <w:r w:rsidR="001B3BB2">
        <w:rPr>
          <w:b/>
          <w:sz w:val="22"/>
          <w:szCs w:val="22"/>
        </w:rPr>
        <w:t xml:space="preserve"> 2)</w:t>
      </w:r>
      <w:r w:rsidR="003B1916" w:rsidRPr="00E65869">
        <w:rPr>
          <w:b/>
          <w:sz w:val="22"/>
          <w:szCs w:val="22"/>
        </w:rPr>
        <w:t xml:space="preserve"> specific language regarding the concept that interdependent contract features should be analyzed in aggregate. </w:t>
      </w:r>
      <w:r w:rsidR="001967AB">
        <w:rPr>
          <w:b/>
          <w:bCs/>
          <w:sz w:val="22"/>
          <w:szCs w:val="22"/>
        </w:rPr>
        <w:t xml:space="preserve">It is </w:t>
      </w:r>
      <w:r w:rsidR="00B66AAC">
        <w:rPr>
          <w:b/>
          <w:bCs/>
          <w:sz w:val="22"/>
          <w:szCs w:val="22"/>
        </w:rPr>
        <w:t>also recommend</w:t>
      </w:r>
      <w:r w:rsidR="001967AB">
        <w:rPr>
          <w:b/>
          <w:bCs/>
          <w:sz w:val="22"/>
          <w:szCs w:val="22"/>
        </w:rPr>
        <w:t>ed</w:t>
      </w:r>
      <w:r w:rsidR="00B66AAC">
        <w:rPr>
          <w:b/>
          <w:bCs/>
          <w:sz w:val="22"/>
          <w:szCs w:val="22"/>
        </w:rPr>
        <w:t xml:space="preserve"> that the </w:t>
      </w:r>
      <w:r w:rsidR="00D70B15">
        <w:rPr>
          <w:b/>
          <w:bCs/>
          <w:sz w:val="22"/>
          <w:szCs w:val="22"/>
        </w:rPr>
        <w:t xml:space="preserve">Working Group direct NAIC staff to </w:t>
      </w:r>
      <w:r w:rsidR="00166342">
        <w:rPr>
          <w:b/>
          <w:sz w:val="22"/>
          <w:szCs w:val="22"/>
        </w:rPr>
        <w:t>forward the</w:t>
      </w:r>
      <w:r w:rsidR="00AE12E7" w:rsidRPr="00E65869">
        <w:rPr>
          <w:b/>
          <w:sz w:val="22"/>
          <w:szCs w:val="22"/>
        </w:rPr>
        <w:t xml:space="preserve"> comments received </w:t>
      </w:r>
      <w:r w:rsidR="001967AB">
        <w:rPr>
          <w:b/>
          <w:sz w:val="22"/>
          <w:szCs w:val="22"/>
        </w:rPr>
        <w:t>to</w:t>
      </w:r>
      <w:r w:rsidR="001967AB" w:rsidRPr="00E65869">
        <w:rPr>
          <w:b/>
          <w:sz w:val="22"/>
          <w:szCs w:val="22"/>
        </w:rPr>
        <w:t xml:space="preserve"> </w:t>
      </w:r>
      <w:r w:rsidR="00AE12E7" w:rsidRPr="00E65869">
        <w:rPr>
          <w:b/>
          <w:sz w:val="22"/>
          <w:szCs w:val="22"/>
        </w:rPr>
        <w:t>the Valuation Analysis (E) Working Group, Life Actuarial (A) Task Force and the Reinsurance (E) Task Force</w:t>
      </w:r>
      <w:r w:rsidR="004F7737" w:rsidRPr="00E65869">
        <w:rPr>
          <w:b/>
          <w:sz w:val="22"/>
          <w:szCs w:val="22"/>
        </w:rPr>
        <w:t xml:space="preserve">. </w:t>
      </w:r>
    </w:p>
    <w:p w14:paraId="0925CF4B" w14:textId="77777777" w:rsidR="003137B6" w:rsidRDefault="003137B6" w:rsidP="004F7737">
      <w:pPr>
        <w:widowControl w:val="0"/>
        <w:jc w:val="both"/>
        <w:rPr>
          <w:b/>
          <w:sz w:val="22"/>
          <w:szCs w:val="22"/>
        </w:rPr>
      </w:pPr>
    </w:p>
    <w:p w14:paraId="3FF63CA5" w14:textId="0A696A75" w:rsidR="001B4D05" w:rsidRPr="00E65869" w:rsidRDefault="004A3C78" w:rsidP="004F7737">
      <w:pPr>
        <w:widowControl w:val="0"/>
        <w:jc w:val="both"/>
        <w:rPr>
          <w:b/>
          <w:sz w:val="22"/>
          <w:szCs w:val="22"/>
        </w:rPr>
      </w:pPr>
      <w:r w:rsidRPr="00E65869">
        <w:rPr>
          <w:b/>
          <w:sz w:val="22"/>
          <w:szCs w:val="22"/>
        </w:rPr>
        <w:t>NAIC staff notes that</w:t>
      </w:r>
      <w:r w:rsidR="00AF7100" w:rsidRPr="00E65869">
        <w:rPr>
          <w:b/>
          <w:sz w:val="22"/>
          <w:szCs w:val="22"/>
        </w:rPr>
        <w:t xml:space="preserve"> the exposed </w:t>
      </w:r>
      <w:r w:rsidR="00A63093" w:rsidRPr="00E65869">
        <w:rPr>
          <w:b/>
          <w:sz w:val="22"/>
          <w:szCs w:val="22"/>
        </w:rPr>
        <w:t xml:space="preserve">revisions to </w:t>
      </w:r>
      <w:r w:rsidR="00A63093" w:rsidRPr="00E65869">
        <w:rPr>
          <w:b/>
          <w:i/>
          <w:iCs/>
          <w:sz w:val="22"/>
          <w:szCs w:val="22"/>
        </w:rPr>
        <w:t>SSAP No. 61R—Life, Deposit-Type and Accident and Health Reinsurance</w:t>
      </w:r>
      <w:r w:rsidR="00AF7100" w:rsidRPr="00E65869">
        <w:rPr>
          <w:b/>
          <w:sz w:val="22"/>
          <w:szCs w:val="22"/>
        </w:rPr>
        <w:t xml:space="preserve">, </w:t>
      </w:r>
      <w:r w:rsidR="00A63093" w:rsidRPr="00E65869">
        <w:rPr>
          <w:b/>
          <w:sz w:val="22"/>
          <w:szCs w:val="22"/>
        </w:rPr>
        <w:t>are</w:t>
      </w:r>
      <w:r w:rsidR="00AF7100" w:rsidRPr="00E65869">
        <w:rPr>
          <w:b/>
          <w:sz w:val="22"/>
          <w:szCs w:val="22"/>
        </w:rPr>
        <w:t xml:space="preserve"> narrowly focused on noting that interdependent contract features need to be analyzed in aggregate</w:t>
      </w:r>
      <w:r w:rsidR="00A63093" w:rsidRPr="00E65869">
        <w:rPr>
          <w:b/>
          <w:sz w:val="22"/>
          <w:szCs w:val="22"/>
        </w:rPr>
        <w:t xml:space="preserve"> in determining risk transfer</w:t>
      </w:r>
      <w:r w:rsidR="00D6305F" w:rsidRPr="00E65869">
        <w:rPr>
          <w:b/>
          <w:sz w:val="22"/>
          <w:szCs w:val="22"/>
        </w:rPr>
        <w:t xml:space="preserve">. </w:t>
      </w:r>
    </w:p>
    <w:p w14:paraId="6E849A5F" w14:textId="77777777" w:rsidR="004F7737" w:rsidRPr="00E65869" w:rsidRDefault="004F7737" w:rsidP="00D90C85">
      <w:pPr>
        <w:widowControl w:val="0"/>
        <w:jc w:val="both"/>
        <w:rPr>
          <w:b/>
          <w:sz w:val="22"/>
          <w:szCs w:val="22"/>
        </w:rPr>
      </w:pPr>
    </w:p>
    <w:p w14:paraId="763B1559" w14:textId="77777777" w:rsidR="00D412B9" w:rsidRDefault="00F0064E" w:rsidP="001836CC">
      <w:pPr>
        <w:pStyle w:val="ListParagraph"/>
        <w:widowControl w:val="0"/>
        <w:numPr>
          <w:ilvl w:val="1"/>
          <w:numId w:val="43"/>
        </w:numPr>
        <w:ind w:left="360"/>
        <w:jc w:val="both"/>
        <w:rPr>
          <w:b/>
          <w:sz w:val="22"/>
          <w:szCs w:val="22"/>
        </w:rPr>
      </w:pPr>
      <w:r w:rsidRPr="008B1C87">
        <w:rPr>
          <w:b/>
          <w:sz w:val="22"/>
          <w:szCs w:val="22"/>
        </w:rPr>
        <w:t>The</w:t>
      </w:r>
      <w:r w:rsidR="00F652C2">
        <w:rPr>
          <w:b/>
          <w:sz w:val="22"/>
          <w:szCs w:val="22"/>
        </w:rPr>
        <w:t xml:space="preserve"> </w:t>
      </w:r>
      <w:r w:rsidRPr="008B1C87">
        <w:rPr>
          <w:b/>
          <w:sz w:val="22"/>
          <w:szCs w:val="22"/>
        </w:rPr>
        <w:t xml:space="preserve"> exposed guidance is consistent with existing guidance </w:t>
      </w:r>
      <w:r w:rsidR="00360A51">
        <w:rPr>
          <w:b/>
          <w:sz w:val="22"/>
          <w:szCs w:val="22"/>
        </w:rPr>
        <w:t xml:space="preserve">in </w:t>
      </w:r>
      <w:r w:rsidRPr="008B1C87">
        <w:rPr>
          <w:b/>
          <w:sz w:val="22"/>
          <w:szCs w:val="22"/>
        </w:rPr>
        <w:t>SSAP No. 6</w:t>
      </w:r>
      <w:r w:rsidR="000A4928" w:rsidRPr="008B1C87">
        <w:rPr>
          <w:b/>
          <w:sz w:val="22"/>
          <w:szCs w:val="22"/>
        </w:rPr>
        <w:t>1</w:t>
      </w:r>
      <w:r w:rsidRPr="008B1C87">
        <w:rPr>
          <w:b/>
          <w:sz w:val="22"/>
          <w:szCs w:val="22"/>
        </w:rPr>
        <w:t xml:space="preserve">R / A-791 which requires the entirety of a contract to be evaluated for risk transfer. </w:t>
      </w:r>
      <w:r w:rsidR="00346724" w:rsidRPr="008B1C87">
        <w:rPr>
          <w:b/>
          <w:sz w:val="22"/>
          <w:szCs w:val="22"/>
        </w:rPr>
        <w:t xml:space="preserve">The exposed revisions </w:t>
      </w:r>
      <w:r w:rsidR="00A10188" w:rsidRPr="008B1C87">
        <w:rPr>
          <w:b/>
          <w:sz w:val="22"/>
          <w:szCs w:val="22"/>
        </w:rPr>
        <w:t xml:space="preserve">are also </w:t>
      </w:r>
      <w:r w:rsidR="00346724" w:rsidRPr="008B1C87">
        <w:rPr>
          <w:b/>
          <w:sz w:val="22"/>
          <w:szCs w:val="22"/>
        </w:rPr>
        <w:t xml:space="preserve">consistent with the guidance currently in SSAP No. 62R, Exhibit A Implementation Questions and Answers, question 10 and guidance that is existing in </w:t>
      </w:r>
      <w:r w:rsidR="00E44153">
        <w:rPr>
          <w:b/>
          <w:sz w:val="22"/>
          <w:szCs w:val="22"/>
        </w:rPr>
        <w:t xml:space="preserve">U.S. </w:t>
      </w:r>
      <w:r w:rsidR="00346724" w:rsidRPr="008B1C87">
        <w:rPr>
          <w:b/>
          <w:sz w:val="22"/>
          <w:szCs w:val="22"/>
        </w:rPr>
        <w:t xml:space="preserve">GAAP. </w:t>
      </w:r>
    </w:p>
    <w:p w14:paraId="02C9DB2E" w14:textId="77777777" w:rsidR="00D412B9" w:rsidRDefault="00D412B9" w:rsidP="00D412B9">
      <w:pPr>
        <w:pStyle w:val="ListParagraph"/>
        <w:widowControl w:val="0"/>
        <w:ind w:left="360"/>
        <w:jc w:val="both"/>
        <w:rPr>
          <w:b/>
          <w:sz w:val="22"/>
          <w:szCs w:val="22"/>
        </w:rPr>
      </w:pPr>
    </w:p>
    <w:p w14:paraId="4A17E944" w14:textId="54B0195D" w:rsidR="001836CC" w:rsidRDefault="001836CC" w:rsidP="001836CC">
      <w:pPr>
        <w:pStyle w:val="ListParagraph"/>
        <w:widowControl w:val="0"/>
        <w:numPr>
          <w:ilvl w:val="1"/>
          <w:numId w:val="43"/>
        </w:numPr>
        <w:ind w:left="360"/>
        <w:jc w:val="both"/>
        <w:rPr>
          <w:b/>
          <w:sz w:val="22"/>
          <w:szCs w:val="22"/>
        </w:rPr>
      </w:pPr>
      <w:r>
        <w:rPr>
          <w:b/>
          <w:sz w:val="22"/>
          <w:szCs w:val="22"/>
        </w:rPr>
        <w:t>As</w:t>
      </w:r>
      <w:r w:rsidRPr="008B1C87">
        <w:rPr>
          <w:b/>
          <w:sz w:val="22"/>
          <w:szCs w:val="22"/>
        </w:rPr>
        <w:t xml:space="preserve"> the </w:t>
      </w:r>
      <w:r>
        <w:rPr>
          <w:b/>
          <w:sz w:val="22"/>
          <w:szCs w:val="22"/>
        </w:rPr>
        <w:t>exposed revisions are</w:t>
      </w:r>
      <w:r w:rsidRPr="008B1C87">
        <w:rPr>
          <w:b/>
          <w:sz w:val="22"/>
          <w:szCs w:val="22"/>
        </w:rPr>
        <w:t xml:space="preserve"> already consistent with current risk transfer requirements, the Working Group could direct a different action such as the development of an implementation guide, etc.</w:t>
      </w:r>
    </w:p>
    <w:p w14:paraId="1A8CBC3A" w14:textId="77777777" w:rsidR="001836CC" w:rsidRDefault="001836CC" w:rsidP="00F652C2">
      <w:pPr>
        <w:pStyle w:val="ListParagraph"/>
        <w:widowControl w:val="0"/>
        <w:ind w:left="360"/>
        <w:jc w:val="both"/>
        <w:rPr>
          <w:b/>
          <w:sz w:val="22"/>
          <w:szCs w:val="22"/>
        </w:rPr>
      </w:pPr>
    </w:p>
    <w:p w14:paraId="4A2FA9F3" w14:textId="77777777" w:rsidR="00F652C2" w:rsidRDefault="00346724" w:rsidP="00F652C2">
      <w:pPr>
        <w:pStyle w:val="ListParagraph"/>
        <w:widowControl w:val="0"/>
        <w:numPr>
          <w:ilvl w:val="1"/>
          <w:numId w:val="43"/>
        </w:numPr>
        <w:ind w:left="360"/>
        <w:jc w:val="both"/>
        <w:rPr>
          <w:b/>
          <w:sz w:val="22"/>
          <w:szCs w:val="22"/>
        </w:rPr>
      </w:pPr>
      <w:r w:rsidRPr="001836CC">
        <w:rPr>
          <w:b/>
          <w:sz w:val="22"/>
          <w:szCs w:val="22"/>
        </w:rPr>
        <w:t>The revisions also add reference to A-791, paragraph 6 guidance in the YRT guidance paragraph.</w:t>
      </w:r>
      <w:r w:rsidR="00442E12" w:rsidRPr="001836CC">
        <w:rPr>
          <w:b/>
          <w:sz w:val="22"/>
          <w:szCs w:val="22"/>
        </w:rPr>
        <w:t xml:space="preserve"> Note that combination contracts continue to be allowed, th</w:t>
      </w:r>
      <w:r w:rsidR="004A3C78" w:rsidRPr="001836CC">
        <w:rPr>
          <w:b/>
          <w:sz w:val="22"/>
          <w:szCs w:val="22"/>
        </w:rPr>
        <w:t>e</w:t>
      </w:r>
      <w:r w:rsidR="00442E12" w:rsidRPr="001836CC">
        <w:rPr>
          <w:b/>
          <w:sz w:val="22"/>
          <w:szCs w:val="22"/>
        </w:rPr>
        <w:t xml:space="preserve"> </w:t>
      </w:r>
      <w:r w:rsidR="00E44153" w:rsidRPr="001836CC">
        <w:rPr>
          <w:b/>
          <w:sz w:val="22"/>
          <w:szCs w:val="22"/>
        </w:rPr>
        <w:t xml:space="preserve">edits </w:t>
      </w:r>
      <w:r w:rsidR="004A3C78" w:rsidRPr="001836CC">
        <w:rPr>
          <w:b/>
          <w:sz w:val="22"/>
          <w:szCs w:val="22"/>
        </w:rPr>
        <w:t>simply</w:t>
      </w:r>
      <w:r w:rsidR="00442E12" w:rsidRPr="001836CC">
        <w:rPr>
          <w:b/>
          <w:sz w:val="22"/>
          <w:szCs w:val="22"/>
        </w:rPr>
        <w:t xml:space="preserve"> stress that contract features cannot be ignored when evaluating risk </w:t>
      </w:r>
      <w:r w:rsidR="00F652C2" w:rsidRPr="001836CC">
        <w:rPr>
          <w:b/>
          <w:sz w:val="22"/>
          <w:szCs w:val="22"/>
        </w:rPr>
        <w:t xml:space="preserve">transfer. </w:t>
      </w:r>
    </w:p>
    <w:p w14:paraId="51CCBABE" w14:textId="77777777" w:rsidR="00F652C2" w:rsidRDefault="00F652C2" w:rsidP="001836CC">
      <w:pPr>
        <w:widowControl w:val="0"/>
        <w:jc w:val="both"/>
        <w:rPr>
          <w:b/>
          <w:sz w:val="22"/>
          <w:szCs w:val="22"/>
        </w:rPr>
      </w:pPr>
    </w:p>
    <w:p w14:paraId="541043FB" w14:textId="2197A61F" w:rsidR="0059358A" w:rsidRPr="001836CC" w:rsidRDefault="00F652C2" w:rsidP="00F652C2">
      <w:pPr>
        <w:pStyle w:val="ListParagraph"/>
        <w:widowControl w:val="0"/>
        <w:numPr>
          <w:ilvl w:val="1"/>
          <w:numId w:val="43"/>
        </w:numPr>
        <w:ind w:left="360"/>
        <w:jc w:val="both"/>
        <w:rPr>
          <w:b/>
          <w:sz w:val="22"/>
          <w:szCs w:val="22"/>
        </w:rPr>
      </w:pPr>
      <w:r w:rsidRPr="001836CC">
        <w:rPr>
          <w:b/>
          <w:sz w:val="22"/>
          <w:szCs w:val="22"/>
        </w:rPr>
        <w:t>Staff</w:t>
      </w:r>
      <w:r w:rsidR="0059358A" w:rsidRPr="001836CC">
        <w:rPr>
          <w:b/>
          <w:sz w:val="22"/>
          <w:szCs w:val="22"/>
        </w:rPr>
        <w:t xml:space="preserve"> also notes that the Valuation Manual treatment of reinsurance is </w:t>
      </w:r>
      <w:r w:rsidR="0046617E" w:rsidRPr="001836CC">
        <w:rPr>
          <w:b/>
          <w:sz w:val="22"/>
          <w:szCs w:val="22"/>
        </w:rPr>
        <w:t xml:space="preserve">more akin to modelling in that the </w:t>
      </w:r>
      <w:r w:rsidR="008B1C87" w:rsidRPr="001836CC">
        <w:rPr>
          <w:b/>
          <w:sz w:val="22"/>
          <w:szCs w:val="22"/>
        </w:rPr>
        <w:t>reserve</w:t>
      </w:r>
      <w:r w:rsidR="0046617E" w:rsidRPr="001836CC">
        <w:rPr>
          <w:b/>
          <w:sz w:val="22"/>
          <w:szCs w:val="22"/>
        </w:rPr>
        <w:t xml:space="preserve"> </w:t>
      </w:r>
      <w:r w:rsidR="008B1C87" w:rsidRPr="001836CC">
        <w:rPr>
          <w:b/>
          <w:sz w:val="22"/>
          <w:szCs w:val="22"/>
        </w:rPr>
        <w:t xml:space="preserve">is calculated before and after the effects of </w:t>
      </w:r>
      <w:r w:rsidR="0046617E" w:rsidRPr="001836CC">
        <w:rPr>
          <w:b/>
          <w:sz w:val="22"/>
          <w:szCs w:val="22"/>
        </w:rPr>
        <w:t>reinsurance</w:t>
      </w:r>
      <w:r w:rsidR="008B1C87" w:rsidRPr="001836CC">
        <w:rPr>
          <w:b/>
          <w:sz w:val="22"/>
          <w:szCs w:val="22"/>
        </w:rPr>
        <w:t>.</w:t>
      </w:r>
      <w:r w:rsidR="0046617E" w:rsidRPr="001836CC">
        <w:rPr>
          <w:b/>
          <w:sz w:val="22"/>
          <w:szCs w:val="22"/>
        </w:rPr>
        <w:t xml:space="preserve"> The work of VAWG continues to </w:t>
      </w:r>
      <w:r w:rsidR="008B1C87" w:rsidRPr="001836CC">
        <w:rPr>
          <w:b/>
          <w:sz w:val="22"/>
          <w:szCs w:val="22"/>
        </w:rPr>
        <w:t xml:space="preserve">identify reinsurance concerns. </w:t>
      </w:r>
    </w:p>
    <w:p w14:paraId="48D566C9" w14:textId="77777777" w:rsidR="00215B48" w:rsidRPr="00215B48" w:rsidRDefault="00215B48" w:rsidP="00215B48">
      <w:pPr>
        <w:pStyle w:val="ListParagraph"/>
        <w:rPr>
          <w:b/>
          <w:sz w:val="22"/>
          <w:szCs w:val="22"/>
        </w:rPr>
      </w:pPr>
    </w:p>
    <w:p w14:paraId="46A75AC4" w14:textId="617B7C45" w:rsidR="00E547DF" w:rsidRDefault="00E547DF" w:rsidP="00583E66">
      <w:pPr>
        <w:rPr>
          <w:b/>
          <w:sz w:val="22"/>
          <w:szCs w:val="22"/>
        </w:rPr>
      </w:pPr>
      <w:r>
        <w:rPr>
          <w:i/>
          <w:kern w:val="32"/>
          <w:sz w:val="22"/>
          <w:szCs w:val="22"/>
          <w:u w:val="single"/>
        </w:rPr>
        <w:t xml:space="preserve">Comment Letter </w:t>
      </w:r>
      <w:r w:rsidRPr="00E547DF">
        <w:rPr>
          <w:i/>
          <w:kern w:val="32"/>
          <w:sz w:val="22"/>
          <w:szCs w:val="22"/>
          <w:u w:val="single"/>
        </w:rPr>
        <w:t>Discussion Points:</w:t>
      </w:r>
    </w:p>
    <w:p w14:paraId="77B60879" w14:textId="565C62D9" w:rsidR="00BD0981" w:rsidRPr="008F185A" w:rsidRDefault="00BD0981" w:rsidP="00BD0981">
      <w:pPr>
        <w:widowControl w:val="0"/>
        <w:jc w:val="both"/>
        <w:rPr>
          <w:b/>
          <w:sz w:val="22"/>
          <w:szCs w:val="22"/>
        </w:rPr>
      </w:pPr>
      <w:r w:rsidRPr="008F185A">
        <w:rPr>
          <w:b/>
          <w:sz w:val="22"/>
          <w:szCs w:val="22"/>
        </w:rPr>
        <w:t>The Working Group received two comment letters, with key points summarized below</w:t>
      </w:r>
      <w:r w:rsidR="00DA4D0E">
        <w:rPr>
          <w:b/>
          <w:sz w:val="22"/>
          <w:szCs w:val="22"/>
        </w:rPr>
        <w:t>:</w:t>
      </w:r>
    </w:p>
    <w:p w14:paraId="07367C8C" w14:textId="77777777" w:rsidR="00474C7C" w:rsidRPr="008F185A" w:rsidRDefault="00474C7C" w:rsidP="00BD0981">
      <w:pPr>
        <w:widowControl w:val="0"/>
        <w:jc w:val="both"/>
        <w:rPr>
          <w:b/>
          <w:sz w:val="22"/>
          <w:szCs w:val="22"/>
        </w:rPr>
      </w:pPr>
    </w:p>
    <w:p w14:paraId="5CF06D40" w14:textId="72551055" w:rsidR="00474C7C" w:rsidRPr="008F185A" w:rsidRDefault="00BA1B2F" w:rsidP="00792722">
      <w:pPr>
        <w:pStyle w:val="ListParagraph"/>
        <w:widowControl w:val="0"/>
        <w:numPr>
          <w:ilvl w:val="0"/>
          <w:numId w:val="38"/>
        </w:numPr>
        <w:jc w:val="both"/>
        <w:rPr>
          <w:b/>
          <w:sz w:val="22"/>
          <w:szCs w:val="22"/>
        </w:rPr>
      </w:pPr>
      <w:r w:rsidRPr="008F185A">
        <w:rPr>
          <w:b/>
          <w:sz w:val="22"/>
          <w:szCs w:val="22"/>
        </w:rPr>
        <w:t>Sheldon Summers, Clair</w:t>
      </w:r>
      <w:r w:rsidR="009351B3" w:rsidRPr="008F185A">
        <w:rPr>
          <w:b/>
          <w:sz w:val="22"/>
          <w:szCs w:val="22"/>
        </w:rPr>
        <w:t>e</w:t>
      </w:r>
      <w:r w:rsidRPr="008F185A">
        <w:rPr>
          <w:b/>
          <w:sz w:val="22"/>
          <w:szCs w:val="22"/>
        </w:rPr>
        <w:t xml:space="preserve"> Thinking</w:t>
      </w:r>
      <w:r w:rsidR="00F4640B" w:rsidRPr="008F185A">
        <w:rPr>
          <w:b/>
          <w:sz w:val="22"/>
          <w:szCs w:val="22"/>
        </w:rPr>
        <w:t>, i</w:t>
      </w:r>
      <w:r w:rsidR="00474C7C" w:rsidRPr="008F185A">
        <w:rPr>
          <w:b/>
          <w:sz w:val="22"/>
          <w:szCs w:val="22"/>
        </w:rPr>
        <w:t xml:space="preserve">s a former CA </w:t>
      </w:r>
      <w:r w:rsidRPr="008F185A">
        <w:rPr>
          <w:b/>
          <w:sz w:val="22"/>
          <w:szCs w:val="22"/>
        </w:rPr>
        <w:t xml:space="preserve">regulatory actuary who worked on the development of </w:t>
      </w:r>
      <w:r w:rsidR="002377DB">
        <w:rPr>
          <w:b/>
          <w:sz w:val="22"/>
          <w:szCs w:val="22"/>
        </w:rPr>
        <w:t xml:space="preserve">Model </w:t>
      </w:r>
      <w:r w:rsidR="00967527" w:rsidRPr="008F185A">
        <w:rPr>
          <w:b/>
          <w:sz w:val="22"/>
          <w:szCs w:val="22"/>
        </w:rPr>
        <w:t>791,</w:t>
      </w:r>
      <w:r w:rsidR="009351B3" w:rsidRPr="008F185A">
        <w:rPr>
          <w:b/>
          <w:sz w:val="22"/>
          <w:szCs w:val="22"/>
        </w:rPr>
        <w:t xml:space="preserve"> noting that his comments were his own</w:t>
      </w:r>
      <w:r w:rsidR="00D6305F" w:rsidRPr="008F185A">
        <w:rPr>
          <w:b/>
          <w:sz w:val="22"/>
          <w:szCs w:val="22"/>
        </w:rPr>
        <w:t xml:space="preserve">. </w:t>
      </w:r>
      <w:r w:rsidR="009351B3" w:rsidRPr="008F185A">
        <w:rPr>
          <w:b/>
          <w:sz w:val="22"/>
          <w:szCs w:val="22"/>
        </w:rPr>
        <w:t xml:space="preserve">Key points were: </w:t>
      </w:r>
    </w:p>
    <w:p w14:paraId="264E75FD" w14:textId="77777777" w:rsidR="009351B3" w:rsidRPr="008F185A" w:rsidRDefault="009351B3" w:rsidP="00BD0981">
      <w:pPr>
        <w:widowControl w:val="0"/>
        <w:jc w:val="both"/>
        <w:rPr>
          <w:b/>
          <w:sz w:val="22"/>
          <w:szCs w:val="22"/>
        </w:rPr>
      </w:pPr>
    </w:p>
    <w:p w14:paraId="3C730300" w14:textId="63EF703D" w:rsidR="00BB3FB4" w:rsidRPr="008F185A" w:rsidRDefault="00996097" w:rsidP="00792722">
      <w:pPr>
        <w:pStyle w:val="ListParagraph"/>
        <w:widowControl w:val="0"/>
        <w:numPr>
          <w:ilvl w:val="0"/>
          <w:numId w:val="39"/>
        </w:numPr>
        <w:jc w:val="both"/>
        <w:rPr>
          <w:sz w:val="22"/>
          <w:szCs w:val="22"/>
        </w:rPr>
      </w:pPr>
      <w:r w:rsidRPr="008F185A">
        <w:rPr>
          <w:sz w:val="22"/>
          <w:szCs w:val="22"/>
        </w:rPr>
        <w:t xml:space="preserve">Agreement with the </w:t>
      </w:r>
      <w:r w:rsidR="00A341FB" w:rsidRPr="008F185A">
        <w:rPr>
          <w:sz w:val="22"/>
          <w:szCs w:val="22"/>
        </w:rPr>
        <w:t>exposure</w:t>
      </w:r>
      <w:r w:rsidRPr="008F185A">
        <w:rPr>
          <w:sz w:val="22"/>
          <w:szCs w:val="22"/>
        </w:rPr>
        <w:t xml:space="preserve"> that </w:t>
      </w:r>
      <w:r w:rsidR="00A341FB" w:rsidRPr="008F185A">
        <w:rPr>
          <w:sz w:val="22"/>
          <w:szCs w:val="22"/>
        </w:rPr>
        <w:t>a</w:t>
      </w:r>
      <w:r w:rsidR="009351B3" w:rsidRPr="008F185A">
        <w:rPr>
          <w:sz w:val="22"/>
          <w:szCs w:val="22"/>
        </w:rPr>
        <w:t xml:space="preserve"> reinsurance agreement </w:t>
      </w:r>
      <w:r w:rsidR="000E285B">
        <w:rPr>
          <w:sz w:val="22"/>
          <w:szCs w:val="22"/>
        </w:rPr>
        <w:t>which</w:t>
      </w:r>
      <w:r w:rsidR="000E285B" w:rsidRPr="008F185A">
        <w:rPr>
          <w:sz w:val="22"/>
          <w:szCs w:val="22"/>
        </w:rPr>
        <w:t xml:space="preserve"> </w:t>
      </w:r>
      <w:r w:rsidR="009351B3" w:rsidRPr="008F185A">
        <w:rPr>
          <w:sz w:val="22"/>
          <w:szCs w:val="22"/>
        </w:rPr>
        <w:t xml:space="preserve">is comprised of interdependent reinsurance arrangements (such as coinsurance and YRT) needs to be evaluated as a single agreement to determine risk transfer compliance </w:t>
      </w:r>
      <w:r w:rsidR="00513622" w:rsidRPr="008F185A">
        <w:rPr>
          <w:sz w:val="22"/>
          <w:szCs w:val="22"/>
        </w:rPr>
        <w:t xml:space="preserve">with Appendix A-791 of the NAIC </w:t>
      </w:r>
      <w:r w:rsidR="00513622" w:rsidRPr="008F185A">
        <w:rPr>
          <w:i/>
          <w:iCs/>
          <w:sz w:val="22"/>
          <w:szCs w:val="22"/>
        </w:rPr>
        <w:t>Accounting Practices and Procedures Manual</w:t>
      </w:r>
      <w:r w:rsidR="00B41850" w:rsidRPr="008F185A">
        <w:rPr>
          <w:i/>
          <w:iCs/>
          <w:sz w:val="22"/>
          <w:szCs w:val="22"/>
        </w:rPr>
        <w:t xml:space="preserve">. </w:t>
      </w:r>
    </w:p>
    <w:p w14:paraId="73FC94FD" w14:textId="77777777" w:rsidR="00BB3FB4" w:rsidRPr="008F185A" w:rsidRDefault="00BB3FB4" w:rsidP="009351B3">
      <w:pPr>
        <w:widowControl w:val="0"/>
        <w:jc w:val="both"/>
        <w:rPr>
          <w:sz w:val="22"/>
          <w:szCs w:val="22"/>
        </w:rPr>
      </w:pPr>
    </w:p>
    <w:p w14:paraId="2B237B91" w14:textId="19EFAF0B" w:rsidR="008E45A9" w:rsidRPr="008F185A" w:rsidRDefault="008E45A9" w:rsidP="00792722">
      <w:pPr>
        <w:pStyle w:val="ListParagraph"/>
        <w:widowControl w:val="0"/>
        <w:numPr>
          <w:ilvl w:val="0"/>
          <w:numId w:val="39"/>
        </w:numPr>
        <w:jc w:val="both"/>
        <w:rPr>
          <w:sz w:val="22"/>
          <w:szCs w:val="22"/>
        </w:rPr>
      </w:pPr>
      <w:r w:rsidRPr="008F185A">
        <w:rPr>
          <w:sz w:val="22"/>
          <w:szCs w:val="22"/>
        </w:rPr>
        <w:lastRenderedPageBreak/>
        <w:t>Intent</w:t>
      </w:r>
      <w:r w:rsidR="009175EB" w:rsidRPr="008F185A">
        <w:rPr>
          <w:sz w:val="22"/>
          <w:szCs w:val="22"/>
        </w:rPr>
        <w:t xml:space="preserve"> </w:t>
      </w:r>
      <w:r w:rsidR="00991EDB">
        <w:rPr>
          <w:sz w:val="22"/>
          <w:szCs w:val="22"/>
        </w:rPr>
        <w:t xml:space="preserve">of </w:t>
      </w:r>
      <w:r w:rsidR="000014A0" w:rsidRPr="008F185A">
        <w:rPr>
          <w:sz w:val="22"/>
          <w:szCs w:val="22"/>
        </w:rPr>
        <w:t xml:space="preserve">Appendix </w:t>
      </w:r>
      <w:r w:rsidRPr="008F185A">
        <w:rPr>
          <w:sz w:val="22"/>
          <w:szCs w:val="22"/>
        </w:rPr>
        <w:t xml:space="preserve">A-791 was </w:t>
      </w:r>
      <w:r w:rsidR="000E285B">
        <w:rPr>
          <w:sz w:val="22"/>
          <w:szCs w:val="22"/>
        </w:rPr>
        <w:t xml:space="preserve">that </w:t>
      </w:r>
      <w:r w:rsidR="009175EB" w:rsidRPr="008F185A">
        <w:rPr>
          <w:sz w:val="22"/>
          <w:szCs w:val="22"/>
        </w:rPr>
        <w:t>reinsurance credit</w:t>
      </w:r>
      <w:r w:rsidR="000E285B">
        <w:rPr>
          <w:sz w:val="22"/>
          <w:szCs w:val="22"/>
        </w:rPr>
        <w:t>s</w:t>
      </w:r>
      <w:r w:rsidR="009175EB" w:rsidRPr="008F185A">
        <w:rPr>
          <w:sz w:val="22"/>
          <w:szCs w:val="22"/>
        </w:rPr>
        <w:t xml:space="preserve"> should not include a possibility of negative surplus impact to the ceding entity from the ceded business. Surplus relief should not be recognized if it is not permanent</w:t>
      </w:r>
      <w:r w:rsidR="008F185A" w:rsidRPr="008F185A">
        <w:rPr>
          <w:sz w:val="22"/>
          <w:szCs w:val="22"/>
        </w:rPr>
        <w:t>.</w:t>
      </w:r>
    </w:p>
    <w:p w14:paraId="6F942814" w14:textId="77777777" w:rsidR="008F185A" w:rsidRPr="008F185A" w:rsidRDefault="008F185A" w:rsidP="009351B3">
      <w:pPr>
        <w:widowControl w:val="0"/>
        <w:jc w:val="both"/>
        <w:rPr>
          <w:sz w:val="22"/>
          <w:szCs w:val="22"/>
        </w:rPr>
      </w:pPr>
    </w:p>
    <w:p w14:paraId="69B0105D" w14:textId="0712F07A" w:rsidR="009351B3" w:rsidRPr="008F185A" w:rsidRDefault="009351B3" w:rsidP="00792722">
      <w:pPr>
        <w:pStyle w:val="ListParagraph"/>
        <w:widowControl w:val="0"/>
        <w:numPr>
          <w:ilvl w:val="0"/>
          <w:numId w:val="39"/>
        </w:numPr>
        <w:jc w:val="both"/>
        <w:rPr>
          <w:sz w:val="22"/>
          <w:szCs w:val="22"/>
        </w:rPr>
      </w:pPr>
      <w:r w:rsidRPr="008F185A">
        <w:rPr>
          <w:sz w:val="22"/>
          <w:szCs w:val="22"/>
        </w:rPr>
        <w:t>If a coinsurance agreement on its own would comply with Appendix A-791, but the reinsurance agreement it is part of obligates the ceding company to cede business under a YRT reinsurance arrangement, then that obligation needs to be considered in evaluating compliance with Appendix A-791</w:t>
      </w:r>
      <w:r w:rsidR="0071688C" w:rsidRPr="008F185A">
        <w:rPr>
          <w:sz w:val="22"/>
          <w:szCs w:val="22"/>
        </w:rPr>
        <w:t xml:space="preserve">. </w:t>
      </w:r>
      <w:r w:rsidR="008A4D78">
        <w:rPr>
          <w:sz w:val="22"/>
          <w:szCs w:val="22"/>
        </w:rPr>
        <w:t>T</w:t>
      </w:r>
      <w:r w:rsidR="008A4D78" w:rsidRPr="008A4D78">
        <w:rPr>
          <w:sz w:val="22"/>
          <w:szCs w:val="22"/>
        </w:rPr>
        <w:t>he determination of a reinsurance agreement’s compliance with Appendix A-791 of the NAIC Accounting Practices and Procedures Manual should include consideration of all obligations of the ceding company under the reinsurance agreement.</w:t>
      </w:r>
    </w:p>
    <w:p w14:paraId="2270B20E" w14:textId="77777777" w:rsidR="009351B3" w:rsidRPr="00B42F85" w:rsidRDefault="009351B3" w:rsidP="009351B3">
      <w:pPr>
        <w:widowControl w:val="0"/>
        <w:jc w:val="both"/>
        <w:rPr>
          <w:sz w:val="22"/>
          <w:szCs w:val="22"/>
        </w:rPr>
      </w:pPr>
    </w:p>
    <w:p w14:paraId="4C735DD4" w14:textId="743021E7" w:rsidR="009351B3" w:rsidRPr="00F21BDC" w:rsidRDefault="009351B3" w:rsidP="00792722">
      <w:pPr>
        <w:pStyle w:val="ListParagraph"/>
        <w:widowControl w:val="0"/>
        <w:numPr>
          <w:ilvl w:val="0"/>
          <w:numId w:val="39"/>
        </w:numPr>
        <w:jc w:val="both"/>
        <w:rPr>
          <w:b/>
          <w:bCs/>
          <w:sz w:val="22"/>
          <w:szCs w:val="22"/>
        </w:rPr>
      </w:pPr>
      <w:r w:rsidRPr="00B42F85">
        <w:rPr>
          <w:sz w:val="22"/>
          <w:szCs w:val="22"/>
        </w:rPr>
        <w:t xml:space="preserve">The existence of an experience refund is generally not the concern. Rather, an experience refund may be typical of the types of reinsurance agreements that combine coinsurance with YRT reinsurance and charge YRT reinsurance premiums that are higher than what they would be otherwise, with the “excess” expected to be returned to the ceding company as part of an experience refund but would provide a buffer to the reinsurer for at least some of the losses in the case that actual experience is sufficiently adverse. </w:t>
      </w:r>
      <w:r w:rsidRPr="00B42F85">
        <w:rPr>
          <w:b/>
          <w:bCs/>
          <w:sz w:val="22"/>
          <w:szCs w:val="22"/>
          <w:u w:val="single"/>
        </w:rPr>
        <w:t>Such a reinsurance agreement should be evaluated in its entirety to determine if this buffer can result in a reduction of the ceding company’s surplus.</w:t>
      </w:r>
      <w:r w:rsidRPr="00794C12">
        <w:rPr>
          <w:b/>
          <w:sz w:val="22"/>
          <w:szCs w:val="22"/>
        </w:rPr>
        <w:t xml:space="preserve"> </w:t>
      </w:r>
      <w:r w:rsidR="00B81B48" w:rsidRPr="00794C12">
        <w:rPr>
          <w:b/>
          <w:sz w:val="22"/>
          <w:szCs w:val="22"/>
        </w:rPr>
        <w:t>S</w:t>
      </w:r>
      <w:r w:rsidR="00B81B48" w:rsidRPr="00F21BDC">
        <w:rPr>
          <w:b/>
          <w:bCs/>
          <w:sz w:val="22"/>
          <w:szCs w:val="22"/>
        </w:rPr>
        <w:t>ince the two reinsurance arrangements are connected</w:t>
      </w:r>
      <w:r w:rsidR="00B81B48">
        <w:rPr>
          <w:b/>
          <w:bCs/>
          <w:sz w:val="22"/>
          <w:szCs w:val="22"/>
        </w:rPr>
        <w:t>,</w:t>
      </w:r>
      <w:r w:rsidR="00B81B48" w:rsidRPr="00B42F85">
        <w:rPr>
          <w:sz w:val="22"/>
          <w:szCs w:val="22"/>
        </w:rPr>
        <w:t xml:space="preserve"> </w:t>
      </w:r>
      <w:r w:rsidR="00B81B48">
        <w:rPr>
          <w:sz w:val="22"/>
          <w:szCs w:val="22"/>
        </w:rPr>
        <w:t>i</w:t>
      </w:r>
      <w:r w:rsidRPr="00B42F85">
        <w:rPr>
          <w:sz w:val="22"/>
          <w:szCs w:val="22"/>
        </w:rPr>
        <w:t>t should not matter whether a potential reduction of the ceding company’s surplus is due to the coinsurance premiums exceeding policy premiums or due to YRT reinsurance premiums exceeding policy charges for the mortality risk</w:t>
      </w:r>
      <w:r w:rsidR="00D6305F" w:rsidRPr="00F21BDC">
        <w:rPr>
          <w:b/>
          <w:bCs/>
          <w:sz w:val="22"/>
          <w:szCs w:val="22"/>
        </w:rPr>
        <w:t xml:space="preserve">. </w:t>
      </w:r>
    </w:p>
    <w:p w14:paraId="0662C770" w14:textId="77777777" w:rsidR="003F751F" w:rsidRPr="003E65BC" w:rsidRDefault="003F751F" w:rsidP="003F751F">
      <w:pPr>
        <w:pStyle w:val="ListParagraph"/>
        <w:rPr>
          <w:b/>
          <w:bCs/>
          <w:sz w:val="22"/>
          <w:szCs w:val="22"/>
        </w:rPr>
      </w:pPr>
    </w:p>
    <w:p w14:paraId="258859D9" w14:textId="01F8ACD0" w:rsidR="003F751F" w:rsidRPr="003E65BC" w:rsidRDefault="00F97BA2" w:rsidP="00792722">
      <w:pPr>
        <w:pStyle w:val="ListParagraph"/>
        <w:widowControl w:val="0"/>
        <w:numPr>
          <w:ilvl w:val="0"/>
          <w:numId w:val="38"/>
        </w:numPr>
        <w:jc w:val="both"/>
        <w:rPr>
          <w:b/>
          <w:bCs/>
          <w:sz w:val="22"/>
          <w:szCs w:val="22"/>
        </w:rPr>
      </w:pPr>
      <w:r w:rsidRPr="003E65BC">
        <w:rPr>
          <w:b/>
          <w:bCs/>
          <w:sz w:val="22"/>
          <w:szCs w:val="22"/>
        </w:rPr>
        <w:t>Interested Parties</w:t>
      </w:r>
      <w:r w:rsidR="000A1D5B">
        <w:rPr>
          <w:b/>
          <w:bCs/>
          <w:sz w:val="22"/>
          <w:szCs w:val="22"/>
        </w:rPr>
        <w:t>’</w:t>
      </w:r>
      <w:r w:rsidRPr="003E65BC">
        <w:rPr>
          <w:b/>
          <w:bCs/>
          <w:sz w:val="22"/>
          <w:szCs w:val="22"/>
        </w:rPr>
        <w:t xml:space="preserve"> </w:t>
      </w:r>
      <w:r w:rsidR="000A1D5B">
        <w:rPr>
          <w:b/>
          <w:bCs/>
          <w:sz w:val="22"/>
          <w:szCs w:val="22"/>
        </w:rPr>
        <w:t>C</w:t>
      </w:r>
      <w:r w:rsidRPr="003E65BC">
        <w:rPr>
          <w:b/>
          <w:bCs/>
          <w:sz w:val="22"/>
          <w:szCs w:val="22"/>
        </w:rPr>
        <w:t>omments Key Points</w:t>
      </w:r>
      <w:r w:rsidR="00483077">
        <w:rPr>
          <w:b/>
          <w:bCs/>
          <w:sz w:val="22"/>
          <w:szCs w:val="22"/>
        </w:rPr>
        <w:t>:</w:t>
      </w:r>
      <w:r w:rsidRPr="003E65BC">
        <w:rPr>
          <w:b/>
          <w:bCs/>
          <w:sz w:val="22"/>
          <w:szCs w:val="22"/>
        </w:rPr>
        <w:t xml:space="preserve"> </w:t>
      </w:r>
    </w:p>
    <w:p w14:paraId="5A6A49E5" w14:textId="77777777" w:rsidR="00F97BA2" w:rsidRDefault="00F97BA2" w:rsidP="003F751F">
      <w:pPr>
        <w:widowControl w:val="0"/>
        <w:jc w:val="both"/>
        <w:rPr>
          <w:sz w:val="22"/>
          <w:szCs w:val="22"/>
          <w:highlight w:val="yellow"/>
        </w:rPr>
      </w:pPr>
    </w:p>
    <w:p w14:paraId="1D4FDA82" w14:textId="1DCE44C6" w:rsidR="007B44E4" w:rsidRPr="00720F2C" w:rsidRDefault="00CE3433" w:rsidP="00792722">
      <w:pPr>
        <w:pStyle w:val="ListParagraph"/>
        <w:numPr>
          <w:ilvl w:val="0"/>
          <w:numId w:val="42"/>
        </w:numPr>
        <w:jc w:val="both"/>
        <w:rPr>
          <w:rFonts w:eastAsia="HelveticaNeueLT Pro 45 Lt"/>
          <w:color w:val="000000" w:themeColor="text1"/>
          <w:sz w:val="22"/>
          <w:szCs w:val="22"/>
        </w:rPr>
      </w:pPr>
      <w:r w:rsidRPr="00720F2C">
        <w:rPr>
          <w:sz w:val="22"/>
          <w:szCs w:val="22"/>
        </w:rPr>
        <w:t>Opposed to adoption and request further study</w:t>
      </w:r>
      <w:r w:rsidR="00A80FCF" w:rsidRPr="00720F2C">
        <w:rPr>
          <w:sz w:val="22"/>
          <w:szCs w:val="22"/>
        </w:rPr>
        <w:t xml:space="preserve"> and discussion to better understand the impact</w:t>
      </w:r>
      <w:r w:rsidRPr="00720F2C">
        <w:rPr>
          <w:sz w:val="22"/>
          <w:szCs w:val="22"/>
        </w:rPr>
        <w:t xml:space="preserve">. </w:t>
      </w:r>
      <w:r w:rsidR="006E6A6E" w:rsidRPr="00720F2C">
        <w:rPr>
          <w:sz w:val="22"/>
          <w:szCs w:val="22"/>
        </w:rPr>
        <w:t xml:space="preserve">They also suggest </w:t>
      </w:r>
      <w:r w:rsidR="007B44E4" w:rsidRPr="00720F2C">
        <w:rPr>
          <w:rFonts w:eastAsia="HelveticaNeueLT Pro 45 Lt"/>
          <w:color w:val="000000" w:themeColor="text1"/>
          <w:sz w:val="22"/>
          <w:szCs w:val="22"/>
        </w:rPr>
        <w:t xml:space="preserve">coordination of the efforts at LATF, SAPWG, and other NAIC groups working on these issues. </w:t>
      </w:r>
    </w:p>
    <w:p w14:paraId="1B7E7BAE" w14:textId="77777777" w:rsidR="007B44E4" w:rsidRDefault="007B44E4" w:rsidP="007B44E4">
      <w:pPr>
        <w:widowControl w:val="0"/>
        <w:jc w:val="both"/>
        <w:rPr>
          <w:sz w:val="22"/>
          <w:szCs w:val="22"/>
          <w:highlight w:val="yellow"/>
        </w:rPr>
      </w:pPr>
    </w:p>
    <w:p w14:paraId="4E20EFAE" w14:textId="38DE40A7" w:rsidR="007077E2" w:rsidRPr="000E1B41" w:rsidRDefault="00DA4D0E" w:rsidP="00792722">
      <w:pPr>
        <w:pStyle w:val="ListParagraph"/>
        <w:numPr>
          <w:ilvl w:val="0"/>
          <w:numId w:val="42"/>
        </w:numPr>
        <w:jc w:val="both"/>
        <w:rPr>
          <w:sz w:val="22"/>
          <w:szCs w:val="22"/>
          <w:lang w:val="en-GB"/>
        </w:rPr>
      </w:pPr>
      <w:r>
        <w:rPr>
          <w:sz w:val="22"/>
          <w:szCs w:val="22"/>
        </w:rPr>
        <w:t>A</w:t>
      </w:r>
      <w:r w:rsidR="007077E2" w:rsidRPr="000E1B41">
        <w:rPr>
          <w:sz w:val="22"/>
          <w:szCs w:val="22"/>
        </w:rPr>
        <w:t>gree that</w:t>
      </w:r>
      <w:r w:rsidR="007077E2" w:rsidRPr="000E1B41" w:rsidDel="002D60B6">
        <w:rPr>
          <w:sz w:val="22"/>
          <w:szCs w:val="22"/>
        </w:rPr>
        <w:t xml:space="preserve"> </w:t>
      </w:r>
      <w:r w:rsidR="007077E2" w:rsidRPr="000E1B41">
        <w:rPr>
          <w:sz w:val="22"/>
          <w:szCs w:val="22"/>
        </w:rPr>
        <w:t>transactions that inappropriately preclude</w:t>
      </w:r>
      <w:r w:rsidR="007077E2" w:rsidRPr="000E1B41" w:rsidDel="00582212">
        <w:rPr>
          <w:sz w:val="22"/>
          <w:szCs w:val="22"/>
        </w:rPr>
        <w:t xml:space="preserve"> </w:t>
      </w:r>
      <w:r w:rsidR="007077E2" w:rsidRPr="000E1B41">
        <w:rPr>
          <w:sz w:val="22"/>
          <w:szCs w:val="22"/>
        </w:rPr>
        <w:t xml:space="preserve">any possibility of reinsurance losses being incurred </w:t>
      </w:r>
      <w:proofErr w:type="gramStart"/>
      <w:r w:rsidR="007077E2" w:rsidRPr="000E1B41">
        <w:rPr>
          <w:sz w:val="22"/>
          <w:szCs w:val="22"/>
        </w:rPr>
        <w:t>as a result of</w:t>
      </w:r>
      <w:proofErr w:type="gramEnd"/>
      <w:r w:rsidR="007077E2" w:rsidRPr="000E1B41">
        <w:rPr>
          <w:sz w:val="22"/>
          <w:szCs w:val="22"/>
        </w:rPr>
        <w:t xml:space="preserve"> excessive YRT premiums would be of concern </w:t>
      </w:r>
      <w:r w:rsidR="007077E2">
        <w:rPr>
          <w:sz w:val="22"/>
          <w:szCs w:val="22"/>
        </w:rPr>
        <w:t>for</w:t>
      </w:r>
      <w:r w:rsidR="007077E2" w:rsidRPr="000E1B41">
        <w:rPr>
          <w:sz w:val="22"/>
          <w:szCs w:val="22"/>
        </w:rPr>
        <w:t xml:space="preserve"> statutory risk transfer. </w:t>
      </w:r>
    </w:p>
    <w:p w14:paraId="6097C7EA" w14:textId="77777777" w:rsidR="007077E2" w:rsidRPr="000E1B41" w:rsidRDefault="007077E2" w:rsidP="007077E2">
      <w:pPr>
        <w:pStyle w:val="ListParagraph"/>
        <w:rPr>
          <w:sz w:val="22"/>
          <w:szCs w:val="22"/>
          <w:lang w:val="en-GB"/>
        </w:rPr>
      </w:pPr>
    </w:p>
    <w:p w14:paraId="39DD56D1" w14:textId="41630D2D" w:rsidR="007077E2" w:rsidRDefault="00DA4D0E" w:rsidP="00792722">
      <w:pPr>
        <w:pStyle w:val="ListParagraph"/>
        <w:numPr>
          <w:ilvl w:val="0"/>
          <w:numId w:val="42"/>
        </w:numPr>
        <w:jc w:val="both"/>
        <w:rPr>
          <w:sz w:val="22"/>
          <w:szCs w:val="22"/>
        </w:rPr>
      </w:pPr>
      <w:r>
        <w:rPr>
          <w:sz w:val="22"/>
          <w:szCs w:val="22"/>
        </w:rPr>
        <w:t>A</w:t>
      </w:r>
      <w:r w:rsidR="007077E2" w:rsidRPr="000E1B41">
        <w:rPr>
          <w:sz w:val="22"/>
          <w:szCs w:val="22"/>
        </w:rPr>
        <w:t>gree that if any individual component of a combination coinsurance / YRT arrangement does not pass statutory risk transfer, then the aggregate transaction would not pass statutory risk transfer regardless of how it is</w:t>
      </w:r>
      <w:r w:rsidR="007077E2" w:rsidRPr="000E1B41" w:rsidDel="00F00CEC">
        <w:rPr>
          <w:sz w:val="22"/>
          <w:szCs w:val="22"/>
        </w:rPr>
        <w:t xml:space="preserve"> </w:t>
      </w:r>
      <w:r w:rsidR="007077E2" w:rsidRPr="000E1B41">
        <w:rPr>
          <w:sz w:val="22"/>
          <w:szCs w:val="22"/>
        </w:rPr>
        <w:t xml:space="preserve">structured. </w:t>
      </w:r>
    </w:p>
    <w:p w14:paraId="02E1459C" w14:textId="77777777" w:rsidR="007077E2" w:rsidRPr="007077E2" w:rsidRDefault="007077E2" w:rsidP="00B2333A">
      <w:pPr>
        <w:pStyle w:val="ListParagraph"/>
        <w:ind w:left="1440"/>
        <w:rPr>
          <w:sz w:val="22"/>
          <w:szCs w:val="22"/>
        </w:rPr>
      </w:pPr>
    </w:p>
    <w:p w14:paraId="43CFFE86" w14:textId="2BC3B6CC" w:rsidR="003B2115" w:rsidRPr="00F60650" w:rsidRDefault="00B73BFA" w:rsidP="00792722">
      <w:pPr>
        <w:pStyle w:val="ListParagraph"/>
        <w:numPr>
          <w:ilvl w:val="0"/>
          <w:numId w:val="42"/>
        </w:numPr>
        <w:jc w:val="both"/>
        <w:rPr>
          <w:sz w:val="22"/>
          <w:szCs w:val="22"/>
        </w:rPr>
      </w:pPr>
      <w:r w:rsidRPr="00F60650">
        <w:rPr>
          <w:sz w:val="22"/>
          <w:szCs w:val="22"/>
          <w:lang w:val="en-GB"/>
        </w:rPr>
        <w:t xml:space="preserve">Reinsurance agreements that combine coinsurance and yearly renewable term (YRT) coverage are not uncommon and have been historically interpreted (at least by some regulators and audit firms) </w:t>
      </w:r>
      <w:r w:rsidR="000C02D6">
        <w:rPr>
          <w:sz w:val="22"/>
          <w:szCs w:val="22"/>
          <w:lang w:val="en-GB"/>
        </w:rPr>
        <w:t xml:space="preserve">as </w:t>
      </w:r>
      <w:r w:rsidRPr="00F60650">
        <w:rPr>
          <w:sz w:val="22"/>
          <w:szCs w:val="22"/>
          <w:lang w:val="en-GB"/>
        </w:rPr>
        <w:t xml:space="preserve">providing quota share credit on the coinsured policies and a YRT credit for the YRT </w:t>
      </w:r>
      <w:r w:rsidR="003B2115" w:rsidRPr="00F60650">
        <w:rPr>
          <w:sz w:val="22"/>
          <w:szCs w:val="22"/>
          <w:lang w:val="en-GB"/>
        </w:rPr>
        <w:t>component</w:t>
      </w:r>
      <w:r w:rsidR="00CD0CD1" w:rsidRPr="00F60650">
        <w:rPr>
          <w:sz w:val="22"/>
          <w:szCs w:val="22"/>
          <w:lang w:val="en-GB"/>
        </w:rPr>
        <w:t>.</w:t>
      </w:r>
    </w:p>
    <w:p w14:paraId="43CD50B9" w14:textId="77777777" w:rsidR="007F1530" w:rsidRPr="000E1B41" w:rsidRDefault="007F1530" w:rsidP="00720F2C">
      <w:pPr>
        <w:jc w:val="both"/>
        <w:rPr>
          <w:sz w:val="22"/>
          <w:szCs w:val="22"/>
        </w:rPr>
      </w:pPr>
    </w:p>
    <w:p w14:paraId="6F48C868" w14:textId="5E4BA8E5" w:rsidR="00370EDF" w:rsidRPr="007D6B9F" w:rsidRDefault="00370EDF" w:rsidP="00370EDF">
      <w:pPr>
        <w:widowControl w:val="0"/>
        <w:jc w:val="both"/>
        <w:rPr>
          <w:b/>
          <w:bCs/>
          <w:sz w:val="22"/>
          <w:szCs w:val="22"/>
        </w:rPr>
      </w:pPr>
      <w:r w:rsidRPr="007D6B9F">
        <w:rPr>
          <w:b/>
          <w:bCs/>
          <w:sz w:val="22"/>
          <w:szCs w:val="22"/>
        </w:rPr>
        <w:t xml:space="preserve">The following interested </w:t>
      </w:r>
      <w:r w:rsidR="00E302FD" w:rsidRPr="007D6B9F">
        <w:rPr>
          <w:b/>
          <w:bCs/>
          <w:sz w:val="22"/>
          <w:szCs w:val="22"/>
        </w:rPr>
        <w:t>parties’</w:t>
      </w:r>
      <w:r w:rsidRPr="007D6B9F">
        <w:rPr>
          <w:b/>
          <w:bCs/>
          <w:sz w:val="22"/>
          <w:szCs w:val="22"/>
        </w:rPr>
        <w:t xml:space="preserve"> comments were focused on other aspects of the referral and the agenda item discussion, </w:t>
      </w:r>
      <w:r w:rsidRPr="0051176C">
        <w:rPr>
          <w:b/>
          <w:bCs/>
          <w:sz w:val="22"/>
          <w:szCs w:val="22"/>
          <w:u w:val="single"/>
        </w:rPr>
        <w:t>and not on the exposed language</w:t>
      </w:r>
      <w:r w:rsidR="007D6B9F">
        <w:rPr>
          <w:b/>
          <w:bCs/>
          <w:sz w:val="22"/>
          <w:szCs w:val="22"/>
        </w:rPr>
        <w:t xml:space="preserve"> which is regarding risk transfer an</w:t>
      </w:r>
      <w:r w:rsidR="005D38BD">
        <w:rPr>
          <w:b/>
          <w:bCs/>
          <w:sz w:val="22"/>
          <w:szCs w:val="22"/>
        </w:rPr>
        <w:t>alysis</w:t>
      </w:r>
      <w:r w:rsidR="00FA05F8">
        <w:rPr>
          <w:b/>
          <w:bCs/>
          <w:sz w:val="22"/>
          <w:szCs w:val="22"/>
        </w:rPr>
        <w:t xml:space="preserve">. </w:t>
      </w:r>
    </w:p>
    <w:p w14:paraId="70BB0352" w14:textId="77777777" w:rsidR="00E248D5" w:rsidRDefault="00E248D5" w:rsidP="00E248D5">
      <w:pPr>
        <w:jc w:val="both"/>
        <w:rPr>
          <w:sz w:val="22"/>
          <w:szCs w:val="22"/>
          <w:lang w:val="en-GB"/>
        </w:rPr>
      </w:pPr>
    </w:p>
    <w:p w14:paraId="0D72EE6D" w14:textId="672B21B6" w:rsidR="002220A7" w:rsidRPr="005D38BD" w:rsidRDefault="002220A7" w:rsidP="0070193D">
      <w:pPr>
        <w:pStyle w:val="ListParagraph"/>
        <w:numPr>
          <w:ilvl w:val="0"/>
          <w:numId w:val="40"/>
        </w:numPr>
        <w:jc w:val="both"/>
        <w:rPr>
          <w:sz w:val="22"/>
          <w:szCs w:val="22"/>
          <w:lang w:val="en-GB"/>
        </w:rPr>
      </w:pPr>
      <w:r w:rsidRPr="005D38BD">
        <w:rPr>
          <w:sz w:val="22"/>
          <w:szCs w:val="22"/>
          <w:lang w:val="en-GB"/>
        </w:rPr>
        <w:t>Classification a combination reinsurance contract for purposes of determining credi</w:t>
      </w:r>
      <w:r w:rsidR="004E02C1">
        <w:rPr>
          <w:sz w:val="22"/>
          <w:szCs w:val="22"/>
          <w:lang w:val="en-GB"/>
        </w:rPr>
        <w:t>t</w:t>
      </w:r>
      <w:r w:rsidR="009621AA">
        <w:rPr>
          <w:sz w:val="22"/>
          <w:szCs w:val="22"/>
          <w:lang w:val="en-GB"/>
        </w:rPr>
        <w:t>.</w:t>
      </w:r>
      <w:r w:rsidRPr="005D38BD">
        <w:rPr>
          <w:sz w:val="22"/>
          <w:szCs w:val="22"/>
          <w:lang w:val="en-GB"/>
        </w:rPr>
        <w:t xml:space="preserve"> </w:t>
      </w:r>
    </w:p>
    <w:p w14:paraId="5503F486" w14:textId="77777777" w:rsidR="005D38BD" w:rsidRDefault="005D38BD" w:rsidP="00E248D5">
      <w:pPr>
        <w:jc w:val="both"/>
        <w:rPr>
          <w:sz w:val="22"/>
          <w:szCs w:val="22"/>
          <w:lang w:val="en-GB"/>
        </w:rPr>
      </w:pPr>
    </w:p>
    <w:p w14:paraId="14026374" w14:textId="306BE874" w:rsidR="005D38BD" w:rsidRPr="007A2827" w:rsidRDefault="002220A7" w:rsidP="00E248D5">
      <w:pPr>
        <w:jc w:val="both"/>
        <w:rPr>
          <w:b/>
          <w:bCs/>
          <w:sz w:val="22"/>
          <w:szCs w:val="22"/>
          <w:u w:val="single"/>
          <w:lang w:val="en-GB"/>
        </w:rPr>
      </w:pPr>
      <w:r w:rsidRPr="00720F2C">
        <w:rPr>
          <w:sz w:val="22"/>
          <w:szCs w:val="22"/>
          <w:lang w:val="en-GB"/>
        </w:rPr>
        <w:t>The VAWG referral also raised q</w:t>
      </w:r>
      <w:r w:rsidR="001D7D55" w:rsidRPr="00720F2C">
        <w:rPr>
          <w:sz w:val="22"/>
          <w:szCs w:val="22"/>
          <w:lang w:val="en-GB"/>
        </w:rPr>
        <w:t xml:space="preserve">uestions regarding the resulting reinsurance credit and contract classification when there is combination coverage </w:t>
      </w:r>
      <w:r w:rsidR="007A2827">
        <w:rPr>
          <w:sz w:val="22"/>
          <w:szCs w:val="22"/>
          <w:lang w:val="en-GB"/>
        </w:rPr>
        <w:t>(</w:t>
      </w:r>
      <w:r w:rsidR="007A2827" w:rsidRPr="00720F2C">
        <w:rPr>
          <w:sz w:val="22"/>
          <w:szCs w:val="22"/>
          <w:lang w:val="en-GB"/>
        </w:rPr>
        <w:t>YRT and Coinsurance</w:t>
      </w:r>
      <w:r w:rsidR="007A2827">
        <w:rPr>
          <w:sz w:val="22"/>
          <w:szCs w:val="22"/>
          <w:lang w:val="en-GB"/>
        </w:rPr>
        <w:t>)</w:t>
      </w:r>
      <w:r w:rsidR="00F314F4">
        <w:rPr>
          <w:sz w:val="22"/>
          <w:szCs w:val="22"/>
          <w:lang w:val="en-GB"/>
        </w:rPr>
        <w:t xml:space="preserve"> </w:t>
      </w:r>
      <w:r w:rsidR="001D7D55" w:rsidRPr="00720F2C">
        <w:rPr>
          <w:sz w:val="22"/>
          <w:szCs w:val="22"/>
          <w:lang w:val="en-GB"/>
        </w:rPr>
        <w:t xml:space="preserve">in </w:t>
      </w:r>
      <w:r w:rsidR="00F314F4">
        <w:rPr>
          <w:sz w:val="22"/>
          <w:szCs w:val="22"/>
          <w:lang w:val="en-GB"/>
        </w:rPr>
        <w:t xml:space="preserve">the same </w:t>
      </w:r>
      <w:r w:rsidR="001D7D55" w:rsidRPr="00720F2C">
        <w:rPr>
          <w:sz w:val="22"/>
          <w:szCs w:val="22"/>
          <w:lang w:val="en-GB"/>
        </w:rPr>
        <w:t>agreement</w:t>
      </w:r>
      <w:r w:rsidR="00F144B1" w:rsidRPr="00720F2C">
        <w:rPr>
          <w:sz w:val="22"/>
          <w:szCs w:val="22"/>
          <w:lang w:val="en-GB"/>
        </w:rPr>
        <w:t xml:space="preserve">, that is whether the </w:t>
      </w:r>
      <w:r w:rsidR="00972BBA" w:rsidRPr="00720F2C">
        <w:rPr>
          <w:sz w:val="22"/>
          <w:szCs w:val="22"/>
          <w:lang w:val="en-GB"/>
        </w:rPr>
        <w:t xml:space="preserve">resulting </w:t>
      </w:r>
      <w:r w:rsidR="00F144B1" w:rsidRPr="00720F2C">
        <w:rPr>
          <w:sz w:val="22"/>
          <w:szCs w:val="22"/>
          <w:lang w:val="en-GB"/>
        </w:rPr>
        <w:t xml:space="preserve">coverage is proportional or </w:t>
      </w:r>
      <w:r w:rsidR="00972BBA" w:rsidRPr="00720F2C">
        <w:rPr>
          <w:sz w:val="22"/>
          <w:szCs w:val="22"/>
          <w:lang w:val="en-GB"/>
        </w:rPr>
        <w:t>non-proportional</w:t>
      </w:r>
      <w:r w:rsidR="006C7935" w:rsidRPr="00720F2C">
        <w:rPr>
          <w:sz w:val="22"/>
          <w:szCs w:val="22"/>
          <w:lang w:val="en-GB"/>
        </w:rPr>
        <w:t xml:space="preserve">. </w:t>
      </w:r>
      <w:bookmarkStart w:id="73" w:name="_Hlk172016934"/>
      <w:r w:rsidR="00803EAD" w:rsidRPr="007A2827">
        <w:rPr>
          <w:b/>
          <w:bCs/>
          <w:sz w:val="22"/>
          <w:szCs w:val="22"/>
          <w:u w:val="single"/>
          <w:lang w:val="en-GB"/>
        </w:rPr>
        <w:t xml:space="preserve">No language on this topic was exposed for comment. </w:t>
      </w:r>
    </w:p>
    <w:bookmarkEnd w:id="73"/>
    <w:p w14:paraId="26DF500D" w14:textId="77777777" w:rsidR="009621AA" w:rsidRPr="00720F2C" w:rsidRDefault="009621AA" w:rsidP="00E248D5">
      <w:pPr>
        <w:jc w:val="both"/>
        <w:rPr>
          <w:sz w:val="22"/>
          <w:szCs w:val="22"/>
          <w:lang w:val="en-GB"/>
        </w:rPr>
      </w:pPr>
    </w:p>
    <w:p w14:paraId="7E670ECD" w14:textId="77777777" w:rsidR="000C02D6" w:rsidRDefault="000C02D6" w:rsidP="00792722">
      <w:pPr>
        <w:pStyle w:val="ListParagraph"/>
        <w:numPr>
          <w:ilvl w:val="0"/>
          <w:numId w:val="41"/>
        </w:numPr>
        <w:jc w:val="both"/>
        <w:rPr>
          <w:sz w:val="22"/>
          <w:szCs w:val="22"/>
        </w:rPr>
      </w:pPr>
      <w:r w:rsidRPr="00720F2C">
        <w:rPr>
          <w:sz w:val="22"/>
          <w:szCs w:val="22"/>
        </w:rPr>
        <w:t xml:space="preserve">While interested parties agree that combination arrangements can be structured in ways that do not meet statutory risk transfer requirements, combination arrangements can also be structured to meet these requirements and </w:t>
      </w:r>
      <w:r>
        <w:rPr>
          <w:sz w:val="22"/>
          <w:szCs w:val="22"/>
        </w:rPr>
        <w:t>therefore allowing</w:t>
      </w:r>
      <w:r w:rsidRPr="00720F2C">
        <w:rPr>
          <w:sz w:val="22"/>
          <w:szCs w:val="22"/>
        </w:rPr>
        <w:t xml:space="preserve"> full proportional reserve credit on the coinsured</w:t>
      </w:r>
      <w:r>
        <w:rPr>
          <w:sz w:val="22"/>
          <w:szCs w:val="22"/>
        </w:rPr>
        <w:t xml:space="preserve"> component</w:t>
      </w:r>
      <w:r w:rsidRPr="00720F2C">
        <w:rPr>
          <w:sz w:val="22"/>
          <w:szCs w:val="22"/>
        </w:rPr>
        <w:t xml:space="preserve">. </w:t>
      </w:r>
    </w:p>
    <w:p w14:paraId="780100C2" w14:textId="77777777" w:rsidR="00196265" w:rsidRDefault="00196265" w:rsidP="00196265">
      <w:pPr>
        <w:pStyle w:val="ListParagraph"/>
        <w:jc w:val="both"/>
        <w:rPr>
          <w:sz w:val="22"/>
          <w:szCs w:val="22"/>
        </w:rPr>
      </w:pPr>
    </w:p>
    <w:p w14:paraId="50836BC5" w14:textId="4F0329F6" w:rsidR="00CC4D67" w:rsidRPr="00720F2C" w:rsidRDefault="00E248D5" w:rsidP="00792722">
      <w:pPr>
        <w:pStyle w:val="ListParagraph"/>
        <w:numPr>
          <w:ilvl w:val="0"/>
          <w:numId w:val="41"/>
        </w:numPr>
        <w:jc w:val="both"/>
        <w:rPr>
          <w:sz w:val="22"/>
          <w:szCs w:val="22"/>
        </w:rPr>
      </w:pPr>
      <w:r w:rsidRPr="00720F2C">
        <w:rPr>
          <w:sz w:val="22"/>
          <w:szCs w:val="22"/>
        </w:rPr>
        <w:lastRenderedPageBreak/>
        <w:t>The</w:t>
      </w:r>
      <w:r w:rsidR="00ED1277" w:rsidRPr="00720F2C">
        <w:rPr>
          <w:sz w:val="22"/>
          <w:szCs w:val="22"/>
        </w:rPr>
        <w:t xml:space="preserve"> interested partes comment</w:t>
      </w:r>
      <w:r w:rsidR="007D6B9F" w:rsidRPr="00720F2C">
        <w:rPr>
          <w:sz w:val="22"/>
          <w:szCs w:val="22"/>
        </w:rPr>
        <w:t xml:space="preserve">ed </w:t>
      </w:r>
      <w:r w:rsidR="00CC4D67" w:rsidRPr="00720F2C">
        <w:rPr>
          <w:sz w:val="22"/>
          <w:szCs w:val="22"/>
        </w:rPr>
        <w:t xml:space="preserve">that </w:t>
      </w:r>
      <w:r w:rsidRPr="00720F2C">
        <w:rPr>
          <w:sz w:val="22"/>
          <w:szCs w:val="22"/>
        </w:rPr>
        <w:t xml:space="preserve">combination of coinsurance and YRT arrangements should not be automatically deemed non-proportional. </w:t>
      </w:r>
    </w:p>
    <w:p w14:paraId="2B78E294" w14:textId="77777777" w:rsidR="000C02D6" w:rsidRDefault="000C02D6" w:rsidP="000C02D6">
      <w:pPr>
        <w:pStyle w:val="ListParagraph"/>
        <w:jc w:val="both"/>
        <w:rPr>
          <w:sz w:val="22"/>
          <w:szCs w:val="22"/>
        </w:rPr>
      </w:pPr>
    </w:p>
    <w:p w14:paraId="6B6F8FE6" w14:textId="26D3EEB2" w:rsidR="000C02D6" w:rsidRPr="00720F2C" w:rsidRDefault="000C02D6" w:rsidP="00792722">
      <w:pPr>
        <w:pStyle w:val="ListParagraph"/>
        <w:numPr>
          <w:ilvl w:val="0"/>
          <w:numId w:val="41"/>
        </w:numPr>
        <w:jc w:val="both"/>
        <w:rPr>
          <w:sz w:val="22"/>
          <w:szCs w:val="22"/>
        </w:rPr>
      </w:pPr>
      <w:r w:rsidRPr="00720F2C">
        <w:rPr>
          <w:sz w:val="22"/>
          <w:szCs w:val="22"/>
        </w:rPr>
        <w:t xml:space="preserve">The determination of reserve credit relates to the underlying statutory reserves that are held by the ceding entity and determined based on statutory principles and assumptions. It would be inconsistent to determine a reserve credit using GAAP principles and assumptions. </w:t>
      </w:r>
    </w:p>
    <w:p w14:paraId="4315AA91" w14:textId="77777777" w:rsidR="00BE3CD6" w:rsidRPr="00720F2C" w:rsidRDefault="00BE3CD6" w:rsidP="00E248D5">
      <w:pPr>
        <w:jc w:val="both"/>
        <w:rPr>
          <w:sz w:val="22"/>
          <w:szCs w:val="22"/>
        </w:rPr>
      </w:pPr>
    </w:p>
    <w:p w14:paraId="0757A853" w14:textId="2A849128" w:rsidR="00E248D5" w:rsidRPr="00720F2C" w:rsidRDefault="00E248D5" w:rsidP="00792722">
      <w:pPr>
        <w:pStyle w:val="ListParagraph"/>
        <w:numPr>
          <w:ilvl w:val="0"/>
          <w:numId w:val="41"/>
        </w:numPr>
        <w:jc w:val="both"/>
        <w:rPr>
          <w:sz w:val="22"/>
          <w:szCs w:val="22"/>
        </w:rPr>
      </w:pPr>
      <w:r w:rsidRPr="00720F2C">
        <w:rPr>
          <w:sz w:val="22"/>
          <w:szCs w:val="22"/>
        </w:rPr>
        <w:t>A substantive change from pass/fail risk transfer assessment and full reserve credit recognition to a separate assessment of partial reserve credit requires significant changes to SAP, is inconsistent with the current risk transfer assessment framework and would need to be tested further (i.e., intended and unintended).</w:t>
      </w:r>
    </w:p>
    <w:p w14:paraId="1722806F" w14:textId="77777777" w:rsidR="00720F2C" w:rsidRPr="00720F2C" w:rsidRDefault="00720F2C" w:rsidP="00720F2C">
      <w:pPr>
        <w:pStyle w:val="ListParagraph"/>
        <w:jc w:val="both"/>
        <w:rPr>
          <w:sz w:val="22"/>
          <w:szCs w:val="22"/>
        </w:rPr>
      </w:pPr>
    </w:p>
    <w:p w14:paraId="7AFB9B83" w14:textId="0C8D1807" w:rsidR="00720F2C" w:rsidRPr="00720F2C" w:rsidRDefault="00720F2C" w:rsidP="00792722">
      <w:pPr>
        <w:pStyle w:val="ListParagraph"/>
        <w:numPr>
          <w:ilvl w:val="0"/>
          <w:numId w:val="41"/>
        </w:numPr>
        <w:jc w:val="both"/>
        <w:rPr>
          <w:sz w:val="22"/>
          <w:szCs w:val="22"/>
        </w:rPr>
      </w:pPr>
      <w:r w:rsidRPr="00720F2C">
        <w:rPr>
          <w:sz w:val="22"/>
          <w:szCs w:val="22"/>
        </w:rPr>
        <w:t>The agenda item</w:t>
      </w:r>
      <w:r w:rsidR="00367460">
        <w:rPr>
          <w:sz w:val="22"/>
          <w:szCs w:val="22"/>
        </w:rPr>
        <w:t xml:space="preserve"> in discussing the VAWG referral</w:t>
      </w:r>
      <w:r w:rsidRPr="00720F2C">
        <w:rPr>
          <w:sz w:val="22"/>
          <w:szCs w:val="22"/>
        </w:rPr>
        <w:t xml:space="preserve"> </w:t>
      </w:r>
      <w:r w:rsidR="00084634">
        <w:rPr>
          <w:sz w:val="22"/>
          <w:szCs w:val="22"/>
        </w:rPr>
        <w:t xml:space="preserve">notes </w:t>
      </w:r>
      <w:r w:rsidRPr="00720F2C">
        <w:rPr>
          <w:sz w:val="22"/>
          <w:szCs w:val="22"/>
        </w:rPr>
        <w:t xml:space="preserve">that it is not appropriate for a ceding company to take a proportional reserve credit that reflects the transfer of all actuarial risks when not all actuarial risks are transferred. The interested parties note that paragraph 36 refers to the quota share of risk and does not imply that coinsurance agreements satisfying risk transfer requirements could be subject to “partial risk transfer”. Historically, risk transfer testing for life insurance, accident and health insurance, and annuity contracts has been performed on a pass/fail basis based upon SAP risk transfer guidance. </w:t>
      </w:r>
      <w:r w:rsidR="00367460">
        <w:rPr>
          <w:sz w:val="22"/>
          <w:szCs w:val="22"/>
        </w:rPr>
        <w:t xml:space="preserve">Risk transfer analysis can result in full </w:t>
      </w:r>
      <w:r w:rsidRPr="00720F2C">
        <w:rPr>
          <w:sz w:val="22"/>
          <w:szCs w:val="22"/>
        </w:rPr>
        <w:t xml:space="preserve">reserve credit </w:t>
      </w:r>
      <w:r w:rsidR="00367460">
        <w:rPr>
          <w:sz w:val="22"/>
          <w:szCs w:val="22"/>
        </w:rPr>
        <w:t xml:space="preserve">for pass contracts and depositing accounting for </w:t>
      </w:r>
      <w:r w:rsidR="00FA05F8">
        <w:rPr>
          <w:sz w:val="22"/>
          <w:szCs w:val="22"/>
        </w:rPr>
        <w:t>failed</w:t>
      </w:r>
      <w:r w:rsidR="00367460">
        <w:rPr>
          <w:sz w:val="22"/>
          <w:szCs w:val="22"/>
        </w:rPr>
        <w:t xml:space="preserve"> contracts. </w:t>
      </w:r>
      <w:r w:rsidRPr="00720F2C">
        <w:rPr>
          <w:sz w:val="22"/>
          <w:szCs w:val="22"/>
        </w:rPr>
        <w:t xml:space="preserve">No framework currently exists for assessing an appropriate level of partial reserve credit. </w:t>
      </w:r>
    </w:p>
    <w:p w14:paraId="48E13991" w14:textId="77777777" w:rsidR="00E248D5" w:rsidRPr="00764A07" w:rsidRDefault="00E248D5" w:rsidP="0066734C">
      <w:pPr>
        <w:jc w:val="both"/>
        <w:rPr>
          <w:b/>
          <w:bCs/>
          <w:sz w:val="22"/>
          <w:szCs w:val="22"/>
        </w:rPr>
      </w:pPr>
    </w:p>
    <w:p w14:paraId="15FD830F" w14:textId="097FC3A0" w:rsidR="00FF6187" w:rsidRPr="00A82392" w:rsidRDefault="00FF6187" w:rsidP="00792722">
      <w:pPr>
        <w:pStyle w:val="ListParagraph"/>
        <w:numPr>
          <w:ilvl w:val="0"/>
          <w:numId w:val="40"/>
        </w:numPr>
        <w:ind w:left="450"/>
        <w:jc w:val="both"/>
        <w:rPr>
          <w:sz w:val="22"/>
          <w:szCs w:val="22"/>
          <w:lang w:val="en-GB"/>
        </w:rPr>
      </w:pPr>
      <w:r w:rsidRPr="00A82392">
        <w:rPr>
          <w:sz w:val="22"/>
          <w:szCs w:val="22"/>
          <w:lang w:val="en-GB"/>
        </w:rPr>
        <w:t>Experience Refund / YRT issues</w:t>
      </w:r>
      <w:r w:rsidR="00CB1158">
        <w:rPr>
          <w:sz w:val="22"/>
          <w:szCs w:val="22"/>
          <w:lang w:val="en-GB"/>
        </w:rPr>
        <w:t>:</w:t>
      </w:r>
      <w:r w:rsidRPr="00A82392">
        <w:rPr>
          <w:sz w:val="22"/>
          <w:szCs w:val="22"/>
          <w:lang w:val="en-GB"/>
        </w:rPr>
        <w:t xml:space="preserve"> </w:t>
      </w:r>
    </w:p>
    <w:p w14:paraId="39AC4760" w14:textId="77777777" w:rsidR="00FF6187" w:rsidRPr="00720F2C" w:rsidRDefault="00FF6187" w:rsidP="00E248D5">
      <w:pPr>
        <w:jc w:val="both"/>
        <w:rPr>
          <w:sz w:val="22"/>
          <w:szCs w:val="22"/>
        </w:rPr>
      </w:pPr>
    </w:p>
    <w:p w14:paraId="3B337E1B" w14:textId="46B18B6C" w:rsidR="00720F2C" w:rsidRPr="00720F2C" w:rsidRDefault="00803EAD" w:rsidP="00720F2C">
      <w:pPr>
        <w:jc w:val="both"/>
        <w:rPr>
          <w:sz w:val="22"/>
          <w:szCs w:val="22"/>
          <w:lang w:val="en-GB"/>
        </w:rPr>
      </w:pPr>
      <w:r w:rsidRPr="00720F2C">
        <w:rPr>
          <w:sz w:val="22"/>
          <w:szCs w:val="22"/>
        </w:rPr>
        <w:t xml:space="preserve">The VAWG referral and the agenda item discussed differences in risk transfer requirements under SSAP No. 61R/ A-791 regarding </w:t>
      </w:r>
      <w:r w:rsidR="00E302FD" w:rsidRPr="00720F2C">
        <w:rPr>
          <w:sz w:val="22"/>
          <w:szCs w:val="22"/>
        </w:rPr>
        <w:t>YRT which is not subject to all aspects of A-791 and coinsurance which is subject to all aspects of A-791</w:t>
      </w:r>
      <w:r w:rsidR="00FA05F8" w:rsidRPr="00720F2C">
        <w:rPr>
          <w:sz w:val="22"/>
          <w:szCs w:val="22"/>
        </w:rPr>
        <w:t xml:space="preserve">. </w:t>
      </w:r>
      <w:r w:rsidR="00720F2C" w:rsidRPr="00764A07">
        <w:rPr>
          <w:b/>
          <w:bCs/>
          <w:sz w:val="22"/>
          <w:szCs w:val="22"/>
          <w:u w:val="single"/>
          <w:lang w:val="en-GB"/>
        </w:rPr>
        <w:t xml:space="preserve">No language on this topic was exposed for comment. </w:t>
      </w:r>
    </w:p>
    <w:p w14:paraId="636BE93F" w14:textId="77777777" w:rsidR="00720F2C" w:rsidRPr="00720F2C" w:rsidRDefault="00720F2C" w:rsidP="00E248D5">
      <w:pPr>
        <w:jc w:val="both"/>
        <w:rPr>
          <w:sz w:val="22"/>
          <w:szCs w:val="22"/>
        </w:rPr>
      </w:pPr>
    </w:p>
    <w:p w14:paraId="333592D0" w14:textId="19DD2998" w:rsidR="00720F2C" w:rsidRPr="0066734C" w:rsidRDefault="00720F2C" w:rsidP="00792722">
      <w:pPr>
        <w:pStyle w:val="ListParagraph"/>
        <w:numPr>
          <w:ilvl w:val="0"/>
          <w:numId w:val="41"/>
        </w:numPr>
        <w:jc w:val="both"/>
        <w:rPr>
          <w:sz w:val="22"/>
          <w:szCs w:val="22"/>
        </w:rPr>
      </w:pPr>
      <w:r w:rsidRPr="0066734C">
        <w:rPr>
          <w:sz w:val="22"/>
          <w:szCs w:val="22"/>
        </w:rPr>
        <w:t>Interested parties agree that</w:t>
      </w:r>
      <w:r w:rsidRPr="0066734C" w:rsidDel="002D60B6">
        <w:rPr>
          <w:sz w:val="22"/>
          <w:szCs w:val="22"/>
        </w:rPr>
        <w:t xml:space="preserve"> </w:t>
      </w:r>
      <w:r w:rsidRPr="0066734C">
        <w:rPr>
          <w:sz w:val="22"/>
          <w:szCs w:val="22"/>
        </w:rPr>
        <w:t>transactions that inappropriately preclude</w:t>
      </w:r>
      <w:r w:rsidRPr="0066734C" w:rsidDel="00582212">
        <w:rPr>
          <w:sz w:val="22"/>
          <w:szCs w:val="22"/>
        </w:rPr>
        <w:t xml:space="preserve"> </w:t>
      </w:r>
      <w:r w:rsidRPr="0066734C">
        <w:rPr>
          <w:sz w:val="22"/>
          <w:szCs w:val="22"/>
        </w:rPr>
        <w:t xml:space="preserve">any possibility of reinsurance losses being incurred </w:t>
      </w:r>
      <w:proofErr w:type="gramStart"/>
      <w:r w:rsidRPr="0066734C">
        <w:rPr>
          <w:sz w:val="22"/>
          <w:szCs w:val="22"/>
        </w:rPr>
        <w:t>as a result of</w:t>
      </w:r>
      <w:proofErr w:type="gramEnd"/>
      <w:r w:rsidRPr="0066734C">
        <w:rPr>
          <w:sz w:val="22"/>
          <w:szCs w:val="22"/>
        </w:rPr>
        <w:t xml:space="preserve"> excessive YRT premiums would be of concern from a statutory risk transfer perspective. In evaluating whether this is the case, YRT premium levels should be assessed using statutory principles as any resulting reserve credit will also have been established using statutory principles. </w:t>
      </w:r>
      <w:r w:rsidR="000D07B2">
        <w:rPr>
          <w:sz w:val="22"/>
          <w:szCs w:val="22"/>
        </w:rPr>
        <w:t>S</w:t>
      </w:r>
      <w:r w:rsidRPr="0066734C">
        <w:rPr>
          <w:sz w:val="22"/>
          <w:szCs w:val="22"/>
        </w:rPr>
        <w:t xml:space="preserve">tatutory valuation assumptions can serve as an acceptable benchmark. </w:t>
      </w:r>
    </w:p>
    <w:p w14:paraId="294E02BE" w14:textId="77777777" w:rsidR="00720F2C" w:rsidRPr="00720F2C" w:rsidRDefault="00720F2C" w:rsidP="00720F2C">
      <w:pPr>
        <w:jc w:val="both"/>
        <w:rPr>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153A5D" w:rsidRPr="00E469AA" w14:paraId="04E442C6"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2EBC14C0" w14:textId="77777777" w:rsidR="00153A5D" w:rsidRPr="00A10EF3" w:rsidRDefault="00153A5D">
            <w:pPr>
              <w:widowControl w:val="0"/>
              <w:jc w:val="center"/>
              <w:rPr>
                <w:b/>
                <w:color w:val="FFFFFF"/>
                <w:sz w:val="22"/>
                <w:szCs w:val="22"/>
              </w:rPr>
            </w:pPr>
            <w:r w:rsidRPr="00A10EF3">
              <w:rPr>
                <w:b/>
                <w:color w:val="000000"/>
                <w:sz w:val="22"/>
                <w:szCs w:val="22"/>
              </w:rPr>
              <w:br w:type="page"/>
            </w:r>
          </w:p>
          <w:p w14:paraId="0074D189" w14:textId="77777777" w:rsidR="00153A5D" w:rsidRPr="00A10EF3" w:rsidRDefault="00153A5D">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C9728B3" w14:textId="77777777" w:rsidR="00153A5D" w:rsidRPr="00A10EF3" w:rsidRDefault="00153A5D">
            <w:pPr>
              <w:widowControl w:val="0"/>
              <w:jc w:val="center"/>
              <w:rPr>
                <w:b/>
                <w:color w:val="FFFFFF"/>
                <w:sz w:val="22"/>
                <w:szCs w:val="22"/>
              </w:rPr>
            </w:pPr>
          </w:p>
          <w:p w14:paraId="6E0109C8" w14:textId="77777777" w:rsidR="00153A5D" w:rsidRPr="00A10EF3" w:rsidRDefault="00153A5D">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38E1302F" w14:textId="77777777" w:rsidR="00153A5D" w:rsidRPr="00A10EF3" w:rsidRDefault="00153A5D">
            <w:pPr>
              <w:widowControl w:val="0"/>
              <w:jc w:val="center"/>
              <w:rPr>
                <w:b/>
                <w:color w:val="FFFFFF"/>
                <w:sz w:val="22"/>
                <w:szCs w:val="22"/>
              </w:rPr>
            </w:pPr>
          </w:p>
          <w:p w14:paraId="32025A4F" w14:textId="77777777" w:rsidR="00153A5D" w:rsidRPr="00A10EF3" w:rsidRDefault="00153A5D">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1F4F5D5F" w14:textId="77777777" w:rsidR="00153A5D" w:rsidRPr="00A10EF3" w:rsidRDefault="00153A5D">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42BDC2BA" w14:textId="77777777" w:rsidR="00153A5D" w:rsidRPr="00A10EF3" w:rsidRDefault="00153A5D">
            <w:pPr>
              <w:widowControl w:val="0"/>
              <w:jc w:val="center"/>
              <w:rPr>
                <w:b/>
                <w:color w:val="FFFFFF"/>
                <w:sz w:val="22"/>
                <w:szCs w:val="22"/>
              </w:rPr>
            </w:pPr>
            <w:r w:rsidRPr="00A10EF3">
              <w:rPr>
                <w:b/>
                <w:sz w:val="22"/>
                <w:szCs w:val="22"/>
              </w:rPr>
              <w:t>Comment Letter Page Number</w:t>
            </w:r>
          </w:p>
        </w:tc>
      </w:tr>
      <w:tr w:rsidR="00153A5D" w:rsidRPr="00E469AA" w14:paraId="4D934541" w14:textId="77777777">
        <w:trPr>
          <w:trHeight w:val="800"/>
        </w:trPr>
        <w:tc>
          <w:tcPr>
            <w:tcW w:w="1615" w:type="dxa"/>
            <w:tcBorders>
              <w:top w:val="single" w:sz="4" w:space="0" w:color="FFFFFF"/>
            </w:tcBorders>
            <w:shd w:val="clear" w:color="auto" w:fill="F2F2F2"/>
            <w:vAlign w:val="center"/>
          </w:tcPr>
          <w:p w14:paraId="43E25A4E" w14:textId="77777777" w:rsidR="00153A5D" w:rsidRPr="009F2EC6" w:rsidRDefault="00153A5D">
            <w:pPr>
              <w:widowControl w:val="0"/>
              <w:jc w:val="center"/>
              <w:rPr>
                <w:b/>
                <w:sz w:val="22"/>
                <w:szCs w:val="22"/>
              </w:rPr>
            </w:pPr>
            <w:r w:rsidRPr="00693F6E">
              <w:rPr>
                <w:b/>
                <w:sz w:val="22"/>
                <w:szCs w:val="22"/>
              </w:rPr>
              <w:t>202</w:t>
            </w:r>
            <w:r>
              <w:rPr>
                <w:b/>
                <w:sz w:val="22"/>
                <w:szCs w:val="22"/>
              </w:rPr>
              <w:t>4</w:t>
            </w:r>
            <w:r w:rsidRPr="00693F6E">
              <w:rPr>
                <w:b/>
                <w:sz w:val="22"/>
                <w:szCs w:val="22"/>
              </w:rPr>
              <w:t>-</w:t>
            </w:r>
            <w:r>
              <w:rPr>
                <w:b/>
                <w:sz w:val="22"/>
                <w:szCs w:val="22"/>
              </w:rPr>
              <w:t>07</w:t>
            </w:r>
          </w:p>
          <w:p w14:paraId="5DAF3AE6" w14:textId="77777777" w:rsidR="00153A5D" w:rsidRPr="009F2EC6" w:rsidRDefault="00153A5D">
            <w:pPr>
              <w:widowControl w:val="0"/>
              <w:jc w:val="center"/>
              <w:rPr>
                <w:b/>
                <w:sz w:val="22"/>
                <w:szCs w:val="22"/>
              </w:rPr>
            </w:pPr>
            <w:r w:rsidRPr="009F2EC6">
              <w:rPr>
                <w:b/>
                <w:sz w:val="22"/>
                <w:szCs w:val="22"/>
              </w:rPr>
              <w:t>(</w:t>
            </w:r>
            <w:r>
              <w:rPr>
                <w:b/>
                <w:sz w:val="22"/>
                <w:szCs w:val="22"/>
              </w:rPr>
              <w:t>Jake</w:t>
            </w:r>
            <w:r w:rsidRPr="009F2EC6">
              <w:rPr>
                <w:b/>
                <w:sz w:val="22"/>
                <w:szCs w:val="22"/>
              </w:rPr>
              <w:t>)</w:t>
            </w:r>
          </w:p>
        </w:tc>
        <w:tc>
          <w:tcPr>
            <w:tcW w:w="3198" w:type="dxa"/>
            <w:tcBorders>
              <w:top w:val="single" w:sz="4" w:space="0" w:color="FFFFFF"/>
            </w:tcBorders>
            <w:shd w:val="clear" w:color="auto" w:fill="F2F2F2"/>
            <w:vAlign w:val="center"/>
          </w:tcPr>
          <w:p w14:paraId="26737E38" w14:textId="77777777" w:rsidR="00153A5D" w:rsidRPr="009F2EC6" w:rsidRDefault="00153A5D">
            <w:pPr>
              <w:pStyle w:val="Heading2"/>
              <w:rPr>
                <w:sz w:val="22"/>
                <w:szCs w:val="22"/>
              </w:rPr>
            </w:pPr>
            <w:r w:rsidRPr="00B605AF">
              <w:rPr>
                <w:sz w:val="22"/>
                <w:szCs w:val="22"/>
              </w:rPr>
              <w:t>Reporting of Funds Withheld and Modco Assets</w:t>
            </w:r>
          </w:p>
        </w:tc>
        <w:tc>
          <w:tcPr>
            <w:tcW w:w="2112" w:type="dxa"/>
            <w:tcBorders>
              <w:top w:val="single" w:sz="4" w:space="0" w:color="FFFFFF"/>
            </w:tcBorders>
            <w:shd w:val="clear" w:color="auto" w:fill="F2F2F2"/>
            <w:vAlign w:val="center"/>
          </w:tcPr>
          <w:p w14:paraId="5E71B9F7" w14:textId="77777777" w:rsidR="00153A5D" w:rsidRDefault="002D610C">
            <w:pPr>
              <w:widowControl w:val="0"/>
              <w:jc w:val="center"/>
              <w:rPr>
                <w:b/>
                <w:sz w:val="22"/>
                <w:szCs w:val="22"/>
              </w:rPr>
            </w:pPr>
            <w:r>
              <w:rPr>
                <w:b/>
                <w:sz w:val="22"/>
                <w:szCs w:val="22"/>
              </w:rPr>
              <w:t>1</w:t>
            </w:r>
            <w:r w:rsidR="00467787">
              <w:rPr>
                <w:b/>
                <w:sz w:val="22"/>
                <w:szCs w:val="22"/>
              </w:rPr>
              <w:t>6</w:t>
            </w:r>
            <w:r w:rsidR="00153A5D" w:rsidRPr="00B62F2D">
              <w:rPr>
                <w:b/>
                <w:sz w:val="22"/>
                <w:szCs w:val="22"/>
              </w:rPr>
              <w:t xml:space="preserve"> – Agenda item </w:t>
            </w:r>
          </w:p>
          <w:p w14:paraId="37BDFD11" w14:textId="0ADA7554" w:rsidR="00C87CCC" w:rsidRPr="00E469AA" w:rsidRDefault="00C87CCC">
            <w:pPr>
              <w:widowControl w:val="0"/>
              <w:jc w:val="center"/>
              <w:rPr>
                <w:b/>
                <w:sz w:val="22"/>
                <w:szCs w:val="22"/>
                <w:highlight w:val="yellow"/>
              </w:rPr>
            </w:pPr>
          </w:p>
        </w:tc>
        <w:tc>
          <w:tcPr>
            <w:tcW w:w="1710" w:type="dxa"/>
            <w:tcBorders>
              <w:top w:val="single" w:sz="4" w:space="0" w:color="FFFFFF"/>
            </w:tcBorders>
            <w:shd w:val="clear" w:color="auto" w:fill="F2F2F2"/>
            <w:vAlign w:val="center"/>
          </w:tcPr>
          <w:p w14:paraId="0EA23D09" w14:textId="77777777" w:rsidR="00153A5D" w:rsidRPr="00E469AA" w:rsidRDefault="00153A5D">
            <w:pPr>
              <w:widowControl w:val="0"/>
              <w:jc w:val="center"/>
              <w:rPr>
                <w:b/>
                <w:sz w:val="22"/>
                <w:szCs w:val="22"/>
                <w:highlight w:val="yellow"/>
              </w:rPr>
            </w:pPr>
            <w:r w:rsidRPr="0033328F">
              <w:rPr>
                <w:b/>
                <w:sz w:val="22"/>
                <w:szCs w:val="22"/>
              </w:rPr>
              <w:t>Comments Received</w:t>
            </w:r>
          </w:p>
        </w:tc>
        <w:tc>
          <w:tcPr>
            <w:tcW w:w="1440" w:type="dxa"/>
            <w:tcBorders>
              <w:top w:val="single" w:sz="4" w:space="0" w:color="FFFFFF"/>
            </w:tcBorders>
            <w:shd w:val="clear" w:color="auto" w:fill="F2F2F2"/>
            <w:vAlign w:val="center"/>
          </w:tcPr>
          <w:p w14:paraId="010C3D2B" w14:textId="7A1955A2" w:rsidR="00153A5D" w:rsidRPr="00E469AA" w:rsidRDefault="00153A5D">
            <w:pPr>
              <w:widowControl w:val="0"/>
              <w:jc w:val="center"/>
              <w:rPr>
                <w:b/>
                <w:sz w:val="22"/>
                <w:szCs w:val="22"/>
                <w:highlight w:val="yellow"/>
              </w:rPr>
            </w:pPr>
            <w:r w:rsidRPr="00627959">
              <w:rPr>
                <w:b/>
                <w:sz w:val="22"/>
                <w:szCs w:val="22"/>
              </w:rPr>
              <w:t>IP</w:t>
            </w:r>
            <w:r w:rsidRPr="00D85668">
              <w:rPr>
                <w:b/>
                <w:sz w:val="22"/>
                <w:szCs w:val="22"/>
              </w:rPr>
              <w:t xml:space="preserve"> </w:t>
            </w:r>
            <w:r w:rsidRPr="00517082">
              <w:rPr>
                <w:b/>
                <w:sz w:val="22"/>
                <w:szCs w:val="22"/>
              </w:rPr>
              <w:t xml:space="preserve">– </w:t>
            </w:r>
            <w:r w:rsidR="00517082" w:rsidRPr="00517082">
              <w:rPr>
                <w:b/>
                <w:sz w:val="22"/>
                <w:szCs w:val="22"/>
              </w:rPr>
              <w:t>15</w:t>
            </w:r>
          </w:p>
        </w:tc>
      </w:tr>
    </w:tbl>
    <w:p w14:paraId="25D4B604" w14:textId="77777777" w:rsidR="00153A5D" w:rsidRPr="000D5BED" w:rsidRDefault="00153A5D" w:rsidP="00153A5D">
      <w:pPr>
        <w:rPr>
          <w:sz w:val="22"/>
          <w:szCs w:val="22"/>
          <w:lang w:eastAsia="zh-CN"/>
        </w:rPr>
      </w:pPr>
    </w:p>
    <w:p w14:paraId="6C578FDE" w14:textId="77777777" w:rsidR="00153A5D" w:rsidRPr="00F35CA3" w:rsidRDefault="00153A5D" w:rsidP="00153A5D">
      <w:pPr>
        <w:pStyle w:val="BodyTextIndent"/>
        <w:ind w:left="0" w:firstLine="0"/>
        <w:jc w:val="both"/>
        <w:rPr>
          <w:i/>
          <w:sz w:val="22"/>
          <w:szCs w:val="22"/>
          <w:u w:val="single"/>
        </w:rPr>
      </w:pPr>
      <w:r w:rsidRPr="00F35CA3">
        <w:rPr>
          <w:i/>
          <w:sz w:val="22"/>
          <w:szCs w:val="22"/>
          <w:u w:val="single"/>
        </w:rPr>
        <w:t>Summary:</w:t>
      </w:r>
    </w:p>
    <w:p w14:paraId="4D1DE210" w14:textId="1BB15E55" w:rsidR="008C5411" w:rsidRDefault="00756514" w:rsidP="008C5411">
      <w:pPr>
        <w:pStyle w:val="BodyText2"/>
        <w:jc w:val="both"/>
        <w:rPr>
          <w:sz w:val="22"/>
          <w:szCs w:val="22"/>
        </w:rPr>
      </w:pPr>
      <w:r>
        <w:rPr>
          <w:sz w:val="22"/>
          <w:szCs w:val="22"/>
        </w:rPr>
        <w:t>On March 16, 2024, the Working Group exposed</w:t>
      </w:r>
      <w:r w:rsidR="00AE26C1">
        <w:rPr>
          <w:sz w:val="22"/>
          <w:szCs w:val="22"/>
        </w:rPr>
        <w:t xml:space="preserve"> </w:t>
      </w:r>
      <w:r w:rsidR="00AC2E97">
        <w:rPr>
          <w:sz w:val="22"/>
          <w:szCs w:val="22"/>
        </w:rPr>
        <w:t>a concept agenda item</w:t>
      </w:r>
      <w:r w:rsidR="00FF70A4">
        <w:rPr>
          <w:sz w:val="22"/>
          <w:szCs w:val="22"/>
        </w:rPr>
        <w:t xml:space="preserve"> with the intent to develop </w:t>
      </w:r>
      <w:r w:rsidR="00586466">
        <w:rPr>
          <w:sz w:val="22"/>
          <w:szCs w:val="22"/>
        </w:rPr>
        <w:t>future</w:t>
      </w:r>
      <w:r w:rsidR="00381E94">
        <w:rPr>
          <w:sz w:val="22"/>
          <w:szCs w:val="22"/>
        </w:rPr>
        <w:t xml:space="preserve"> revisions to annual statement Schedules S and F</w:t>
      </w:r>
      <w:r w:rsidR="00F60852">
        <w:rPr>
          <w:sz w:val="22"/>
          <w:szCs w:val="22"/>
        </w:rPr>
        <w:t xml:space="preserve"> to address the reporting of </w:t>
      </w:r>
      <w:r w:rsidR="001B1800">
        <w:rPr>
          <w:sz w:val="22"/>
          <w:szCs w:val="22"/>
        </w:rPr>
        <w:t xml:space="preserve">assets subject to </w:t>
      </w:r>
      <w:r w:rsidR="000B4CD8">
        <w:rPr>
          <w:sz w:val="22"/>
          <w:szCs w:val="22"/>
        </w:rPr>
        <w:t xml:space="preserve">funds withheld and </w:t>
      </w:r>
      <w:r w:rsidR="001C4917" w:rsidRPr="00024B06">
        <w:rPr>
          <w:sz w:val="22"/>
          <w:szCs w:val="22"/>
        </w:rPr>
        <w:t xml:space="preserve">modified coinsurance (modco) </w:t>
      </w:r>
      <w:r w:rsidR="001B1800">
        <w:rPr>
          <w:sz w:val="22"/>
          <w:szCs w:val="22"/>
        </w:rPr>
        <w:t>arrangements</w:t>
      </w:r>
      <w:r w:rsidR="00F60852">
        <w:rPr>
          <w:sz w:val="22"/>
          <w:szCs w:val="22"/>
        </w:rPr>
        <w:t>.</w:t>
      </w:r>
      <w:r w:rsidR="008C5411" w:rsidRPr="008C5411">
        <w:rPr>
          <w:sz w:val="22"/>
          <w:szCs w:val="22"/>
        </w:rPr>
        <w:t xml:space="preserve"> </w:t>
      </w:r>
      <w:r w:rsidR="008C5411" w:rsidRPr="002B6F1D">
        <w:rPr>
          <w:sz w:val="22"/>
          <w:szCs w:val="22"/>
        </w:rPr>
        <w:t>The initial recommendation is to add a new part to the reinsurance Schedule S in the Life/Fraternal and Health annual statement blanks and Schedule F in the Property/Casualty and Title annual statement blanks. The new part would be similar in structure to Schedule DL and would include all assets held under a funds withheld arrangement and would include a separate signifier for modco assets</w:t>
      </w:r>
      <w:r w:rsidR="00FA05F8" w:rsidRPr="002B6F1D">
        <w:rPr>
          <w:sz w:val="22"/>
          <w:szCs w:val="22"/>
        </w:rPr>
        <w:t xml:space="preserve">. </w:t>
      </w:r>
    </w:p>
    <w:p w14:paraId="0E765875" w14:textId="77777777" w:rsidR="00756514" w:rsidRDefault="00756514" w:rsidP="00153A5D">
      <w:pPr>
        <w:pStyle w:val="BodyText2"/>
        <w:jc w:val="both"/>
        <w:rPr>
          <w:sz w:val="22"/>
          <w:szCs w:val="22"/>
        </w:rPr>
      </w:pPr>
    </w:p>
    <w:p w14:paraId="005D6180" w14:textId="0A6CE214" w:rsidR="00153A5D" w:rsidRDefault="001B1800" w:rsidP="00153A5D">
      <w:pPr>
        <w:pStyle w:val="BodyText2"/>
        <w:jc w:val="both"/>
        <w:rPr>
          <w:sz w:val="22"/>
          <w:szCs w:val="22"/>
        </w:rPr>
      </w:pPr>
      <w:r>
        <w:rPr>
          <w:sz w:val="22"/>
          <w:szCs w:val="22"/>
        </w:rPr>
        <w:t>As background, d</w:t>
      </w:r>
      <w:r w:rsidR="00153A5D" w:rsidRPr="00024B06">
        <w:rPr>
          <w:sz w:val="22"/>
          <w:szCs w:val="22"/>
        </w:rPr>
        <w:t xml:space="preserve">uring 2023, </w:t>
      </w:r>
      <w:proofErr w:type="gramStart"/>
      <w:r w:rsidR="00153A5D" w:rsidRPr="00024B06">
        <w:rPr>
          <w:sz w:val="22"/>
          <w:szCs w:val="22"/>
        </w:rPr>
        <w:t>as a result of</w:t>
      </w:r>
      <w:proofErr w:type="gramEnd"/>
      <w:r w:rsidR="00153A5D" w:rsidRPr="00024B06">
        <w:rPr>
          <w:sz w:val="22"/>
          <w:szCs w:val="22"/>
        </w:rPr>
        <w:t xml:space="preserve"> rising interest rates, the Statutory Accounting Principles (E) Working Group addressed the issue of net negative (disallowed) interest maintenance reserve for statutory accounting with </w:t>
      </w:r>
      <w:r w:rsidR="00153A5D" w:rsidRPr="00024B06">
        <w:rPr>
          <w:i/>
          <w:iCs/>
          <w:sz w:val="22"/>
          <w:szCs w:val="22"/>
        </w:rPr>
        <w:t>Interpretation (INT) 23-01 Net Negative (Disallowed) Interest Maintenance Reserve</w:t>
      </w:r>
      <w:r w:rsidR="00153A5D" w:rsidRPr="00BB25E2">
        <w:rPr>
          <w:i/>
          <w:sz w:val="22"/>
          <w:szCs w:val="22"/>
        </w:rPr>
        <w:t xml:space="preserve">, </w:t>
      </w:r>
      <w:r w:rsidR="00153A5D" w:rsidRPr="00024B06">
        <w:rPr>
          <w:sz w:val="22"/>
          <w:szCs w:val="22"/>
        </w:rPr>
        <w:t xml:space="preserve">as a short-term solution. Later in 2023, the IMR Ad Hoc Group was formed to find a more permanent solution to address IMR for statutory accounting. During the IMR Ad Hoc Group’s review process and discussions, it was noted that there were issues </w:t>
      </w:r>
      <w:r w:rsidR="00153A5D" w:rsidRPr="00024B06">
        <w:rPr>
          <w:sz w:val="22"/>
          <w:szCs w:val="22"/>
        </w:rPr>
        <w:lastRenderedPageBreak/>
        <w:t xml:space="preserve">with identifying assets that are subject to funds withheld or modified coinsurance (modco) arrangements within the financial statements and reporting schedules. The intent of this agenda item is to make it easier to identify assets that are subject to a funds </w:t>
      </w:r>
      <w:r w:rsidR="00153A5D" w:rsidRPr="00495C99">
        <w:rPr>
          <w:sz w:val="22"/>
          <w:szCs w:val="22"/>
        </w:rPr>
        <w:t>withheld or modco arrangement through updated reporting in the financials. This agenda item does not intend to change statutory accounting for these arrangements.</w:t>
      </w:r>
    </w:p>
    <w:p w14:paraId="74A066B1" w14:textId="77777777" w:rsidR="001B1800" w:rsidRPr="00495C99" w:rsidRDefault="001B1800" w:rsidP="001B1800">
      <w:pPr>
        <w:pStyle w:val="BodyText2"/>
        <w:jc w:val="both"/>
        <w:rPr>
          <w:b/>
          <w:sz w:val="22"/>
          <w:szCs w:val="22"/>
        </w:rPr>
      </w:pPr>
    </w:p>
    <w:p w14:paraId="19720E58" w14:textId="77777777" w:rsidR="00153A5D" w:rsidRPr="002B6F1D" w:rsidRDefault="00153A5D" w:rsidP="00153A5D">
      <w:pPr>
        <w:pStyle w:val="BodyText2"/>
        <w:jc w:val="both"/>
        <w:rPr>
          <w:sz w:val="22"/>
          <w:szCs w:val="22"/>
        </w:rPr>
      </w:pPr>
      <w:r w:rsidRPr="00024B06">
        <w:rPr>
          <w:sz w:val="22"/>
          <w:szCs w:val="22"/>
        </w:rPr>
        <w:t xml:space="preserve">Although </w:t>
      </w:r>
      <w:r w:rsidRPr="002B6F1D">
        <w:rPr>
          <w:sz w:val="22"/>
          <w:szCs w:val="22"/>
        </w:rPr>
        <w:t>this issue of clarity of reporting of funds withheld and modco assets came from the IMR project, which is focused on life insurance, funds withheld and modco also exist for property/casualty insurance, so this agenda item proposes to add this updated reporting to all the annual statement blanks.</w:t>
      </w:r>
    </w:p>
    <w:p w14:paraId="479D0B34" w14:textId="77777777" w:rsidR="00153A5D" w:rsidRPr="002B6F1D" w:rsidRDefault="00153A5D" w:rsidP="00153A5D">
      <w:pPr>
        <w:pStyle w:val="BodyText2"/>
        <w:jc w:val="both"/>
        <w:rPr>
          <w:sz w:val="22"/>
          <w:szCs w:val="22"/>
        </w:rPr>
      </w:pPr>
    </w:p>
    <w:p w14:paraId="62FE7D20" w14:textId="3BB0BA0D" w:rsidR="009444EE" w:rsidRPr="009444EE" w:rsidRDefault="009444EE" w:rsidP="00153A5D">
      <w:pPr>
        <w:pStyle w:val="BodyText2"/>
        <w:jc w:val="both"/>
        <w:rPr>
          <w:sz w:val="22"/>
          <w:szCs w:val="22"/>
          <w:u w:val="single"/>
        </w:rPr>
      </w:pPr>
      <w:r w:rsidRPr="009444EE">
        <w:rPr>
          <w:sz w:val="22"/>
          <w:szCs w:val="22"/>
          <w:u w:val="single"/>
        </w:rPr>
        <w:t>Interested Parties’ Comments:</w:t>
      </w:r>
    </w:p>
    <w:p w14:paraId="74A4132D" w14:textId="77777777" w:rsidR="000E1FEA" w:rsidRPr="000E1FEA" w:rsidRDefault="000E1FEA" w:rsidP="00280AB9">
      <w:pPr>
        <w:pStyle w:val="BodyText2"/>
        <w:jc w:val="both"/>
        <w:rPr>
          <w:b/>
          <w:sz w:val="22"/>
          <w:szCs w:val="22"/>
        </w:rPr>
      </w:pPr>
      <w:r w:rsidRPr="000E1FEA">
        <w:rPr>
          <w:sz w:val="22"/>
          <w:szCs w:val="22"/>
        </w:rPr>
        <w:t>Interested parties acknowledge the importance of transparency in financial reporting with respect to assets backing funds withheld and modco reinsurance transactions and regulators’ preference to be able to understand the assets supporting these contracts. We look forward to working with the Working Group as it further refines its proposal.</w:t>
      </w:r>
    </w:p>
    <w:p w14:paraId="5580A7A6" w14:textId="77777777" w:rsidR="000E1FEA" w:rsidRPr="000E1FEA" w:rsidRDefault="000E1FEA" w:rsidP="00280AB9">
      <w:pPr>
        <w:pStyle w:val="BodyText2"/>
        <w:jc w:val="both"/>
        <w:rPr>
          <w:b/>
          <w:bCs/>
          <w:sz w:val="22"/>
          <w:szCs w:val="22"/>
        </w:rPr>
      </w:pPr>
    </w:p>
    <w:p w14:paraId="43AC6059" w14:textId="77777777" w:rsidR="000E1FEA" w:rsidRPr="000E1FEA" w:rsidRDefault="000E1FEA" w:rsidP="00280AB9">
      <w:pPr>
        <w:pStyle w:val="BodyText2"/>
        <w:jc w:val="both"/>
        <w:rPr>
          <w:b/>
          <w:bCs/>
          <w:sz w:val="22"/>
          <w:szCs w:val="22"/>
        </w:rPr>
      </w:pPr>
      <w:r w:rsidRPr="000E1FEA">
        <w:rPr>
          <w:sz w:val="22"/>
          <w:szCs w:val="22"/>
        </w:rPr>
        <w:t xml:space="preserve">Having reviewed the exposure, interested parties have several comments that relate to the effort. These </w:t>
      </w:r>
      <w:proofErr w:type="gramStart"/>
      <w:r w:rsidRPr="000E1FEA">
        <w:rPr>
          <w:sz w:val="22"/>
          <w:szCs w:val="22"/>
        </w:rPr>
        <w:t>include:</w:t>
      </w:r>
      <w:proofErr w:type="gramEnd"/>
      <w:r w:rsidRPr="000E1FEA">
        <w:rPr>
          <w:sz w:val="22"/>
          <w:szCs w:val="22"/>
        </w:rPr>
        <w:t xml:space="preserve"> a) sensitivities concerning the potential exposure of competitive information, b) the impracticability of providing such information in commonplace cases where specifically identifiable assets require are not ring-fenced as part of a funds held arrangement, and c) any new asset schedule would considerable resources, which are currently constrained by the bond definition project. </w:t>
      </w:r>
    </w:p>
    <w:p w14:paraId="46F91664" w14:textId="77777777" w:rsidR="000E1FEA" w:rsidRPr="000E1FEA" w:rsidRDefault="000E1FEA" w:rsidP="00280AB9">
      <w:pPr>
        <w:pStyle w:val="BodyText2"/>
        <w:jc w:val="both"/>
        <w:rPr>
          <w:sz w:val="22"/>
          <w:szCs w:val="22"/>
        </w:rPr>
      </w:pPr>
    </w:p>
    <w:p w14:paraId="5CDCCEEC" w14:textId="77777777" w:rsidR="000E1FEA" w:rsidRPr="004D5374" w:rsidRDefault="000E1FEA" w:rsidP="00280AB9">
      <w:pPr>
        <w:pStyle w:val="BodyText2"/>
        <w:jc w:val="both"/>
        <w:rPr>
          <w:b/>
          <w:bCs/>
          <w:sz w:val="22"/>
          <w:szCs w:val="22"/>
        </w:rPr>
      </w:pPr>
      <w:r w:rsidRPr="004D5374">
        <w:rPr>
          <w:b/>
          <w:bCs/>
          <w:sz w:val="22"/>
          <w:szCs w:val="22"/>
        </w:rPr>
        <w:t>Granularity of reporting may expose proprietary competitive information</w:t>
      </w:r>
    </w:p>
    <w:p w14:paraId="1DFB1059" w14:textId="56549D7E" w:rsidR="000E1FEA" w:rsidRPr="000E1FEA" w:rsidRDefault="000E1FEA" w:rsidP="00280AB9">
      <w:pPr>
        <w:pStyle w:val="BodyText2"/>
        <w:jc w:val="both"/>
        <w:rPr>
          <w:b/>
          <w:bCs/>
          <w:sz w:val="22"/>
          <w:szCs w:val="22"/>
        </w:rPr>
      </w:pPr>
      <w:r w:rsidRPr="000E1FEA">
        <w:rPr>
          <w:sz w:val="22"/>
          <w:szCs w:val="22"/>
        </w:rPr>
        <w:t xml:space="preserve">While we support giving regulators the information they need to regulate properly, there are issues of commercial sensitivity with having funds withheld and modco assets made public. Concerns have been expressed about the level of granularity that will be required. Investment strategy is a critical component of reinsurance pricing, which is considered proprietary, and the level of reporting could force companies to share this information publicly. Requiring public disclosure of such proprietary information may reduce the availability of funds withheld collateralized deals in the marketplace. Interested parties urge the Working Group to consider other non-public alternatives which would provide regulators with the information they require while maintaining the confidentiality of proprietary competitive information. </w:t>
      </w:r>
    </w:p>
    <w:p w14:paraId="43AEED4A" w14:textId="77777777" w:rsidR="000E1FEA" w:rsidRPr="000E1FEA" w:rsidRDefault="000E1FEA" w:rsidP="00280AB9">
      <w:pPr>
        <w:pStyle w:val="BodyText2"/>
        <w:jc w:val="both"/>
        <w:rPr>
          <w:b/>
          <w:sz w:val="22"/>
          <w:szCs w:val="22"/>
        </w:rPr>
      </w:pPr>
    </w:p>
    <w:p w14:paraId="28D20A40" w14:textId="77777777" w:rsidR="000E1FEA" w:rsidRPr="000E1FEA" w:rsidRDefault="000E1FEA" w:rsidP="00280AB9">
      <w:pPr>
        <w:jc w:val="both"/>
        <w:rPr>
          <w:b/>
          <w:bCs/>
          <w:sz w:val="22"/>
          <w:szCs w:val="22"/>
        </w:rPr>
      </w:pPr>
      <w:r w:rsidRPr="000E1FEA">
        <w:rPr>
          <w:b/>
          <w:bCs/>
          <w:sz w:val="22"/>
          <w:szCs w:val="22"/>
        </w:rPr>
        <w:t>Identifying specific assets under Funds Withheld arrangements without trust accounts is not truly possible</w:t>
      </w:r>
    </w:p>
    <w:p w14:paraId="1CDFEEFA" w14:textId="77777777" w:rsidR="000E1FEA" w:rsidRPr="000E1FEA" w:rsidRDefault="000E1FEA" w:rsidP="00280AB9">
      <w:pPr>
        <w:jc w:val="both"/>
        <w:rPr>
          <w:rFonts w:eastAsiaTheme="minorHAnsi"/>
          <w:color w:val="000000"/>
          <w:kern w:val="2"/>
          <w:sz w:val="22"/>
          <w:szCs w:val="22"/>
          <w14:ligatures w14:val="standardContextual"/>
        </w:rPr>
      </w:pPr>
      <w:r w:rsidRPr="000E1FEA">
        <w:rPr>
          <w:rFonts w:eastAsiaTheme="minorHAnsi"/>
          <w:color w:val="000000"/>
          <w:kern w:val="2"/>
          <w:sz w:val="22"/>
          <w:szCs w:val="22"/>
          <w14:ligatures w14:val="standardContextual"/>
        </w:rPr>
        <w:t>The proposal to report assets held under funds withheld arrangements is also problematic for funds that are not held in trust accounts. Interested parties note that for property casualty companies in particular, many funds withheld arrangements do not require funds to be held in trust accounts. Rather, the funds are maintained by the insurer in their own cash or short-term investment accounts and are allowed to be co-mingled with other cash or invested assets of the insurer. The agreements that govern such funds withheld may specify an interest rate that is applied to the funds withheld for purposes of crediting the funds with interest, but there is no specific invested asset associated with the funds held. Therefore, it would not be possible to identify and report specific assets deemed to be the “funds withheld” under these arrangements.</w:t>
      </w:r>
    </w:p>
    <w:p w14:paraId="55DFA95D" w14:textId="77777777" w:rsidR="000E1FEA" w:rsidRPr="000E1FEA" w:rsidRDefault="000E1FEA" w:rsidP="00280AB9">
      <w:pPr>
        <w:jc w:val="both"/>
        <w:rPr>
          <w:rFonts w:eastAsiaTheme="minorHAnsi"/>
          <w:color w:val="000000"/>
          <w:kern w:val="2"/>
          <w:sz w:val="22"/>
          <w:szCs w:val="22"/>
          <w14:ligatures w14:val="standardContextual"/>
        </w:rPr>
      </w:pPr>
    </w:p>
    <w:p w14:paraId="007125A3" w14:textId="54B29239" w:rsidR="000E1FEA" w:rsidRPr="000E1FEA" w:rsidRDefault="000E1FEA" w:rsidP="00280AB9">
      <w:pPr>
        <w:jc w:val="both"/>
        <w:rPr>
          <w:rFonts w:eastAsiaTheme="minorHAnsi"/>
          <w:color w:val="000000"/>
          <w:kern w:val="2"/>
          <w:sz w:val="22"/>
          <w:szCs w:val="22"/>
          <w14:ligatures w14:val="standardContextual"/>
        </w:rPr>
      </w:pPr>
      <w:r w:rsidRPr="000E1FEA">
        <w:rPr>
          <w:rFonts w:eastAsiaTheme="minorHAnsi"/>
          <w:color w:val="000000"/>
          <w:kern w:val="2"/>
          <w:sz w:val="22"/>
          <w:szCs w:val="22"/>
          <w14:ligatures w14:val="standardContextual"/>
        </w:rPr>
        <w:t xml:space="preserve">In addition, interested parties note that for property casualty insurers, the amounts of funds held under reinsurance treaties are already reported in Schedule F Part 3 Column 20 of the annual statement by individual reinsurance treaty. We believe the current reporting in Column 20 was designed to accommodate both funds held agreements with and without trust accounts. For those arrangement where a trust account is used, regulators can easily confirm the invested assets held in the trust accounting during a financial examination. </w:t>
      </w:r>
    </w:p>
    <w:p w14:paraId="0FBD9152" w14:textId="77777777" w:rsidR="000E1FEA" w:rsidRPr="000E1FEA" w:rsidRDefault="000E1FEA" w:rsidP="00280AB9">
      <w:pPr>
        <w:jc w:val="both"/>
        <w:rPr>
          <w:rFonts w:eastAsiaTheme="minorHAnsi"/>
          <w:color w:val="000000"/>
          <w:kern w:val="2"/>
          <w:sz w:val="22"/>
          <w:szCs w:val="22"/>
          <w14:ligatures w14:val="standardContextual"/>
        </w:rPr>
      </w:pPr>
    </w:p>
    <w:p w14:paraId="767CA59E" w14:textId="77777777" w:rsidR="000E1FEA" w:rsidRPr="004D5374" w:rsidRDefault="000E1FEA" w:rsidP="00280AB9">
      <w:pPr>
        <w:pStyle w:val="BodyText2"/>
        <w:jc w:val="both"/>
        <w:rPr>
          <w:b/>
          <w:bCs/>
          <w:sz w:val="22"/>
          <w:szCs w:val="22"/>
        </w:rPr>
      </w:pPr>
      <w:r w:rsidRPr="004D5374">
        <w:rPr>
          <w:b/>
          <w:bCs/>
          <w:sz w:val="22"/>
          <w:szCs w:val="22"/>
        </w:rPr>
        <w:t>A new asset schedule will require significant time, effort, and cost to build</w:t>
      </w:r>
    </w:p>
    <w:p w14:paraId="26EA97E6" w14:textId="77777777" w:rsidR="000E1FEA" w:rsidRPr="000E1FEA" w:rsidRDefault="000E1FEA" w:rsidP="00280AB9">
      <w:pPr>
        <w:pStyle w:val="BodyText2"/>
        <w:jc w:val="both"/>
        <w:rPr>
          <w:b/>
          <w:bCs/>
          <w:sz w:val="22"/>
          <w:szCs w:val="22"/>
        </w:rPr>
      </w:pPr>
      <w:r w:rsidRPr="000E1FEA">
        <w:rPr>
          <w:sz w:val="22"/>
          <w:szCs w:val="22"/>
        </w:rPr>
        <w:t xml:space="preserve">A new schedule will increase the complexity of asset reporting requirements. To facilitate the required reporting, commercial annual statement reporting vendors will need to build the new schedule into their software. Beyond that, many companies note additional work may be required to modify their investment and/or accounting systems to populate the proposed new schedules with the assets associated with funds withheld or modco agreements. Others may not have the ability to make changes to their investment and/or accounting systems and would need to create manual processes including appropriate controls to meet the reporting obligations. Allocation processes may need </w:t>
      </w:r>
      <w:r w:rsidRPr="000E1FEA">
        <w:rPr>
          <w:sz w:val="22"/>
          <w:szCs w:val="22"/>
        </w:rPr>
        <w:lastRenderedPageBreak/>
        <w:t>to be established for situations where an asset is backing more than one agreement. This will all require significant time, effort, and cost. Additionally, in a significant part of the industry, the staff and vendor resources that would be involved in implementing the necessary changes for the funds withheld and modco asset schedule are currently heavily involved in the new Bond Definition project that is set to be effective reporting year 2025. Having both issues active at the same time would cause significant resource strain across the industry.</w:t>
      </w:r>
    </w:p>
    <w:p w14:paraId="10D2073C" w14:textId="77777777" w:rsidR="000E1FEA" w:rsidRPr="000E1FEA" w:rsidRDefault="000E1FEA" w:rsidP="00280AB9">
      <w:pPr>
        <w:pStyle w:val="BodyText2"/>
        <w:jc w:val="both"/>
        <w:rPr>
          <w:b/>
          <w:bCs/>
          <w:sz w:val="22"/>
          <w:szCs w:val="22"/>
        </w:rPr>
      </w:pPr>
    </w:p>
    <w:p w14:paraId="646C3082" w14:textId="77777777" w:rsidR="000E1FEA" w:rsidRPr="000E1FEA" w:rsidRDefault="000E1FEA" w:rsidP="00280AB9">
      <w:pPr>
        <w:jc w:val="both"/>
        <w:rPr>
          <w:rFonts w:eastAsia="HelveticaNeueLT Pro 45 Lt"/>
          <w:color w:val="000000" w:themeColor="text1"/>
          <w:sz w:val="22"/>
          <w:szCs w:val="22"/>
        </w:rPr>
      </w:pPr>
      <w:r w:rsidRPr="000E1FEA">
        <w:rPr>
          <w:sz w:val="22"/>
          <w:szCs w:val="22"/>
        </w:rPr>
        <w:t>Finally,</w:t>
      </w:r>
      <w:r w:rsidRPr="000E1FEA">
        <w:rPr>
          <w:b/>
          <w:bCs/>
          <w:sz w:val="22"/>
          <w:szCs w:val="22"/>
        </w:rPr>
        <w:t xml:space="preserve"> </w:t>
      </w:r>
      <w:r w:rsidRPr="000E1FEA">
        <w:rPr>
          <w:rFonts w:eastAsia="HelveticaNeueLT Pro 45 Lt"/>
          <w:color w:val="000000" w:themeColor="text1"/>
          <w:sz w:val="22"/>
          <w:szCs w:val="22"/>
        </w:rPr>
        <w:t>we note there are several concurrent efforts at the NAIC related to reinsurance. We suggest the NAIC take a broader view to address these concerns and ensure coordination of the efforts at LATF, the Working Group, and other NAIC groups working on these issues. Such an approach avoids duplication of work, promotes consistency, and ensures concerns are addressed and understood broadly.</w:t>
      </w:r>
    </w:p>
    <w:p w14:paraId="258DCF68" w14:textId="77777777" w:rsidR="000E1FEA" w:rsidRPr="000E1FEA" w:rsidRDefault="000E1FEA" w:rsidP="00280AB9">
      <w:pPr>
        <w:jc w:val="both"/>
        <w:rPr>
          <w:rFonts w:eastAsia="HelveticaNeueLT Pro 45 Lt"/>
          <w:color w:val="000000" w:themeColor="text1"/>
          <w:sz w:val="22"/>
          <w:szCs w:val="22"/>
        </w:rPr>
      </w:pPr>
    </w:p>
    <w:p w14:paraId="4C5A9D00" w14:textId="77777777" w:rsidR="000E1FEA" w:rsidRPr="000E1FEA" w:rsidRDefault="000E1FEA" w:rsidP="00280AB9">
      <w:pPr>
        <w:pStyle w:val="BodyText2"/>
        <w:jc w:val="both"/>
        <w:rPr>
          <w:rFonts w:eastAsia="HelveticaNeueLT Pro 45 Lt"/>
          <w:b/>
          <w:color w:val="000000" w:themeColor="text1"/>
          <w:sz w:val="22"/>
          <w:szCs w:val="22"/>
        </w:rPr>
      </w:pPr>
      <w:r w:rsidRPr="000E1FEA">
        <w:rPr>
          <w:sz w:val="22"/>
          <w:szCs w:val="22"/>
        </w:rPr>
        <w:t>We recognize the importance of this issue and want to be helpful and work collaboratively to address the Working Group’s</w:t>
      </w:r>
      <w:r w:rsidRPr="000E1FEA">
        <w:rPr>
          <w:rFonts w:eastAsia="HelveticaNeueLT Pro 45 Lt"/>
          <w:color w:val="000000" w:themeColor="text1"/>
          <w:sz w:val="22"/>
          <w:szCs w:val="22"/>
        </w:rPr>
        <w:t xml:space="preserve"> objectives of having full visibility of investments, specifically in funds withheld and modco agreements.</w:t>
      </w:r>
    </w:p>
    <w:p w14:paraId="35E04184" w14:textId="77777777" w:rsidR="000F76FC" w:rsidRPr="001F31F4" w:rsidRDefault="000F76FC" w:rsidP="008104CA">
      <w:pPr>
        <w:widowControl w:val="0"/>
        <w:jc w:val="both"/>
        <w:rPr>
          <w:sz w:val="22"/>
          <w:szCs w:val="22"/>
          <w:highlight w:val="yellow"/>
        </w:rPr>
      </w:pPr>
    </w:p>
    <w:p w14:paraId="50BB3D53" w14:textId="77777777" w:rsidR="00B31835" w:rsidRPr="00F35CA3" w:rsidRDefault="00B31835" w:rsidP="00B31835">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7A436C44" w14:textId="38D699AF" w:rsidR="009E1846" w:rsidRDefault="00B6745C" w:rsidP="00EF2B76">
      <w:pPr>
        <w:pStyle w:val="BodyTextIndent"/>
        <w:ind w:left="0" w:firstLine="0"/>
        <w:jc w:val="both"/>
        <w:rPr>
          <w:b/>
          <w:bCs/>
          <w:sz w:val="22"/>
          <w:szCs w:val="22"/>
        </w:rPr>
      </w:pPr>
      <w:r w:rsidRPr="009E1846">
        <w:rPr>
          <w:b/>
          <w:bCs/>
          <w:sz w:val="22"/>
          <w:szCs w:val="22"/>
        </w:rPr>
        <w:t xml:space="preserve">NAIC staff recommend that the Working Group expose the </w:t>
      </w:r>
      <w:r w:rsidR="00543046" w:rsidRPr="009E1846">
        <w:rPr>
          <w:b/>
          <w:bCs/>
          <w:sz w:val="22"/>
          <w:szCs w:val="22"/>
        </w:rPr>
        <w:t xml:space="preserve">draft of the </w:t>
      </w:r>
      <w:r w:rsidR="00CC023A" w:rsidRPr="009E1846">
        <w:rPr>
          <w:b/>
          <w:bCs/>
          <w:sz w:val="22"/>
          <w:szCs w:val="22"/>
        </w:rPr>
        <w:t>new reporting schedules</w:t>
      </w:r>
      <w:r w:rsidR="009E1846" w:rsidRPr="009E1846">
        <w:rPr>
          <w:b/>
          <w:bCs/>
          <w:sz w:val="22"/>
          <w:szCs w:val="22"/>
        </w:rPr>
        <w:t xml:space="preserve">, which </w:t>
      </w:r>
      <w:r w:rsidRPr="009E1846">
        <w:rPr>
          <w:b/>
          <w:bCs/>
          <w:sz w:val="22"/>
          <w:szCs w:val="22"/>
        </w:rPr>
        <w:t>add a new part to the reinsurance Schedule S in the Life/Fraternal and Health annual statement blanks and Schedule F in the Property/Casualty and Title annual statement blanks</w:t>
      </w:r>
      <w:r w:rsidR="009E1846" w:rsidRPr="009E1846">
        <w:rPr>
          <w:b/>
          <w:bCs/>
          <w:sz w:val="22"/>
          <w:szCs w:val="22"/>
        </w:rPr>
        <w:t xml:space="preserve"> and direct NAIC staff to continue working with interest parties on this proposal.</w:t>
      </w:r>
    </w:p>
    <w:p w14:paraId="153A4C14" w14:textId="77777777" w:rsidR="00EB2375" w:rsidRDefault="00EB2375" w:rsidP="00EF2B76">
      <w:pPr>
        <w:pStyle w:val="BodyTextIndent"/>
        <w:ind w:left="0" w:firstLine="0"/>
        <w:jc w:val="both"/>
        <w:rPr>
          <w:b/>
          <w:bCs/>
          <w:sz w:val="22"/>
          <w:szCs w:val="22"/>
        </w:rPr>
      </w:pPr>
    </w:p>
    <w:p w14:paraId="63DAC3C2" w14:textId="7903D4A7" w:rsidR="00FF15F5" w:rsidRPr="003F7370" w:rsidRDefault="008F3D1E" w:rsidP="00EF2B76">
      <w:pPr>
        <w:pStyle w:val="BodyTextIndent"/>
        <w:ind w:left="0" w:firstLine="0"/>
        <w:jc w:val="both"/>
        <w:rPr>
          <w:b/>
          <w:sz w:val="22"/>
          <w:szCs w:val="22"/>
          <w:u w:val="single"/>
        </w:rPr>
      </w:pPr>
      <w:r>
        <w:rPr>
          <w:b/>
          <w:bCs/>
          <w:sz w:val="22"/>
          <w:szCs w:val="22"/>
        </w:rPr>
        <w:t xml:space="preserve">The </w:t>
      </w:r>
      <w:r w:rsidR="00FF15F5">
        <w:rPr>
          <w:b/>
          <w:bCs/>
          <w:sz w:val="22"/>
          <w:szCs w:val="22"/>
        </w:rPr>
        <w:t xml:space="preserve">Life </w:t>
      </w:r>
      <w:r w:rsidR="00E078A0">
        <w:rPr>
          <w:b/>
          <w:bCs/>
          <w:sz w:val="22"/>
          <w:szCs w:val="22"/>
        </w:rPr>
        <w:t xml:space="preserve">RBC </w:t>
      </w:r>
      <w:r>
        <w:rPr>
          <w:b/>
          <w:bCs/>
          <w:sz w:val="22"/>
          <w:szCs w:val="22"/>
        </w:rPr>
        <w:t xml:space="preserve">formula </w:t>
      </w:r>
      <w:r w:rsidR="00E078A0">
        <w:rPr>
          <w:b/>
          <w:bCs/>
          <w:sz w:val="22"/>
          <w:szCs w:val="22"/>
        </w:rPr>
        <w:t xml:space="preserve">reflects a reduction in RBC charges for modco and funds withheld </w:t>
      </w:r>
      <w:r w:rsidR="0037533E">
        <w:rPr>
          <w:b/>
          <w:bCs/>
          <w:sz w:val="22"/>
          <w:szCs w:val="22"/>
        </w:rPr>
        <w:t>assets. This reduction is by asset type and often by asset</w:t>
      </w:r>
      <w:r w:rsidR="00F95F86">
        <w:rPr>
          <w:b/>
          <w:bCs/>
          <w:sz w:val="22"/>
          <w:szCs w:val="22"/>
        </w:rPr>
        <w:t xml:space="preserve"> desi</w:t>
      </w:r>
      <w:r w:rsidR="0062514D">
        <w:rPr>
          <w:b/>
          <w:bCs/>
          <w:sz w:val="22"/>
          <w:szCs w:val="22"/>
        </w:rPr>
        <w:t xml:space="preserve">gnation. </w:t>
      </w:r>
      <w:r w:rsidR="00D512CA">
        <w:rPr>
          <w:b/>
          <w:bCs/>
          <w:sz w:val="22"/>
          <w:szCs w:val="22"/>
        </w:rPr>
        <w:t>T</w:t>
      </w:r>
      <w:r w:rsidR="0062514D">
        <w:rPr>
          <w:b/>
          <w:bCs/>
          <w:sz w:val="22"/>
          <w:szCs w:val="22"/>
        </w:rPr>
        <w:t xml:space="preserve">he </w:t>
      </w:r>
      <w:r w:rsidR="0040749F">
        <w:rPr>
          <w:b/>
          <w:bCs/>
          <w:sz w:val="22"/>
          <w:szCs w:val="22"/>
        </w:rPr>
        <w:t>fair value of the assets</w:t>
      </w:r>
      <w:r w:rsidR="00D512CA">
        <w:rPr>
          <w:b/>
          <w:bCs/>
          <w:sz w:val="22"/>
          <w:szCs w:val="22"/>
        </w:rPr>
        <w:t xml:space="preserve"> withheld</w:t>
      </w:r>
      <w:r w:rsidR="0040749F">
        <w:rPr>
          <w:b/>
          <w:bCs/>
          <w:sz w:val="22"/>
          <w:szCs w:val="22"/>
        </w:rPr>
        <w:t xml:space="preserve"> </w:t>
      </w:r>
      <w:r w:rsidR="00945621">
        <w:rPr>
          <w:b/>
          <w:bCs/>
          <w:sz w:val="22"/>
          <w:szCs w:val="22"/>
        </w:rPr>
        <w:t>is</w:t>
      </w:r>
      <w:r w:rsidR="0040749F">
        <w:rPr>
          <w:b/>
          <w:bCs/>
          <w:sz w:val="22"/>
          <w:szCs w:val="22"/>
        </w:rPr>
        <w:t xml:space="preserve"> </w:t>
      </w:r>
      <w:r w:rsidR="00D512CA">
        <w:rPr>
          <w:b/>
          <w:bCs/>
          <w:sz w:val="22"/>
          <w:szCs w:val="22"/>
        </w:rPr>
        <w:t xml:space="preserve">also </w:t>
      </w:r>
      <w:r w:rsidR="00945621">
        <w:rPr>
          <w:b/>
          <w:bCs/>
          <w:sz w:val="22"/>
          <w:szCs w:val="22"/>
        </w:rPr>
        <w:t>reported</w:t>
      </w:r>
      <w:r w:rsidR="0040749F">
        <w:rPr>
          <w:b/>
          <w:bCs/>
          <w:sz w:val="22"/>
          <w:szCs w:val="22"/>
        </w:rPr>
        <w:t xml:space="preserve"> in the reinsurance </w:t>
      </w:r>
      <w:r w:rsidR="001801CA">
        <w:rPr>
          <w:b/>
          <w:bCs/>
          <w:sz w:val="22"/>
          <w:szCs w:val="22"/>
        </w:rPr>
        <w:t>S</w:t>
      </w:r>
      <w:r w:rsidR="0040749F">
        <w:rPr>
          <w:b/>
          <w:bCs/>
          <w:sz w:val="22"/>
          <w:szCs w:val="22"/>
        </w:rPr>
        <w:t xml:space="preserve">chedules </w:t>
      </w:r>
      <w:r w:rsidR="004D1334">
        <w:rPr>
          <w:b/>
          <w:bCs/>
          <w:sz w:val="22"/>
          <w:szCs w:val="22"/>
        </w:rPr>
        <w:t>S and F</w:t>
      </w:r>
      <w:r w:rsidR="0040749F">
        <w:rPr>
          <w:b/>
          <w:bCs/>
          <w:sz w:val="22"/>
          <w:szCs w:val="22"/>
        </w:rPr>
        <w:t xml:space="preserve"> as collateral. </w:t>
      </w:r>
      <w:r w:rsidR="004A1414">
        <w:rPr>
          <w:b/>
          <w:bCs/>
          <w:sz w:val="22"/>
          <w:szCs w:val="22"/>
        </w:rPr>
        <w:t>Accordingly, t</w:t>
      </w:r>
      <w:r w:rsidR="00D55F7F">
        <w:rPr>
          <w:b/>
          <w:bCs/>
          <w:sz w:val="22"/>
          <w:szCs w:val="22"/>
        </w:rPr>
        <w:t xml:space="preserve">o accomplish both things, </w:t>
      </w:r>
      <w:r w:rsidR="00CE7564">
        <w:rPr>
          <w:b/>
          <w:bCs/>
          <w:sz w:val="22"/>
          <w:szCs w:val="22"/>
        </w:rPr>
        <w:t>asset</w:t>
      </w:r>
      <w:r w:rsidR="00BB7CC9">
        <w:rPr>
          <w:b/>
          <w:bCs/>
          <w:sz w:val="22"/>
          <w:szCs w:val="22"/>
        </w:rPr>
        <w:t>-</w:t>
      </w:r>
      <w:r w:rsidR="00CE7564">
        <w:rPr>
          <w:b/>
          <w:bCs/>
          <w:sz w:val="22"/>
          <w:szCs w:val="22"/>
        </w:rPr>
        <w:t>by</w:t>
      </w:r>
      <w:r w:rsidR="00BB7CC9">
        <w:rPr>
          <w:b/>
          <w:bCs/>
          <w:sz w:val="22"/>
          <w:szCs w:val="22"/>
        </w:rPr>
        <w:t>-</w:t>
      </w:r>
      <w:r w:rsidR="00CE7564">
        <w:rPr>
          <w:b/>
          <w:bCs/>
          <w:sz w:val="22"/>
          <w:szCs w:val="22"/>
        </w:rPr>
        <w:t xml:space="preserve">asset identification is </w:t>
      </w:r>
      <w:r w:rsidR="00D81CD3">
        <w:rPr>
          <w:b/>
          <w:bCs/>
          <w:sz w:val="22"/>
          <w:szCs w:val="22"/>
        </w:rPr>
        <w:t xml:space="preserve">necessary. Therefore, some of the submitted comments regarding not being able to identify assets </w:t>
      </w:r>
      <w:r w:rsidR="00974B79">
        <w:rPr>
          <w:b/>
          <w:bCs/>
          <w:sz w:val="22"/>
          <w:szCs w:val="22"/>
        </w:rPr>
        <w:t>withheld</w:t>
      </w:r>
      <w:r w:rsidR="007C079E">
        <w:rPr>
          <w:b/>
          <w:bCs/>
          <w:sz w:val="22"/>
          <w:szCs w:val="22"/>
        </w:rPr>
        <w:t xml:space="preserve"> which are not held in trust </w:t>
      </w:r>
      <w:r w:rsidR="00EA7CE6">
        <w:rPr>
          <w:b/>
          <w:bCs/>
          <w:sz w:val="22"/>
          <w:szCs w:val="22"/>
        </w:rPr>
        <w:t xml:space="preserve">would </w:t>
      </w:r>
      <w:r w:rsidR="00466D22">
        <w:rPr>
          <w:b/>
          <w:bCs/>
          <w:sz w:val="22"/>
          <w:szCs w:val="22"/>
        </w:rPr>
        <w:t>indicate a disconnect</w:t>
      </w:r>
      <w:r w:rsidR="00210D62">
        <w:rPr>
          <w:b/>
          <w:bCs/>
          <w:sz w:val="22"/>
          <w:szCs w:val="22"/>
        </w:rPr>
        <w:t xml:space="preserve">. </w:t>
      </w:r>
      <w:r w:rsidR="001555E0" w:rsidRPr="003F7370">
        <w:rPr>
          <w:b/>
          <w:sz w:val="22"/>
          <w:szCs w:val="22"/>
          <w:u w:val="single"/>
        </w:rPr>
        <w:t>Commen</w:t>
      </w:r>
      <w:r w:rsidR="00974B79" w:rsidRPr="003F7370">
        <w:rPr>
          <w:b/>
          <w:sz w:val="22"/>
          <w:szCs w:val="22"/>
          <w:u w:val="single"/>
        </w:rPr>
        <w:t>t</w:t>
      </w:r>
      <w:r w:rsidR="001555E0" w:rsidRPr="003F7370">
        <w:rPr>
          <w:b/>
          <w:sz w:val="22"/>
          <w:szCs w:val="22"/>
          <w:u w:val="single"/>
        </w:rPr>
        <w:t>s are request</w:t>
      </w:r>
      <w:r w:rsidR="00974B79" w:rsidRPr="003F7370">
        <w:rPr>
          <w:b/>
          <w:sz w:val="22"/>
          <w:szCs w:val="22"/>
          <w:u w:val="single"/>
        </w:rPr>
        <w:t>ed</w:t>
      </w:r>
      <w:r w:rsidR="001555E0" w:rsidRPr="003F7370">
        <w:rPr>
          <w:b/>
          <w:sz w:val="22"/>
          <w:szCs w:val="22"/>
          <w:u w:val="single"/>
        </w:rPr>
        <w:t xml:space="preserve"> regarding if the</w:t>
      </w:r>
      <w:r w:rsidR="00210D62" w:rsidRPr="003F7370">
        <w:rPr>
          <w:b/>
          <w:sz w:val="22"/>
          <w:szCs w:val="22"/>
          <w:u w:val="single"/>
        </w:rPr>
        <w:t xml:space="preserve"> assets cannot be identified, </w:t>
      </w:r>
      <w:r w:rsidR="001D2A15">
        <w:rPr>
          <w:b/>
          <w:sz w:val="22"/>
          <w:szCs w:val="22"/>
          <w:u w:val="single"/>
        </w:rPr>
        <w:t>then</w:t>
      </w:r>
      <w:r w:rsidR="00210D62" w:rsidRPr="003F7370">
        <w:rPr>
          <w:b/>
          <w:sz w:val="22"/>
          <w:szCs w:val="22"/>
          <w:u w:val="single"/>
        </w:rPr>
        <w:t xml:space="preserve"> how are the numbers determined </w:t>
      </w:r>
      <w:r w:rsidR="001555E0" w:rsidRPr="003F7370">
        <w:rPr>
          <w:b/>
          <w:sz w:val="22"/>
          <w:szCs w:val="22"/>
          <w:u w:val="single"/>
        </w:rPr>
        <w:t>for the life risk</w:t>
      </w:r>
      <w:r w:rsidR="00974B79" w:rsidRPr="003F7370">
        <w:rPr>
          <w:b/>
          <w:sz w:val="22"/>
          <w:szCs w:val="22"/>
          <w:u w:val="single"/>
        </w:rPr>
        <w:t>-</w:t>
      </w:r>
      <w:r w:rsidR="001555E0" w:rsidRPr="003F7370">
        <w:rPr>
          <w:b/>
          <w:sz w:val="22"/>
          <w:szCs w:val="22"/>
          <w:u w:val="single"/>
        </w:rPr>
        <w:t>based capital char</w:t>
      </w:r>
      <w:r w:rsidR="00BB7CC9" w:rsidRPr="003F7370">
        <w:rPr>
          <w:b/>
          <w:sz w:val="22"/>
          <w:szCs w:val="22"/>
          <w:u w:val="single"/>
        </w:rPr>
        <w:t xml:space="preserve">ge reductions </w:t>
      </w:r>
      <w:r w:rsidR="001555E0" w:rsidRPr="003F7370">
        <w:rPr>
          <w:b/>
          <w:sz w:val="22"/>
          <w:szCs w:val="22"/>
          <w:u w:val="single"/>
        </w:rPr>
        <w:t>reported and the collateral fair value</w:t>
      </w:r>
      <w:r w:rsidR="00A41F7F">
        <w:rPr>
          <w:b/>
          <w:sz w:val="22"/>
          <w:szCs w:val="22"/>
          <w:u w:val="single"/>
        </w:rPr>
        <w:t>.</w:t>
      </w:r>
    </w:p>
    <w:p w14:paraId="7298DD9E" w14:textId="77777777" w:rsidR="00944F24" w:rsidRDefault="00944F24" w:rsidP="00EF2B76">
      <w:pPr>
        <w:pStyle w:val="BodyTextIndent"/>
        <w:ind w:left="0" w:firstLine="0"/>
        <w:jc w:val="both"/>
        <w:rPr>
          <w:b/>
          <w:sz w:val="22"/>
          <w:szCs w:val="22"/>
          <w:u w:val="single"/>
        </w:rPr>
      </w:pPr>
    </w:p>
    <w:p w14:paraId="143FA1CD" w14:textId="77777777" w:rsidR="00944F24" w:rsidRDefault="00944F24" w:rsidP="00944F24">
      <w:pPr>
        <w:pStyle w:val="ListContinue"/>
        <w:numPr>
          <w:ilvl w:val="0"/>
          <w:numId w:val="0"/>
        </w:numPr>
        <w:spacing w:after="0"/>
        <w:jc w:val="both"/>
        <w:rPr>
          <w:b/>
          <w:bCs/>
          <w:sz w:val="22"/>
          <w:szCs w:val="22"/>
        </w:rPr>
      </w:pPr>
      <w:r>
        <w:rPr>
          <w:b/>
          <w:bCs/>
          <w:sz w:val="22"/>
          <w:szCs w:val="22"/>
        </w:rPr>
        <w:t>This item is planned for exposure until September 27 to allow for consideration at the Fall National Meeting.</w:t>
      </w:r>
    </w:p>
    <w:p w14:paraId="397C9C69" w14:textId="35BBDE70" w:rsidR="001427EF" w:rsidRDefault="001427EF">
      <w:pPr>
        <w:rPr>
          <w:b/>
          <w:color w:val="000000"/>
          <w:sz w:val="22"/>
          <w:szCs w:val="22"/>
        </w:rPr>
      </w:pPr>
    </w:p>
    <w:p w14:paraId="0EAFFB3A" w14:textId="77777777" w:rsidR="003422F9" w:rsidRDefault="003422F9">
      <w:pPr>
        <w:rPr>
          <w:b/>
          <w:color w:val="000000"/>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41CB2" w:rsidRPr="00E469AA" w14:paraId="1F231D73"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11DDCB52" w14:textId="77777777" w:rsidR="00441CB2" w:rsidRPr="00A10EF3" w:rsidRDefault="00441CB2">
            <w:pPr>
              <w:widowControl w:val="0"/>
              <w:jc w:val="center"/>
              <w:rPr>
                <w:b/>
                <w:color w:val="FFFFFF"/>
                <w:sz w:val="22"/>
                <w:szCs w:val="22"/>
              </w:rPr>
            </w:pPr>
            <w:r w:rsidRPr="00A10EF3">
              <w:rPr>
                <w:b/>
                <w:color w:val="000000"/>
                <w:sz w:val="22"/>
                <w:szCs w:val="22"/>
              </w:rPr>
              <w:br w:type="page"/>
            </w:r>
          </w:p>
          <w:p w14:paraId="04CDBDC4" w14:textId="77777777" w:rsidR="00441CB2" w:rsidRPr="00A10EF3" w:rsidRDefault="00441CB2">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3F5CBC9" w14:textId="77777777" w:rsidR="00441CB2" w:rsidRPr="00A10EF3" w:rsidRDefault="00441CB2">
            <w:pPr>
              <w:widowControl w:val="0"/>
              <w:jc w:val="center"/>
              <w:rPr>
                <w:b/>
                <w:color w:val="FFFFFF"/>
                <w:sz w:val="22"/>
                <w:szCs w:val="22"/>
              </w:rPr>
            </w:pPr>
          </w:p>
          <w:p w14:paraId="6797D813" w14:textId="77777777" w:rsidR="00441CB2" w:rsidRPr="00A10EF3" w:rsidRDefault="00441CB2">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7494CFC" w14:textId="77777777" w:rsidR="00441CB2" w:rsidRPr="00A10EF3" w:rsidRDefault="00441CB2">
            <w:pPr>
              <w:widowControl w:val="0"/>
              <w:jc w:val="center"/>
              <w:rPr>
                <w:b/>
                <w:color w:val="FFFFFF"/>
                <w:sz w:val="22"/>
                <w:szCs w:val="22"/>
              </w:rPr>
            </w:pPr>
          </w:p>
          <w:p w14:paraId="621B3197" w14:textId="77777777" w:rsidR="00441CB2" w:rsidRPr="00A10EF3" w:rsidRDefault="00441CB2">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484A6A16" w14:textId="77777777" w:rsidR="00441CB2" w:rsidRPr="00A10EF3" w:rsidRDefault="00441CB2">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69D4ADF9" w14:textId="77777777" w:rsidR="00441CB2" w:rsidRPr="00A10EF3" w:rsidRDefault="00441CB2">
            <w:pPr>
              <w:widowControl w:val="0"/>
              <w:jc w:val="center"/>
              <w:rPr>
                <w:b/>
                <w:color w:val="FFFFFF"/>
                <w:sz w:val="22"/>
                <w:szCs w:val="22"/>
              </w:rPr>
            </w:pPr>
            <w:r w:rsidRPr="00A10EF3">
              <w:rPr>
                <w:b/>
                <w:sz w:val="22"/>
                <w:szCs w:val="22"/>
              </w:rPr>
              <w:t>Comment Letter Page Number</w:t>
            </w:r>
          </w:p>
        </w:tc>
      </w:tr>
      <w:tr w:rsidR="00441CB2" w:rsidRPr="00E469AA" w14:paraId="5C32A4CD" w14:textId="77777777">
        <w:trPr>
          <w:trHeight w:val="800"/>
        </w:trPr>
        <w:tc>
          <w:tcPr>
            <w:tcW w:w="1615" w:type="dxa"/>
            <w:tcBorders>
              <w:top w:val="single" w:sz="4" w:space="0" w:color="FFFFFF"/>
            </w:tcBorders>
            <w:shd w:val="clear" w:color="auto" w:fill="F2F2F2"/>
            <w:vAlign w:val="center"/>
          </w:tcPr>
          <w:p w14:paraId="212D7F26" w14:textId="0290FE23" w:rsidR="00441CB2" w:rsidRPr="009F2EC6" w:rsidRDefault="00441CB2">
            <w:pPr>
              <w:widowControl w:val="0"/>
              <w:jc w:val="center"/>
              <w:rPr>
                <w:b/>
                <w:sz w:val="22"/>
                <w:szCs w:val="22"/>
              </w:rPr>
            </w:pPr>
            <w:r w:rsidRPr="00693F6E">
              <w:rPr>
                <w:b/>
                <w:sz w:val="22"/>
                <w:szCs w:val="22"/>
              </w:rPr>
              <w:t>202</w:t>
            </w:r>
            <w:r>
              <w:rPr>
                <w:b/>
                <w:sz w:val="22"/>
                <w:szCs w:val="22"/>
              </w:rPr>
              <w:t>4-</w:t>
            </w:r>
            <w:r w:rsidR="009A50E5">
              <w:rPr>
                <w:b/>
                <w:sz w:val="22"/>
                <w:szCs w:val="22"/>
              </w:rPr>
              <w:t>10</w:t>
            </w:r>
          </w:p>
          <w:p w14:paraId="69739B63" w14:textId="77777777" w:rsidR="00441CB2" w:rsidRPr="009F2EC6" w:rsidRDefault="00441CB2">
            <w:pPr>
              <w:widowControl w:val="0"/>
              <w:jc w:val="center"/>
              <w:rPr>
                <w:b/>
                <w:sz w:val="22"/>
                <w:szCs w:val="22"/>
              </w:rPr>
            </w:pPr>
            <w:r w:rsidRPr="009F2EC6">
              <w:rPr>
                <w:b/>
                <w:sz w:val="22"/>
                <w:szCs w:val="22"/>
              </w:rPr>
              <w:t>(</w:t>
            </w:r>
            <w:r>
              <w:rPr>
                <w:b/>
                <w:sz w:val="22"/>
                <w:szCs w:val="22"/>
              </w:rPr>
              <w:t>Julie</w:t>
            </w:r>
            <w:r w:rsidRPr="009F2EC6">
              <w:rPr>
                <w:b/>
                <w:sz w:val="22"/>
                <w:szCs w:val="22"/>
              </w:rPr>
              <w:t>)</w:t>
            </w:r>
          </w:p>
        </w:tc>
        <w:tc>
          <w:tcPr>
            <w:tcW w:w="3198" w:type="dxa"/>
            <w:tcBorders>
              <w:top w:val="single" w:sz="4" w:space="0" w:color="FFFFFF"/>
            </w:tcBorders>
            <w:shd w:val="clear" w:color="auto" w:fill="F2F2F2"/>
            <w:vAlign w:val="center"/>
          </w:tcPr>
          <w:p w14:paraId="131D02DA" w14:textId="3240214B" w:rsidR="00441CB2" w:rsidRPr="009F2EC6" w:rsidRDefault="009A50E5">
            <w:pPr>
              <w:pStyle w:val="Heading2"/>
              <w:rPr>
                <w:sz w:val="22"/>
                <w:szCs w:val="22"/>
              </w:rPr>
            </w:pPr>
            <w:r w:rsidRPr="009A50E5">
              <w:rPr>
                <w:sz w:val="22"/>
                <w:szCs w:val="22"/>
              </w:rPr>
              <w:t>SSAP No. 56 – Book Value Separate Accounts</w:t>
            </w:r>
          </w:p>
        </w:tc>
        <w:tc>
          <w:tcPr>
            <w:tcW w:w="2112" w:type="dxa"/>
            <w:tcBorders>
              <w:top w:val="single" w:sz="4" w:space="0" w:color="FFFFFF"/>
            </w:tcBorders>
            <w:shd w:val="clear" w:color="auto" w:fill="F2F2F2"/>
            <w:vAlign w:val="center"/>
          </w:tcPr>
          <w:p w14:paraId="5B032F86" w14:textId="188CE86B" w:rsidR="00441CB2" w:rsidRPr="00E469AA" w:rsidRDefault="00BF7450">
            <w:pPr>
              <w:widowControl w:val="0"/>
              <w:jc w:val="center"/>
              <w:rPr>
                <w:b/>
                <w:sz w:val="22"/>
                <w:szCs w:val="22"/>
                <w:highlight w:val="yellow"/>
              </w:rPr>
            </w:pPr>
            <w:r>
              <w:rPr>
                <w:b/>
                <w:sz w:val="22"/>
                <w:szCs w:val="22"/>
              </w:rPr>
              <w:t>1</w:t>
            </w:r>
            <w:r w:rsidR="008F41A5">
              <w:rPr>
                <w:b/>
                <w:sz w:val="22"/>
                <w:szCs w:val="22"/>
              </w:rPr>
              <w:t>7</w:t>
            </w:r>
            <w:r w:rsidR="00441CB2" w:rsidRPr="003C2895">
              <w:rPr>
                <w:b/>
                <w:sz w:val="22"/>
                <w:szCs w:val="22"/>
              </w:rPr>
              <w:t xml:space="preserve"> – Agenda item </w:t>
            </w:r>
          </w:p>
        </w:tc>
        <w:tc>
          <w:tcPr>
            <w:tcW w:w="1710" w:type="dxa"/>
            <w:tcBorders>
              <w:top w:val="single" w:sz="4" w:space="0" w:color="FFFFFF"/>
            </w:tcBorders>
            <w:shd w:val="clear" w:color="auto" w:fill="F2F2F2"/>
            <w:vAlign w:val="center"/>
          </w:tcPr>
          <w:p w14:paraId="244308B7" w14:textId="77777777" w:rsidR="00441CB2" w:rsidRPr="00E469AA" w:rsidRDefault="00441CB2">
            <w:pPr>
              <w:widowControl w:val="0"/>
              <w:jc w:val="center"/>
              <w:rPr>
                <w:b/>
                <w:sz w:val="22"/>
                <w:szCs w:val="22"/>
                <w:highlight w:val="yellow"/>
              </w:rPr>
            </w:pPr>
            <w:r w:rsidRPr="009F540C">
              <w:rPr>
                <w:b/>
                <w:sz w:val="22"/>
                <w:szCs w:val="22"/>
              </w:rPr>
              <w:t>No Comments</w:t>
            </w:r>
          </w:p>
        </w:tc>
        <w:tc>
          <w:tcPr>
            <w:tcW w:w="1440" w:type="dxa"/>
            <w:tcBorders>
              <w:top w:val="single" w:sz="4" w:space="0" w:color="FFFFFF"/>
            </w:tcBorders>
            <w:shd w:val="clear" w:color="auto" w:fill="F2F2F2"/>
            <w:vAlign w:val="center"/>
          </w:tcPr>
          <w:p w14:paraId="3AB21093" w14:textId="05076569" w:rsidR="00441CB2" w:rsidRPr="00E469AA" w:rsidRDefault="00441CB2">
            <w:pPr>
              <w:widowControl w:val="0"/>
              <w:jc w:val="center"/>
              <w:rPr>
                <w:b/>
                <w:sz w:val="22"/>
                <w:szCs w:val="22"/>
                <w:highlight w:val="yellow"/>
              </w:rPr>
            </w:pPr>
            <w:r w:rsidRPr="00C065A3">
              <w:rPr>
                <w:b/>
                <w:sz w:val="22"/>
                <w:szCs w:val="22"/>
              </w:rPr>
              <w:t>IP</w:t>
            </w:r>
            <w:r w:rsidRPr="00D85668">
              <w:rPr>
                <w:b/>
                <w:sz w:val="22"/>
                <w:szCs w:val="22"/>
              </w:rPr>
              <w:t xml:space="preserve"> – </w:t>
            </w:r>
            <w:r w:rsidR="00F42289" w:rsidRPr="00F42289">
              <w:rPr>
                <w:b/>
                <w:sz w:val="22"/>
                <w:szCs w:val="22"/>
              </w:rPr>
              <w:t>18</w:t>
            </w:r>
          </w:p>
        </w:tc>
      </w:tr>
    </w:tbl>
    <w:p w14:paraId="1DE93EAA" w14:textId="77777777" w:rsidR="00441CB2" w:rsidRPr="000D5BED" w:rsidRDefault="00441CB2" w:rsidP="00441CB2">
      <w:pPr>
        <w:rPr>
          <w:sz w:val="22"/>
          <w:szCs w:val="22"/>
          <w:lang w:eastAsia="zh-CN"/>
        </w:rPr>
      </w:pPr>
    </w:p>
    <w:p w14:paraId="1815D2B5" w14:textId="77777777" w:rsidR="00441CB2" w:rsidRPr="00F35CA3" w:rsidRDefault="00441CB2" w:rsidP="00441CB2">
      <w:pPr>
        <w:pStyle w:val="BodyTextIndent"/>
        <w:ind w:left="0" w:firstLine="0"/>
        <w:jc w:val="both"/>
        <w:rPr>
          <w:i/>
          <w:sz w:val="22"/>
          <w:szCs w:val="22"/>
          <w:u w:val="single"/>
        </w:rPr>
      </w:pPr>
      <w:r w:rsidRPr="00F35CA3">
        <w:rPr>
          <w:i/>
          <w:sz w:val="22"/>
          <w:szCs w:val="22"/>
          <w:u w:val="single"/>
        </w:rPr>
        <w:t>Summary:</w:t>
      </w:r>
    </w:p>
    <w:p w14:paraId="3DC709FB" w14:textId="7DF6FD17" w:rsidR="0050656C" w:rsidRDefault="00AC420D" w:rsidP="0050656C">
      <w:pPr>
        <w:pStyle w:val="BodyTextIndent"/>
        <w:ind w:left="0" w:firstLine="0"/>
        <w:jc w:val="both"/>
        <w:rPr>
          <w:sz w:val="22"/>
          <w:szCs w:val="22"/>
        </w:rPr>
      </w:pPr>
      <w:r>
        <w:rPr>
          <w:sz w:val="22"/>
          <w:szCs w:val="22"/>
        </w:rPr>
        <w:t xml:space="preserve">On March 16, 2024, the Working </w:t>
      </w:r>
      <w:r w:rsidR="00540AE8">
        <w:rPr>
          <w:sz w:val="22"/>
          <w:szCs w:val="22"/>
        </w:rPr>
        <w:t xml:space="preserve">Group </w:t>
      </w:r>
      <w:r>
        <w:rPr>
          <w:sz w:val="22"/>
          <w:szCs w:val="22"/>
        </w:rPr>
        <w:t xml:space="preserve">exposed an agenda item </w:t>
      </w:r>
      <w:r w:rsidR="0050656C" w:rsidRPr="00913294">
        <w:rPr>
          <w:sz w:val="22"/>
          <w:szCs w:val="22"/>
        </w:rPr>
        <w:t xml:space="preserve">to </w:t>
      </w:r>
      <w:r w:rsidR="0050656C">
        <w:rPr>
          <w:sz w:val="22"/>
          <w:szCs w:val="22"/>
        </w:rPr>
        <w:t xml:space="preserve">expand the guidance in </w:t>
      </w:r>
      <w:r w:rsidR="0050656C" w:rsidRPr="00A96B38">
        <w:rPr>
          <w:i/>
          <w:iCs/>
          <w:sz w:val="22"/>
          <w:szCs w:val="22"/>
        </w:rPr>
        <w:t>SSAP No. 56—Separate Accounts</w:t>
      </w:r>
      <w:r w:rsidR="0050656C">
        <w:rPr>
          <w:sz w:val="22"/>
          <w:szCs w:val="22"/>
        </w:rPr>
        <w:t xml:space="preserve"> to further address situations and provide consistent accounting guidelines for when assets are reported at a measurement method other than fair value. The guidance in SSAP No. 56 predominantly focuses on separate account products in which the policyholder bears the investment risk. In those situations, the assets in the separate account are reported at fair value. SSAP No. 56 provides limited guidance for assets supporting fund accumulation contracts (GICs), which do not participate in underlying portfolio experience, with a fixed interest rate guarantee, purchased under a retirement plan or plan of deferred compensation, established or maintained by an employer, with direction that these assets shall be recorded as if they were held in the general account. This measurement method is generally referred to as “book value.” </w:t>
      </w:r>
    </w:p>
    <w:p w14:paraId="17D6C7A4" w14:textId="77777777" w:rsidR="0050656C" w:rsidRDefault="0050656C" w:rsidP="0050656C">
      <w:pPr>
        <w:pStyle w:val="BodyTextIndent"/>
        <w:ind w:left="0"/>
        <w:jc w:val="both"/>
        <w:rPr>
          <w:sz w:val="22"/>
          <w:szCs w:val="22"/>
        </w:rPr>
      </w:pPr>
    </w:p>
    <w:p w14:paraId="25B58FCF" w14:textId="77777777" w:rsidR="0050656C" w:rsidRDefault="0050656C" w:rsidP="0050656C">
      <w:pPr>
        <w:pStyle w:val="BodyTextIndent"/>
        <w:ind w:left="0" w:firstLine="0"/>
        <w:jc w:val="both"/>
        <w:rPr>
          <w:sz w:val="22"/>
          <w:szCs w:val="22"/>
        </w:rPr>
      </w:pPr>
      <w:r>
        <w:rPr>
          <w:sz w:val="22"/>
          <w:szCs w:val="22"/>
        </w:rPr>
        <w:t xml:space="preserve">NAIC staff are aware that there has been an increase in assets reported at “book value” within the separate account. These have been approved under state prescribed practices and/or interpretations that the reference for fund accumulation contracts captures pension risk transfer (PRT) or registered indexed-linked annuities (RILA) and other </w:t>
      </w:r>
      <w:r>
        <w:rPr>
          <w:sz w:val="22"/>
          <w:szCs w:val="22"/>
        </w:rPr>
        <w:lastRenderedPageBreak/>
        <w:t xml:space="preserve">similar general-account type products that have been approved by the state of domicile for reporting in the separate account. </w:t>
      </w:r>
    </w:p>
    <w:p w14:paraId="415AB8A3" w14:textId="77777777" w:rsidR="0050656C" w:rsidRDefault="0050656C" w:rsidP="0050656C">
      <w:pPr>
        <w:pStyle w:val="BodyTextIndent"/>
        <w:ind w:left="0"/>
        <w:jc w:val="both"/>
        <w:rPr>
          <w:sz w:val="22"/>
          <w:szCs w:val="22"/>
        </w:rPr>
      </w:pPr>
    </w:p>
    <w:p w14:paraId="506A2725" w14:textId="77777777" w:rsidR="0050656C" w:rsidRDefault="0050656C" w:rsidP="0050656C">
      <w:pPr>
        <w:pStyle w:val="BodyTextIndent"/>
        <w:ind w:left="0" w:firstLine="0"/>
        <w:jc w:val="both"/>
        <w:rPr>
          <w:sz w:val="22"/>
          <w:szCs w:val="22"/>
        </w:rPr>
      </w:pPr>
      <w:r>
        <w:rPr>
          <w:sz w:val="22"/>
          <w:szCs w:val="22"/>
        </w:rPr>
        <w:t xml:space="preserve">The guidance in </w:t>
      </w:r>
      <w:r w:rsidRPr="00F245CC">
        <w:rPr>
          <w:sz w:val="22"/>
          <w:szCs w:val="22"/>
        </w:rPr>
        <w:t>SSAP No. 56</w:t>
      </w:r>
      <w:r>
        <w:rPr>
          <w:sz w:val="22"/>
          <w:szCs w:val="22"/>
        </w:rPr>
        <w:t xml:space="preserve"> focuses on the accounting and reporting for both the separate account and general account, with specific focus on what is captured within each account as well as transfers between the two accounts. As the focus is on fair value separate account assets, there is not guidance that details how transfers should occur between the </w:t>
      </w:r>
      <w:r w:rsidRPr="4E018F55">
        <w:rPr>
          <w:sz w:val="22"/>
          <w:szCs w:val="22"/>
        </w:rPr>
        <w:t>general and separate</w:t>
      </w:r>
      <w:r>
        <w:rPr>
          <w:sz w:val="22"/>
          <w:szCs w:val="22"/>
        </w:rPr>
        <w:t xml:space="preserve"> accounts when the assets will be retained and reported at “book value.” Particularly, the guidance does not address whether assets should be disposed / recognized at fair value when transferring between accounts, with subsequent reporting at the general account measurement guidance or whether the assets should be transferred at the “book value” that is reported in the existing account. The process has the potential to impact recognition of gains / losses and IMR, so it should be clearly detailed to ensure consistent reporting.</w:t>
      </w:r>
    </w:p>
    <w:p w14:paraId="157B4D11" w14:textId="77777777" w:rsidR="00441CB2" w:rsidRPr="00AE20A6" w:rsidRDefault="00441CB2" w:rsidP="00441CB2">
      <w:pPr>
        <w:pStyle w:val="BodyTextIndent"/>
        <w:ind w:left="0" w:firstLine="0"/>
        <w:jc w:val="both"/>
        <w:rPr>
          <w:b/>
          <w:bCs/>
          <w:sz w:val="22"/>
          <w:szCs w:val="22"/>
        </w:rPr>
      </w:pPr>
    </w:p>
    <w:p w14:paraId="364830EF" w14:textId="77777777" w:rsidR="00441CB2" w:rsidRPr="004F668E" w:rsidRDefault="00441CB2" w:rsidP="00441CB2">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6FA0B841" w14:textId="779D3DA1" w:rsidR="00441CB2" w:rsidRDefault="00507637" w:rsidP="00441CB2">
      <w:pPr>
        <w:widowControl w:val="0"/>
        <w:jc w:val="both"/>
        <w:rPr>
          <w:sz w:val="22"/>
          <w:szCs w:val="22"/>
        </w:rPr>
      </w:pPr>
      <w:r w:rsidRPr="00507637">
        <w:rPr>
          <w:sz w:val="22"/>
          <w:szCs w:val="22"/>
        </w:rPr>
        <w:t xml:space="preserve">Interested parties is currently working with NAIC staff and the IMR </w:t>
      </w:r>
      <w:r w:rsidR="004936E3" w:rsidRPr="00507637">
        <w:rPr>
          <w:sz w:val="22"/>
          <w:szCs w:val="22"/>
        </w:rPr>
        <w:t xml:space="preserve">Ad </w:t>
      </w:r>
      <w:r w:rsidR="004936E3">
        <w:rPr>
          <w:sz w:val="22"/>
          <w:szCs w:val="22"/>
        </w:rPr>
        <w:t>H</w:t>
      </w:r>
      <w:r w:rsidR="004936E3" w:rsidRPr="00507637">
        <w:rPr>
          <w:sz w:val="22"/>
          <w:szCs w:val="22"/>
        </w:rPr>
        <w:t>oc</w:t>
      </w:r>
      <w:r w:rsidRPr="00507637">
        <w:rPr>
          <w:sz w:val="22"/>
          <w:szCs w:val="22"/>
        </w:rPr>
        <w:t xml:space="preserve"> Group on this agenda item.</w:t>
      </w:r>
    </w:p>
    <w:p w14:paraId="6F9561C0" w14:textId="77777777" w:rsidR="00507637" w:rsidRPr="00F26FE2" w:rsidRDefault="00507637" w:rsidP="00441CB2">
      <w:pPr>
        <w:widowControl w:val="0"/>
        <w:jc w:val="both"/>
        <w:rPr>
          <w:sz w:val="22"/>
          <w:szCs w:val="22"/>
          <w:highlight w:val="yellow"/>
        </w:rPr>
      </w:pPr>
    </w:p>
    <w:p w14:paraId="03C989FB" w14:textId="77777777" w:rsidR="00441CB2" w:rsidRPr="00F35CA3" w:rsidRDefault="00441CB2" w:rsidP="00441CB2">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6988FEAA" w14:textId="1896184E" w:rsidR="004936E3" w:rsidRDefault="004936E3" w:rsidP="004936E3">
      <w:pPr>
        <w:pStyle w:val="NormalWeb"/>
        <w:tabs>
          <w:tab w:val="left" w:pos="630"/>
        </w:tabs>
        <w:spacing w:before="0" w:beforeAutospacing="0" w:after="0" w:afterAutospacing="0"/>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NAIC staff recommends that the Working Group expose draft revisions to </w:t>
      </w:r>
      <w:r>
        <w:rPr>
          <w:rFonts w:ascii="Times New Roman" w:eastAsia="Times New Roman" w:hAnsi="Times New Roman" w:cs="Times New Roman"/>
          <w:b/>
          <w:i/>
          <w:iCs/>
          <w:color w:val="000000"/>
          <w:sz w:val="22"/>
          <w:szCs w:val="22"/>
        </w:rPr>
        <w:t xml:space="preserve">SSAP No. 56—Separate Accounts </w:t>
      </w:r>
      <w:r>
        <w:rPr>
          <w:rFonts w:ascii="Times New Roman" w:eastAsia="Times New Roman" w:hAnsi="Times New Roman" w:cs="Times New Roman"/>
          <w:b/>
          <w:color w:val="000000"/>
          <w:sz w:val="22"/>
          <w:szCs w:val="22"/>
        </w:rPr>
        <w:t xml:space="preserve">to allow for initial review and consideration of potential changes to update measurement method guidance and specify the process to transfer assets for cash between the general and book-value separate accounts. </w:t>
      </w:r>
      <w:r w:rsidR="001C3A7B">
        <w:rPr>
          <w:rFonts w:ascii="Times New Roman" w:eastAsia="Times New Roman" w:hAnsi="Times New Roman" w:cs="Times New Roman"/>
          <w:b/>
          <w:color w:val="000000"/>
          <w:sz w:val="22"/>
          <w:szCs w:val="22"/>
        </w:rPr>
        <w:t xml:space="preserve">In addition to the proposed revisions, there are NAIC staff questions </w:t>
      </w:r>
      <w:r w:rsidR="00ED7796">
        <w:rPr>
          <w:rFonts w:ascii="Times New Roman" w:eastAsia="Times New Roman" w:hAnsi="Times New Roman" w:cs="Times New Roman"/>
          <w:b/>
          <w:color w:val="000000"/>
          <w:sz w:val="22"/>
          <w:szCs w:val="22"/>
        </w:rPr>
        <w:t xml:space="preserve">shaded in the document </w:t>
      </w:r>
      <w:r w:rsidR="001C3A7B">
        <w:rPr>
          <w:rFonts w:ascii="Times New Roman" w:eastAsia="Times New Roman" w:hAnsi="Times New Roman" w:cs="Times New Roman"/>
          <w:b/>
          <w:color w:val="000000"/>
          <w:sz w:val="22"/>
          <w:szCs w:val="22"/>
        </w:rPr>
        <w:t>requesting additional information</w:t>
      </w:r>
      <w:r w:rsidR="00896149">
        <w:rPr>
          <w:rFonts w:ascii="Times New Roman" w:eastAsia="Times New Roman" w:hAnsi="Times New Roman" w:cs="Times New Roman"/>
          <w:b/>
          <w:color w:val="000000"/>
          <w:sz w:val="22"/>
          <w:szCs w:val="22"/>
        </w:rPr>
        <w:t xml:space="preserve"> from regulators and industry</w:t>
      </w:r>
      <w:r w:rsidR="001C3A7B">
        <w:rPr>
          <w:rFonts w:ascii="Times New Roman" w:eastAsia="Times New Roman" w:hAnsi="Times New Roman" w:cs="Times New Roman"/>
          <w:b/>
          <w:color w:val="000000"/>
          <w:sz w:val="22"/>
          <w:szCs w:val="22"/>
        </w:rPr>
        <w:t xml:space="preserve">. These questions </w:t>
      </w:r>
      <w:r w:rsidR="00896149">
        <w:rPr>
          <w:rFonts w:ascii="Times New Roman" w:eastAsia="Times New Roman" w:hAnsi="Times New Roman" w:cs="Times New Roman"/>
          <w:b/>
          <w:color w:val="000000"/>
          <w:sz w:val="22"/>
          <w:szCs w:val="22"/>
        </w:rPr>
        <w:t xml:space="preserve">focus predominantly on seed money and other asset transfers not captured in the proposed guidance. </w:t>
      </w:r>
    </w:p>
    <w:p w14:paraId="698BD56E" w14:textId="77777777" w:rsidR="004F1E21" w:rsidRDefault="004F1E21" w:rsidP="004936E3">
      <w:pPr>
        <w:pStyle w:val="NormalWeb"/>
        <w:tabs>
          <w:tab w:val="left" w:pos="630"/>
        </w:tabs>
        <w:spacing w:before="0" w:beforeAutospacing="0" w:after="0" w:afterAutospacing="0"/>
        <w:jc w:val="both"/>
        <w:rPr>
          <w:rFonts w:ascii="Times New Roman" w:eastAsia="Times New Roman" w:hAnsi="Times New Roman" w:cs="Times New Roman"/>
          <w:b/>
          <w:color w:val="000000"/>
          <w:sz w:val="22"/>
          <w:szCs w:val="22"/>
        </w:rPr>
      </w:pPr>
    </w:p>
    <w:p w14:paraId="5759D2AD" w14:textId="1C9C4FD2" w:rsidR="004F1E21" w:rsidRDefault="004F1E21" w:rsidP="004936E3">
      <w:pPr>
        <w:pStyle w:val="NormalWeb"/>
        <w:tabs>
          <w:tab w:val="left" w:pos="630"/>
        </w:tabs>
        <w:spacing w:before="0" w:beforeAutospacing="0" w:after="0" w:afterAutospacing="0"/>
        <w:jc w:val="both"/>
        <w:rPr>
          <w:rFonts w:ascii="Times New Roman" w:eastAsia="Times New Roman" w:hAnsi="Times New Roman" w:cs="Times New Roman"/>
          <w:b/>
          <w:color w:val="000000"/>
          <w:sz w:val="22"/>
          <w:szCs w:val="22"/>
        </w:rPr>
      </w:pPr>
      <w:r w:rsidRPr="00AA5E80">
        <w:rPr>
          <w:rFonts w:ascii="Times New Roman" w:eastAsia="Times New Roman" w:hAnsi="Times New Roman" w:cs="Times New Roman"/>
          <w:b/>
          <w:color w:val="000000"/>
          <w:sz w:val="22"/>
          <w:szCs w:val="22"/>
        </w:rPr>
        <w:t>T</w:t>
      </w:r>
      <w:r w:rsidR="00EC5264" w:rsidRPr="00AA5E80">
        <w:rPr>
          <w:rFonts w:ascii="Times New Roman" w:eastAsia="Times New Roman" w:hAnsi="Times New Roman" w:cs="Times New Roman"/>
          <w:b/>
          <w:color w:val="000000"/>
          <w:sz w:val="22"/>
          <w:szCs w:val="22"/>
        </w:rPr>
        <w:t>his item is proposed for exposure until November 8 to allow more time for review and comment generation. Discussion of the comments is anticipated in the interim prior to the 2025 Spring National Meeting.</w:t>
      </w:r>
      <w:r w:rsidR="00EC5264">
        <w:rPr>
          <w:rFonts w:ascii="Times New Roman" w:eastAsia="Times New Roman" w:hAnsi="Times New Roman" w:cs="Times New Roman"/>
          <w:b/>
          <w:color w:val="000000"/>
          <w:sz w:val="22"/>
          <w:szCs w:val="22"/>
        </w:rPr>
        <w:t xml:space="preserve"> </w:t>
      </w:r>
    </w:p>
    <w:p w14:paraId="479EC056" w14:textId="77777777" w:rsidR="004936E3" w:rsidRDefault="004936E3" w:rsidP="004936E3">
      <w:pPr>
        <w:pStyle w:val="NormalWeb"/>
        <w:tabs>
          <w:tab w:val="left" w:pos="630"/>
        </w:tabs>
        <w:spacing w:before="0" w:beforeAutospacing="0" w:after="0" w:afterAutospacing="0"/>
        <w:jc w:val="both"/>
        <w:rPr>
          <w:rFonts w:ascii="Times New Roman" w:eastAsia="Times New Roman" w:hAnsi="Times New Roman" w:cs="Times New Roman"/>
          <w:b/>
          <w:color w:val="000000"/>
          <w:sz w:val="22"/>
          <w:szCs w:val="22"/>
        </w:rPr>
      </w:pPr>
    </w:p>
    <w:p w14:paraId="30457165" w14:textId="77777777" w:rsidR="004936E3" w:rsidRPr="0068111B" w:rsidRDefault="004936E3" w:rsidP="004936E3">
      <w:pPr>
        <w:pStyle w:val="NormalWeb"/>
        <w:tabs>
          <w:tab w:val="left" w:pos="630"/>
        </w:tabs>
        <w:spacing w:before="0" w:beforeAutospacing="0" w:after="0" w:afterAutospacing="0"/>
        <w:jc w:val="both"/>
        <w:rPr>
          <w:rFonts w:ascii="Times New Roman" w:eastAsia="Times New Roman" w:hAnsi="Times New Roman" w:cs="Times New Roman"/>
          <w:bCs/>
          <w:color w:val="000000"/>
          <w:sz w:val="22"/>
          <w:szCs w:val="22"/>
        </w:rPr>
      </w:pPr>
      <w:r w:rsidRPr="0068111B">
        <w:rPr>
          <w:rFonts w:ascii="Times New Roman" w:eastAsia="Times New Roman" w:hAnsi="Times New Roman" w:cs="Times New Roman"/>
          <w:bCs/>
          <w:color w:val="000000"/>
          <w:sz w:val="22"/>
          <w:szCs w:val="22"/>
        </w:rPr>
        <w:t xml:space="preserve">As detailed in the updated recommendation within the agenda item, the IMR Ad Hoc group considered asset transfers between the general and separate account, as those transfers could generate IMR. With these discussions, it was noted that there are inconsistencies in practice as to how those transfers occur. ACLI representatives participating in the IMR Ad Hoc group presented three methods that are used, referred to as the market value offsetting method, the market value SSAP No. 25 method, and the book value method. With this discussion, the ACLI informed that if consistency in the process for transfers is desired, they would prefer the market value offsetting method. This method has the following three broad concepts: </w:t>
      </w:r>
    </w:p>
    <w:p w14:paraId="731BF479" w14:textId="77777777" w:rsidR="004936E3" w:rsidRPr="0068111B" w:rsidRDefault="004936E3" w:rsidP="004936E3">
      <w:pPr>
        <w:pStyle w:val="NormalWeb"/>
        <w:tabs>
          <w:tab w:val="left" w:pos="630"/>
        </w:tabs>
        <w:spacing w:before="0" w:beforeAutospacing="0" w:after="0" w:afterAutospacing="0"/>
        <w:jc w:val="both"/>
        <w:rPr>
          <w:rFonts w:ascii="Times New Roman" w:eastAsia="Times New Roman" w:hAnsi="Times New Roman" w:cs="Times New Roman"/>
          <w:bCs/>
          <w:color w:val="000000"/>
          <w:sz w:val="22"/>
          <w:szCs w:val="22"/>
        </w:rPr>
      </w:pPr>
    </w:p>
    <w:p w14:paraId="127EBC6C" w14:textId="77777777" w:rsidR="004936E3" w:rsidRPr="0068111B" w:rsidRDefault="004936E3" w:rsidP="00792722">
      <w:pPr>
        <w:pStyle w:val="NormalWeb"/>
        <w:numPr>
          <w:ilvl w:val="0"/>
          <w:numId w:val="37"/>
        </w:numPr>
        <w:tabs>
          <w:tab w:val="left" w:pos="630"/>
        </w:tabs>
        <w:spacing w:before="0" w:beforeAutospacing="0" w:after="0" w:afterAutospacing="0"/>
        <w:jc w:val="both"/>
        <w:rPr>
          <w:rFonts w:ascii="Times New Roman" w:eastAsia="Times New Roman" w:hAnsi="Times New Roman" w:cs="Times New Roman"/>
          <w:bCs/>
          <w:sz w:val="22"/>
          <w:szCs w:val="22"/>
          <w:u w:val="single"/>
        </w:rPr>
      </w:pPr>
      <w:r w:rsidRPr="0068111B">
        <w:rPr>
          <w:rFonts w:ascii="Times New Roman" w:eastAsia="Times New Roman" w:hAnsi="Times New Roman" w:cs="Times New Roman"/>
          <w:bCs/>
          <w:color w:val="000000"/>
          <w:sz w:val="22"/>
          <w:szCs w:val="22"/>
        </w:rPr>
        <w:t xml:space="preserve">The selling account transfers the asset at fair value, with a realized gain or loss and allocation to IMR. </w:t>
      </w:r>
    </w:p>
    <w:p w14:paraId="3ABF24E3" w14:textId="77777777" w:rsidR="0090428A" w:rsidRPr="0068111B" w:rsidRDefault="0090428A" w:rsidP="0090428A">
      <w:pPr>
        <w:pStyle w:val="NormalWeb"/>
        <w:tabs>
          <w:tab w:val="left" w:pos="630"/>
        </w:tabs>
        <w:spacing w:before="0" w:beforeAutospacing="0" w:after="0" w:afterAutospacing="0"/>
        <w:ind w:left="720"/>
        <w:jc w:val="both"/>
        <w:rPr>
          <w:rFonts w:ascii="Times New Roman" w:eastAsia="Times New Roman" w:hAnsi="Times New Roman" w:cs="Times New Roman"/>
          <w:bCs/>
          <w:sz w:val="22"/>
          <w:szCs w:val="22"/>
          <w:u w:val="single"/>
        </w:rPr>
      </w:pPr>
    </w:p>
    <w:p w14:paraId="230F3575" w14:textId="77777777" w:rsidR="004936E3" w:rsidRPr="0068111B" w:rsidRDefault="004936E3" w:rsidP="00792722">
      <w:pPr>
        <w:pStyle w:val="NormalWeb"/>
        <w:numPr>
          <w:ilvl w:val="0"/>
          <w:numId w:val="37"/>
        </w:numPr>
        <w:tabs>
          <w:tab w:val="left" w:pos="630"/>
        </w:tabs>
        <w:spacing w:before="0" w:beforeAutospacing="0" w:after="0" w:afterAutospacing="0"/>
        <w:jc w:val="both"/>
        <w:rPr>
          <w:rFonts w:ascii="Times New Roman" w:eastAsia="Times New Roman" w:hAnsi="Times New Roman" w:cs="Times New Roman"/>
          <w:bCs/>
          <w:sz w:val="22"/>
          <w:szCs w:val="22"/>
          <w:u w:val="single"/>
        </w:rPr>
      </w:pPr>
      <w:r w:rsidRPr="0068111B">
        <w:rPr>
          <w:rFonts w:ascii="Times New Roman" w:eastAsia="Times New Roman" w:hAnsi="Times New Roman" w:cs="Times New Roman"/>
          <w:bCs/>
          <w:color w:val="000000"/>
          <w:sz w:val="22"/>
          <w:szCs w:val="22"/>
        </w:rPr>
        <w:t xml:space="preserve">The purchasing account records the asset at book value, with an adjustment to IMR for the difference between the fair value and book value. </w:t>
      </w:r>
    </w:p>
    <w:p w14:paraId="5DD94D34" w14:textId="77777777" w:rsidR="0090428A" w:rsidRDefault="0090428A" w:rsidP="0090428A">
      <w:pPr>
        <w:pStyle w:val="ListParagraph"/>
        <w:rPr>
          <w:rFonts w:eastAsia="Times New Roman"/>
          <w:bCs/>
          <w:sz w:val="22"/>
          <w:szCs w:val="22"/>
          <w:u w:val="single"/>
        </w:rPr>
      </w:pPr>
    </w:p>
    <w:p w14:paraId="19828227" w14:textId="561E34EC" w:rsidR="004936E3" w:rsidRPr="0068111B" w:rsidRDefault="004936E3" w:rsidP="00792722">
      <w:pPr>
        <w:pStyle w:val="NormalWeb"/>
        <w:numPr>
          <w:ilvl w:val="0"/>
          <w:numId w:val="37"/>
        </w:numPr>
        <w:tabs>
          <w:tab w:val="left" w:pos="630"/>
        </w:tabs>
        <w:spacing w:before="0" w:beforeAutospacing="0" w:after="0" w:afterAutospacing="0"/>
        <w:jc w:val="both"/>
        <w:rPr>
          <w:rFonts w:ascii="Times New Roman" w:eastAsia="Times New Roman" w:hAnsi="Times New Roman" w:cs="Times New Roman"/>
          <w:bCs/>
          <w:sz w:val="22"/>
          <w:szCs w:val="22"/>
          <w:u w:val="single"/>
        </w:rPr>
      </w:pPr>
      <w:r w:rsidRPr="0068111B">
        <w:rPr>
          <w:rFonts w:ascii="Times New Roman" w:eastAsia="Times New Roman" w:hAnsi="Times New Roman" w:cs="Times New Roman"/>
          <w:bCs/>
          <w:color w:val="000000"/>
          <w:sz w:val="22"/>
          <w:szCs w:val="22"/>
        </w:rPr>
        <w:t>This method has offsetting IMR impacts between the general account and the book value separate account</w:t>
      </w:r>
      <w:r w:rsidR="0022712A">
        <w:rPr>
          <w:rFonts w:ascii="Times New Roman" w:eastAsia="Times New Roman" w:hAnsi="Times New Roman" w:cs="Times New Roman"/>
          <w:bCs/>
          <w:color w:val="000000"/>
          <w:sz w:val="22"/>
          <w:szCs w:val="22"/>
        </w:rPr>
        <w:t>, with a zero net impact to surplus</w:t>
      </w:r>
      <w:r w:rsidRPr="0068111B">
        <w:rPr>
          <w:rFonts w:ascii="Times New Roman" w:eastAsia="Times New Roman" w:hAnsi="Times New Roman" w:cs="Times New Roman"/>
          <w:bCs/>
          <w:color w:val="000000"/>
          <w:sz w:val="22"/>
          <w:szCs w:val="22"/>
        </w:rPr>
        <w:t xml:space="preserve">. </w:t>
      </w:r>
    </w:p>
    <w:p w14:paraId="5800F539" w14:textId="77777777" w:rsidR="0068111B" w:rsidRDefault="0068111B" w:rsidP="0068111B">
      <w:pPr>
        <w:pStyle w:val="NormalWeb"/>
        <w:tabs>
          <w:tab w:val="left" w:pos="630"/>
        </w:tabs>
        <w:spacing w:before="0" w:beforeAutospacing="0" w:after="0" w:afterAutospacing="0"/>
        <w:jc w:val="both"/>
        <w:rPr>
          <w:rFonts w:ascii="Times New Roman" w:eastAsia="Times New Roman" w:hAnsi="Times New Roman" w:cs="Times New Roman"/>
          <w:bCs/>
          <w:color w:val="000000"/>
          <w:sz w:val="22"/>
          <w:szCs w:val="22"/>
        </w:rPr>
      </w:pPr>
    </w:p>
    <w:p w14:paraId="3965E641" w14:textId="239AA0DA" w:rsidR="0068111B" w:rsidRDefault="0022712A" w:rsidP="0068111B">
      <w:pPr>
        <w:pStyle w:val="NormalWeb"/>
        <w:tabs>
          <w:tab w:val="left" w:pos="630"/>
        </w:tabs>
        <w:spacing w:before="0" w:beforeAutospacing="0" w:after="0" w:afterAutospacing="0"/>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Per the discussion at the IMR Ad Hoc Group, it was recommended that this discussion move to the full Working Group to consider the ACLI suggested method</w:t>
      </w:r>
      <w:r w:rsidR="000A3979">
        <w:rPr>
          <w:rFonts w:ascii="Times New Roman" w:eastAsia="Times New Roman" w:hAnsi="Times New Roman" w:cs="Times New Roman"/>
          <w:bCs/>
          <w:sz w:val="22"/>
          <w:szCs w:val="22"/>
        </w:rPr>
        <w:t>s</w:t>
      </w:r>
      <w:r>
        <w:rPr>
          <w:rFonts w:ascii="Times New Roman" w:eastAsia="Times New Roman" w:hAnsi="Times New Roman" w:cs="Times New Roman"/>
          <w:bCs/>
          <w:sz w:val="22"/>
          <w:szCs w:val="22"/>
        </w:rPr>
        <w:t xml:space="preserve"> as well as edits to SSAP No. 56. </w:t>
      </w:r>
    </w:p>
    <w:p w14:paraId="5DCA10D4" w14:textId="77777777" w:rsidR="0022712A" w:rsidRDefault="0022712A" w:rsidP="0068111B">
      <w:pPr>
        <w:pStyle w:val="NormalWeb"/>
        <w:tabs>
          <w:tab w:val="left" w:pos="630"/>
        </w:tabs>
        <w:spacing w:before="0" w:beforeAutospacing="0" w:after="0" w:afterAutospacing="0"/>
        <w:jc w:val="both"/>
        <w:rPr>
          <w:rFonts w:ascii="Times New Roman" w:eastAsia="Times New Roman" w:hAnsi="Times New Roman" w:cs="Times New Roman"/>
          <w:bCs/>
          <w:sz w:val="22"/>
          <w:szCs w:val="22"/>
        </w:rPr>
      </w:pPr>
    </w:p>
    <w:p w14:paraId="6021A19E" w14:textId="122AB640" w:rsidR="0022712A" w:rsidRPr="0022712A" w:rsidRDefault="0022712A" w:rsidP="0068111B">
      <w:pPr>
        <w:pStyle w:val="NormalWeb"/>
        <w:tabs>
          <w:tab w:val="left" w:pos="630"/>
        </w:tabs>
        <w:spacing w:before="0" w:beforeAutospacing="0" w:after="0" w:afterAutospacing="0"/>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The revisions to SSAP No. 56</w:t>
      </w:r>
      <w:r w:rsidR="005E18CB">
        <w:rPr>
          <w:rFonts w:ascii="Times New Roman" w:eastAsia="Times New Roman" w:hAnsi="Times New Roman" w:cs="Times New Roman"/>
          <w:bCs/>
          <w:sz w:val="22"/>
          <w:szCs w:val="22"/>
        </w:rPr>
        <w:t xml:space="preserve"> incorporate a new section to SSAP No. 56 to specifically </w:t>
      </w:r>
      <w:r w:rsidR="00B61DED">
        <w:rPr>
          <w:rFonts w:ascii="Times New Roman" w:eastAsia="Times New Roman" w:hAnsi="Times New Roman" w:cs="Times New Roman"/>
          <w:bCs/>
          <w:sz w:val="22"/>
          <w:szCs w:val="22"/>
        </w:rPr>
        <w:t>detail</w:t>
      </w:r>
      <w:r w:rsidR="005E18CB">
        <w:rPr>
          <w:rFonts w:ascii="Times New Roman" w:eastAsia="Times New Roman" w:hAnsi="Times New Roman" w:cs="Times New Roman"/>
          <w:bCs/>
          <w:sz w:val="22"/>
          <w:szCs w:val="22"/>
        </w:rPr>
        <w:t xml:space="preserve"> the measurement of separate account assets</w:t>
      </w:r>
      <w:r w:rsidR="00B61DED">
        <w:rPr>
          <w:rFonts w:ascii="Times New Roman" w:eastAsia="Times New Roman" w:hAnsi="Times New Roman" w:cs="Times New Roman"/>
          <w:bCs/>
          <w:sz w:val="22"/>
          <w:szCs w:val="22"/>
        </w:rPr>
        <w:t xml:space="preserve"> and a new section to provide guidance for asset transfers between the general and separate account. </w:t>
      </w:r>
      <w:r w:rsidR="00823C55">
        <w:rPr>
          <w:rFonts w:ascii="Times New Roman" w:eastAsia="Times New Roman" w:hAnsi="Times New Roman" w:cs="Times New Roman"/>
          <w:bCs/>
          <w:sz w:val="22"/>
          <w:szCs w:val="22"/>
        </w:rPr>
        <w:t xml:space="preserve">With these changes, a variety of revisions have been proposed to clarify the guidance, predominantly focused on the areas in which IMR is addressed in the standard. </w:t>
      </w:r>
    </w:p>
    <w:p w14:paraId="7A519250" w14:textId="77777777" w:rsidR="00E61812" w:rsidRDefault="00E61812" w:rsidP="0068111B">
      <w:pPr>
        <w:pStyle w:val="NormalWeb"/>
        <w:tabs>
          <w:tab w:val="left" w:pos="630"/>
        </w:tabs>
        <w:spacing w:before="0" w:beforeAutospacing="0" w:after="0" w:afterAutospacing="0"/>
        <w:jc w:val="both"/>
        <w:rPr>
          <w:rFonts w:ascii="Times New Roman" w:eastAsia="Times New Roman" w:hAnsi="Times New Roman" w:cs="Times New Roman"/>
          <w:bCs/>
          <w:sz w:val="22"/>
          <w:szCs w:val="22"/>
        </w:rPr>
      </w:pPr>
    </w:p>
    <w:p w14:paraId="1961C188" w14:textId="77777777" w:rsidR="00847728" w:rsidRDefault="00847728" w:rsidP="0068111B">
      <w:pPr>
        <w:pStyle w:val="NormalWeb"/>
        <w:tabs>
          <w:tab w:val="left" w:pos="630"/>
        </w:tabs>
        <w:spacing w:before="0" w:beforeAutospacing="0" w:after="0" w:afterAutospacing="0"/>
        <w:jc w:val="both"/>
        <w:rPr>
          <w:rFonts w:ascii="Times New Roman" w:eastAsia="Times New Roman" w:hAnsi="Times New Roman" w:cs="Times New Roman"/>
          <w:bCs/>
          <w:sz w:val="22"/>
          <w:szCs w:val="22"/>
        </w:rPr>
      </w:pPr>
    </w:p>
    <w:p w14:paraId="58C2D707" w14:textId="77777777" w:rsidR="00922972" w:rsidRDefault="00922972" w:rsidP="00922972">
      <w:pPr>
        <w:pStyle w:val="BodyTextIndent"/>
        <w:ind w:left="0" w:firstLine="0"/>
        <w:jc w:val="both"/>
        <w:rPr>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922972" w:rsidRPr="00E469AA" w14:paraId="75526006"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2D23D96F" w14:textId="77777777" w:rsidR="00922972" w:rsidRPr="00A10EF3" w:rsidRDefault="00922972">
            <w:pPr>
              <w:widowControl w:val="0"/>
              <w:jc w:val="center"/>
              <w:rPr>
                <w:b/>
                <w:color w:val="FFFFFF"/>
                <w:sz w:val="22"/>
                <w:szCs w:val="22"/>
              </w:rPr>
            </w:pPr>
            <w:r w:rsidRPr="00A10EF3">
              <w:rPr>
                <w:b/>
                <w:color w:val="000000"/>
                <w:sz w:val="22"/>
                <w:szCs w:val="22"/>
              </w:rPr>
              <w:lastRenderedPageBreak/>
              <w:br w:type="page"/>
            </w:r>
          </w:p>
          <w:p w14:paraId="53594626" w14:textId="77777777" w:rsidR="00922972" w:rsidRPr="00A10EF3" w:rsidRDefault="00922972">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2E4FCF1" w14:textId="77777777" w:rsidR="00922972" w:rsidRPr="00A10EF3" w:rsidRDefault="00922972">
            <w:pPr>
              <w:widowControl w:val="0"/>
              <w:jc w:val="center"/>
              <w:rPr>
                <w:b/>
                <w:color w:val="FFFFFF"/>
                <w:sz w:val="22"/>
                <w:szCs w:val="22"/>
              </w:rPr>
            </w:pPr>
          </w:p>
          <w:p w14:paraId="45C87AEC" w14:textId="77777777" w:rsidR="00922972" w:rsidRPr="00A10EF3" w:rsidRDefault="00922972">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3720939D" w14:textId="77777777" w:rsidR="00922972" w:rsidRPr="00A10EF3" w:rsidRDefault="00922972">
            <w:pPr>
              <w:widowControl w:val="0"/>
              <w:jc w:val="center"/>
              <w:rPr>
                <w:b/>
                <w:color w:val="FFFFFF"/>
                <w:sz w:val="22"/>
                <w:szCs w:val="22"/>
              </w:rPr>
            </w:pPr>
          </w:p>
          <w:p w14:paraId="77CBCCBE" w14:textId="77777777" w:rsidR="00922972" w:rsidRPr="00A10EF3" w:rsidRDefault="00922972">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607A85A4" w14:textId="77777777" w:rsidR="00922972" w:rsidRPr="00A10EF3" w:rsidRDefault="00922972">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5765BEB7" w14:textId="77777777" w:rsidR="00922972" w:rsidRPr="00A10EF3" w:rsidRDefault="00922972">
            <w:pPr>
              <w:widowControl w:val="0"/>
              <w:jc w:val="center"/>
              <w:rPr>
                <w:b/>
                <w:color w:val="FFFFFF"/>
                <w:sz w:val="22"/>
                <w:szCs w:val="22"/>
              </w:rPr>
            </w:pPr>
            <w:r w:rsidRPr="00A10EF3">
              <w:rPr>
                <w:b/>
                <w:sz w:val="22"/>
                <w:szCs w:val="22"/>
              </w:rPr>
              <w:t>Comment Letter Page Number</w:t>
            </w:r>
          </w:p>
        </w:tc>
      </w:tr>
      <w:tr w:rsidR="00922972" w:rsidRPr="00E469AA" w14:paraId="165F7F56" w14:textId="77777777">
        <w:trPr>
          <w:trHeight w:val="800"/>
        </w:trPr>
        <w:tc>
          <w:tcPr>
            <w:tcW w:w="1615" w:type="dxa"/>
            <w:tcBorders>
              <w:top w:val="single" w:sz="4" w:space="0" w:color="FFFFFF"/>
            </w:tcBorders>
            <w:shd w:val="clear" w:color="auto" w:fill="F2F2F2"/>
            <w:vAlign w:val="center"/>
          </w:tcPr>
          <w:p w14:paraId="743AB572" w14:textId="2300711D" w:rsidR="00922972" w:rsidRPr="009F2EC6" w:rsidRDefault="00922972">
            <w:pPr>
              <w:widowControl w:val="0"/>
              <w:jc w:val="center"/>
              <w:rPr>
                <w:b/>
                <w:sz w:val="22"/>
                <w:szCs w:val="22"/>
              </w:rPr>
            </w:pPr>
            <w:r w:rsidRPr="00693F6E">
              <w:rPr>
                <w:b/>
                <w:sz w:val="22"/>
                <w:szCs w:val="22"/>
              </w:rPr>
              <w:t>202</w:t>
            </w:r>
            <w:r>
              <w:rPr>
                <w:b/>
                <w:sz w:val="22"/>
                <w:szCs w:val="22"/>
              </w:rPr>
              <w:t>4-</w:t>
            </w:r>
            <w:r w:rsidR="009C3779">
              <w:rPr>
                <w:b/>
                <w:sz w:val="22"/>
                <w:szCs w:val="22"/>
              </w:rPr>
              <w:t>11</w:t>
            </w:r>
          </w:p>
          <w:p w14:paraId="0B4FCC94" w14:textId="2A6EA6D8" w:rsidR="00922972" w:rsidRPr="009F2EC6" w:rsidRDefault="00922972">
            <w:pPr>
              <w:widowControl w:val="0"/>
              <w:jc w:val="center"/>
              <w:rPr>
                <w:b/>
                <w:sz w:val="22"/>
                <w:szCs w:val="22"/>
              </w:rPr>
            </w:pPr>
            <w:r w:rsidRPr="009F2EC6">
              <w:rPr>
                <w:b/>
                <w:sz w:val="22"/>
                <w:szCs w:val="22"/>
              </w:rPr>
              <w:t>(</w:t>
            </w:r>
            <w:r w:rsidR="002557F2">
              <w:rPr>
                <w:b/>
                <w:sz w:val="22"/>
                <w:szCs w:val="22"/>
              </w:rPr>
              <w:t>Wil</w:t>
            </w:r>
            <w:r w:rsidRPr="009F2EC6">
              <w:rPr>
                <w:b/>
                <w:sz w:val="22"/>
                <w:szCs w:val="22"/>
              </w:rPr>
              <w:t>)</w:t>
            </w:r>
          </w:p>
        </w:tc>
        <w:tc>
          <w:tcPr>
            <w:tcW w:w="3198" w:type="dxa"/>
            <w:tcBorders>
              <w:top w:val="single" w:sz="4" w:space="0" w:color="FFFFFF"/>
            </w:tcBorders>
            <w:shd w:val="clear" w:color="auto" w:fill="F2F2F2"/>
            <w:vAlign w:val="center"/>
          </w:tcPr>
          <w:p w14:paraId="0F680E7A" w14:textId="24932046" w:rsidR="00922972" w:rsidRPr="009F2EC6" w:rsidRDefault="002557F2">
            <w:pPr>
              <w:pStyle w:val="Heading2"/>
              <w:rPr>
                <w:sz w:val="22"/>
                <w:szCs w:val="22"/>
              </w:rPr>
            </w:pPr>
            <w:r w:rsidRPr="002557F2">
              <w:rPr>
                <w:sz w:val="22"/>
                <w:szCs w:val="22"/>
              </w:rPr>
              <w:t>ASU 2023-09, Improvements to Income Tax Disclosures</w:t>
            </w:r>
          </w:p>
        </w:tc>
        <w:tc>
          <w:tcPr>
            <w:tcW w:w="2112" w:type="dxa"/>
            <w:tcBorders>
              <w:top w:val="single" w:sz="4" w:space="0" w:color="FFFFFF"/>
            </w:tcBorders>
            <w:shd w:val="clear" w:color="auto" w:fill="F2F2F2"/>
            <w:vAlign w:val="center"/>
          </w:tcPr>
          <w:p w14:paraId="26002774" w14:textId="02570A1E" w:rsidR="00922972" w:rsidRPr="00E469AA" w:rsidRDefault="00BF7450">
            <w:pPr>
              <w:widowControl w:val="0"/>
              <w:jc w:val="center"/>
              <w:rPr>
                <w:b/>
                <w:sz w:val="22"/>
                <w:szCs w:val="22"/>
                <w:highlight w:val="yellow"/>
              </w:rPr>
            </w:pPr>
            <w:r>
              <w:rPr>
                <w:b/>
                <w:sz w:val="22"/>
                <w:szCs w:val="22"/>
              </w:rPr>
              <w:t>1</w:t>
            </w:r>
            <w:r w:rsidR="00091402">
              <w:rPr>
                <w:b/>
                <w:sz w:val="22"/>
                <w:szCs w:val="22"/>
              </w:rPr>
              <w:t>8</w:t>
            </w:r>
            <w:r w:rsidR="00922972" w:rsidRPr="003C2895">
              <w:rPr>
                <w:b/>
                <w:sz w:val="22"/>
                <w:szCs w:val="22"/>
              </w:rPr>
              <w:t xml:space="preserve"> – Agenda item </w:t>
            </w:r>
          </w:p>
        </w:tc>
        <w:tc>
          <w:tcPr>
            <w:tcW w:w="1710" w:type="dxa"/>
            <w:tcBorders>
              <w:top w:val="single" w:sz="4" w:space="0" w:color="FFFFFF"/>
            </w:tcBorders>
            <w:shd w:val="clear" w:color="auto" w:fill="F2F2F2"/>
            <w:vAlign w:val="center"/>
          </w:tcPr>
          <w:p w14:paraId="6EF64B67" w14:textId="77777777" w:rsidR="00922972" w:rsidRPr="00E469AA" w:rsidRDefault="00922972">
            <w:pPr>
              <w:widowControl w:val="0"/>
              <w:jc w:val="center"/>
              <w:rPr>
                <w:b/>
                <w:sz w:val="22"/>
                <w:szCs w:val="22"/>
                <w:highlight w:val="yellow"/>
              </w:rPr>
            </w:pPr>
            <w:r w:rsidRPr="009F540C">
              <w:rPr>
                <w:b/>
                <w:sz w:val="22"/>
                <w:szCs w:val="22"/>
              </w:rPr>
              <w:t>No Comments</w:t>
            </w:r>
          </w:p>
        </w:tc>
        <w:tc>
          <w:tcPr>
            <w:tcW w:w="1440" w:type="dxa"/>
            <w:tcBorders>
              <w:top w:val="single" w:sz="4" w:space="0" w:color="FFFFFF"/>
            </w:tcBorders>
            <w:shd w:val="clear" w:color="auto" w:fill="F2F2F2"/>
            <w:vAlign w:val="center"/>
          </w:tcPr>
          <w:p w14:paraId="79B7AC72" w14:textId="469E9E2B" w:rsidR="00922972" w:rsidRPr="00E469AA" w:rsidRDefault="00922972">
            <w:pPr>
              <w:widowControl w:val="0"/>
              <w:jc w:val="center"/>
              <w:rPr>
                <w:b/>
                <w:sz w:val="22"/>
                <w:szCs w:val="22"/>
                <w:highlight w:val="yellow"/>
              </w:rPr>
            </w:pPr>
            <w:r w:rsidRPr="00C065A3">
              <w:rPr>
                <w:b/>
                <w:sz w:val="22"/>
                <w:szCs w:val="22"/>
              </w:rPr>
              <w:t>IP</w:t>
            </w:r>
            <w:r w:rsidRPr="00D85668">
              <w:rPr>
                <w:b/>
                <w:sz w:val="22"/>
                <w:szCs w:val="22"/>
              </w:rPr>
              <w:t xml:space="preserve"> – </w:t>
            </w:r>
            <w:r w:rsidR="00F42289">
              <w:rPr>
                <w:b/>
                <w:sz w:val="22"/>
                <w:szCs w:val="22"/>
              </w:rPr>
              <w:t>18</w:t>
            </w:r>
          </w:p>
        </w:tc>
      </w:tr>
    </w:tbl>
    <w:p w14:paraId="68A4CBB3" w14:textId="77777777" w:rsidR="00922972" w:rsidRPr="000D5BED" w:rsidRDefault="00922972" w:rsidP="00922972">
      <w:pPr>
        <w:rPr>
          <w:sz w:val="22"/>
          <w:szCs w:val="22"/>
          <w:lang w:eastAsia="zh-CN"/>
        </w:rPr>
      </w:pPr>
    </w:p>
    <w:p w14:paraId="15277A7B" w14:textId="77777777" w:rsidR="00922972" w:rsidRPr="00F35CA3" w:rsidRDefault="00922972" w:rsidP="00922972">
      <w:pPr>
        <w:pStyle w:val="BodyTextIndent"/>
        <w:ind w:left="0" w:firstLine="0"/>
        <w:jc w:val="both"/>
        <w:rPr>
          <w:i/>
          <w:sz w:val="22"/>
          <w:szCs w:val="22"/>
          <w:u w:val="single"/>
        </w:rPr>
      </w:pPr>
      <w:r w:rsidRPr="00F35CA3">
        <w:rPr>
          <w:i/>
          <w:sz w:val="22"/>
          <w:szCs w:val="22"/>
          <w:u w:val="single"/>
        </w:rPr>
        <w:t>Summary:</w:t>
      </w:r>
    </w:p>
    <w:p w14:paraId="5CAFCCDB" w14:textId="7793D565" w:rsidR="00922972" w:rsidRDefault="007A590C" w:rsidP="00922972">
      <w:pPr>
        <w:pStyle w:val="BodyTextIndent"/>
        <w:ind w:left="0" w:firstLine="0"/>
        <w:jc w:val="both"/>
        <w:rPr>
          <w:bCs/>
          <w:sz w:val="22"/>
          <w:szCs w:val="22"/>
        </w:rPr>
      </w:pPr>
      <w:r>
        <w:rPr>
          <w:bCs/>
          <w:sz w:val="22"/>
          <w:szCs w:val="22"/>
        </w:rPr>
        <w:t>On Ma</w:t>
      </w:r>
      <w:r w:rsidR="00451BFC">
        <w:rPr>
          <w:bCs/>
          <w:sz w:val="22"/>
          <w:szCs w:val="22"/>
        </w:rPr>
        <w:t>r</w:t>
      </w:r>
      <w:r>
        <w:rPr>
          <w:bCs/>
          <w:sz w:val="22"/>
          <w:szCs w:val="22"/>
        </w:rPr>
        <w:t>ch 16, 2024</w:t>
      </w:r>
      <w:r w:rsidR="0006061A">
        <w:rPr>
          <w:bCs/>
          <w:sz w:val="22"/>
          <w:szCs w:val="22"/>
        </w:rPr>
        <w:t>,</w:t>
      </w:r>
      <w:r>
        <w:rPr>
          <w:bCs/>
          <w:sz w:val="22"/>
          <w:szCs w:val="22"/>
        </w:rPr>
        <w:t xml:space="preserve"> the Working Group </w:t>
      </w:r>
      <w:r w:rsidR="009E4399">
        <w:rPr>
          <w:bCs/>
          <w:sz w:val="22"/>
          <w:szCs w:val="22"/>
        </w:rPr>
        <w:t xml:space="preserve">exposed </w:t>
      </w:r>
      <w:r w:rsidR="00EE2212">
        <w:rPr>
          <w:bCs/>
          <w:sz w:val="22"/>
          <w:szCs w:val="22"/>
        </w:rPr>
        <w:t xml:space="preserve">revisions to </w:t>
      </w:r>
      <w:r w:rsidR="00811267">
        <w:rPr>
          <w:bCs/>
          <w:sz w:val="22"/>
          <w:szCs w:val="22"/>
        </w:rPr>
        <w:t>adopt</w:t>
      </w:r>
      <w:r w:rsidR="005A38D6">
        <w:rPr>
          <w:bCs/>
          <w:sz w:val="22"/>
          <w:szCs w:val="22"/>
        </w:rPr>
        <w:t>, with modification,</w:t>
      </w:r>
      <w:r w:rsidR="00811267">
        <w:rPr>
          <w:bCs/>
          <w:sz w:val="22"/>
          <w:szCs w:val="22"/>
        </w:rPr>
        <w:t xml:space="preserve"> </w:t>
      </w:r>
      <w:r w:rsidR="002552C6" w:rsidRPr="002552C6">
        <w:rPr>
          <w:bCs/>
          <w:i/>
          <w:iCs/>
          <w:sz w:val="22"/>
          <w:szCs w:val="22"/>
        </w:rPr>
        <w:t>Accounting Standards Update (ASU) 2023-09, Improvements to Income Tax Disclosures</w:t>
      </w:r>
      <w:r w:rsidR="00811267">
        <w:rPr>
          <w:bCs/>
          <w:sz w:val="22"/>
          <w:szCs w:val="22"/>
        </w:rPr>
        <w:t xml:space="preserve">. </w:t>
      </w:r>
    </w:p>
    <w:p w14:paraId="3EAAE98A" w14:textId="77777777" w:rsidR="002552C6" w:rsidRPr="00AE20A6" w:rsidRDefault="002552C6" w:rsidP="00922972">
      <w:pPr>
        <w:pStyle w:val="BodyTextIndent"/>
        <w:ind w:left="0" w:firstLine="0"/>
        <w:jc w:val="both"/>
        <w:rPr>
          <w:b/>
          <w:bCs/>
          <w:sz w:val="22"/>
          <w:szCs w:val="22"/>
        </w:rPr>
      </w:pPr>
    </w:p>
    <w:p w14:paraId="5F52DE79" w14:textId="77777777" w:rsidR="00922972" w:rsidRPr="004F668E" w:rsidRDefault="00922972" w:rsidP="00922972">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2CBE4F0E" w14:textId="77777777" w:rsidR="007670BD" w:rsidRPr="007670BD" w:rsidRDefault="007670BD" w:rsidP="00280AB9">
      <w:pPr>
        <w:jc w:val="both"/>
        <w:rPr>
          <w:sz w:val="22"/>
          <w:szCs w:val="22"/>
        </w:rPr>
      </w:pPr>
      <w:r w:rsidRPr="007670BD">
        <w:rPr>
          <w:sz w:val="22"/>
          <w:szCs w:val="22"/>
        </w:rPr>
        <w:t>Interested parties appreciate the Working Group's partnership on the proposal, including various meetings to discuss potential changes to the proposed language. Through these meetings we have provided detailed responses so have only included here a summary of our concerns:</w:t>
      </w:r>
    </w:p>
    <w:p w14:paraId="1BEB91D9" w14:textId="77777777" w:rsidR="007670BD" w:rsidRPr="007670BD" w:rsidRDefault="007670BD" w:rsidP="00280AB9">
      <w:pPr>
        <w:jc w:val="both"/>
        <w:rPr>
          <w:sz w:val="22"/>
          <w:szCs w:val="22"/>
        </w:rPr>
      </w:pPr>
    </w:p>
    <w:p w14:paraId="3746E96E" w14:textId="77777777" w:rsidR="007670BD" w:rsidRPr="007670BD" w:rsidRDefault="007670BD" w:rsidP="00792722">
      <w:pPr>
        <w:numPr>
          <w:ilvl w:val="0"/>
          <w:numId w:val="31"/>
        </w:numPr>
        <w:contextualSpacing/>
        <w:jc w:val="both"/>
        <w:rPr>
          <w:sz w:val="22"/>
          <w:szCs w:val="22"/>
        </w:rPr>
      </w:pPr>
      <w:r w:rsidRPr="007670BD">
        <w:rPr>
          <w:rFonts w:eastAsiaTheme="minorHAnsi"/>
          <w:sz w:val="22"/>
          <w:szCs w:val="22"/>
        </w:rPr>
        <w:t xml:space="preserve">One of the main changes in ASU 2023-09 is an expanded rate reconciliation, applicable to only public filers. Requiring expanded rate reconciliation disclosures to all insurance companies expands the scope of ASU 2023-09 and will create an additional burden for non-public insurance companies. </w:t>
      </w:r>
    </w:p>
    <w:p w14:paraId="3675F242" w14:textId="77777777" w:rsidR="007670BD" w:rsidRPr="007670BD" w:rsidRDefault="007670BD" w:rsidP="00280AB9">
      <w:pPr>
        <w:ind w:left="360"/>
        <w:contextualSpacing/>
        <w:jc w:val="both"/>
        <w:rPr>
          <w:sz w:val="22"/>
          <w:szCs w:val="22"/>
        </w:rPr>
      </w:pPr>
    </w:p>
    <w:p w14:paraId="65DBAAE3" w14:textId="1F8FE7BD" w:rsidR="007670BD" w:rsidRPr="007670BD" w:rsidRDefault="007670BD" w:rsidP="00792722">
      <w:pPr>
        <w:numPr>
          <w:ilvl w:val="0"/>
          <w:numId w:val="31"/>
        </w:numPr>
        <w:contextualSpacing/>
        <w:jc w:val="both"/>
        <w:rPr>
          <w:sz w:val="22"/>
          <w:szCs w:val="22"/>
        </w:rPr>
      </w:pPr>
      <w:r w:rsidRPr="007670BD">
        <w:rPr>
          <w:sz w:val="22"/>
          <w:szCs w:val="22"/>
        </w:rPr>
        <w:t xml:space="preserve">Under paragraph 4 of SSAP No. 101, state income taxes are not accounted for under SSAP No. 101. They are instead accounted for under SSAP 5R and included in taxes, licenses, and fees above the line. During the drafting process of SSAP No. 101 state taxes were intentionally not recorded as part of income tax expense in the statutory financial statements because of the immateriality of this type of tax to insurance companies. Given that insurance companies primarily pay premium taxes in lieu of state income taxes (all but nine states have exempted insurance companies from state income tax), state tax income tax disclosures will have limited value from a statutory reporting perspective. Of the states that charge income tax, several have provisions that significantly reduce the net tax impact, including premium tax credits. State tax disclosures will therefore likely require additional guidance regarding what to report (e.g., before or after any credits for premium tax paid, consideration for mixed group and combined reporting). </w:t>
      </w:r>
    </w:p>
    <w:p w14:paraId="3737A94C" w14:textId="77777777" w:rsidR="007670BD" w:rsidRPr="007670BD" w:rsidRDefault="007670BD" w:rsidP="00280AB9">
      <w:pPr>
        <w:ind w:left="360"/>
        <w:contextualSpacing/>
        <w:jc w:val="both"/>
        <w:rPr>
          <w:sz w:val="22"/>
          <w:szCs w:val="22"/>
        </w:rPr>
      </w:pPr>
    </w:p>
    <w:p w14:paraId="6D66927C" w14:textId="6F3F138E" w:rsidR="007670BD" w:rsidRPr="007670BD" w:rsidRDefault="007670BD" w:rsidP="00792722">
      <w:pPr>
        <w:numPr>
          <w:ilvl w:val="0"/>
          <w:numId w:val="32"/>
        </w:numPr>
        <w:contextualSpacing/>
        <w:jc w:val="both"/>
        <w:rPr>
          <w:sz w:val="22"/>
          <w:szCs w:val="22"/>
        </w:rPr>
      </w:pPr>
      <w:r w:rsidRPr="007670BD">
        <w:rPr>
          <w:sz w:val="22"/>
          <w:szCs w:val="22"/>
        </w:rPr>
        <w:t xml:space="preserve">ASU 2023-09 was in part adopted to provide additional foreign tax information to investors to enable them to "understand an entity's exposure to potential changes in jurisdictional tax legislation" over worldwide income. These additional disclosures were also intended to help investors identify where companies operate in low-tax or no-tax jurisdictions. Foreign subsidiaries and affiliates are not consolidated into statutory statements, so tax jurisdiction information would not be as applicable as it would in consolidated GAAP group reporting. Moreover, Schedule Y already provides regulators with subsidiary information, including the jurisdiction such subsidiaries operate. Material foreign tax amounts will be limited to few insurers who have branches, which are fully taxable in the jurisdictions where they operate as well as in the U.S., with foreign tax credits offsetting the U.S. tax due. This dual taxation results in branches generally having tax rates of at least 21% even if the branch operates in a low or no tax jurisdiction. </w:t>
      </w:r>
    </w:p>
    <w:p w14:paraId="130EA300" w14:textId="77777777" w:rsidR="007670BD" w:rsidRPr="007670BD" w:rsidRDefault="007670BD" w:rsidP="00280AB9">
      <w:pPr>
        <w:ind w:left="360"/>
        <w:jc w:val="both"/>
        <w:rPr>
          <w:sz w:val="22"/>
          <w:szCs w:val="22"/>
        </w:rPr>
      </w:pPr>
      <w:r w:rsidRPr="007670BD">
        <w:rPr>
          <w:sz w:val="22"/>
          <w:szCs w:val="22"/>
        </w:rPr>
        <w:t xml:space="preserve"> </w:t>
      </w:r>
    </w:p>
    <w:p w14:paraId="338FE588" w14:textId="22B8D883" w:rsidR="007670BD" w:rsidRPr="007670BD" w:rsidRDefault="007670BD" w:rsidP="00280AB9">
      <w:pPr>
        <w:jc w:val="both"/>
        <w:rPr>
          <w:rFonts w:eastAsiaTheme="minorHAnsi"/>
          <w:sz w:val="22"/>
          <w:szCs w:val="22"/>
        </w:rPr>
      </w:pPr>
      <w:r w:rsidRPr="007670BD">
        <w:rPr>
          <w:rFonts w:eastAsiaTheme="minorHAnsi"/>
          <w:sz w:val="22"/>
          <w:szCs w:val="22"/>
        </w:rPr>
        <w:t>Overall, ASU 2023-09 was driven by the investor community, whose disclosure wants and needs are not the same as the regulator focusing on solvency. The current statutory tax footnote provides extensive disclosures, some redundant to those in ASU 2023-09, with a goal of enabling regulators to assess the financial stability of the entity (as it relates to tax). Interested parties thus believe the additional disclosures and requirements under the new ASU 2023-09 would provide limited benefits to the regulators.</w:t>
      </w:r>
    </w:p>
    <w:p w14:paraId="32656487" w14:textId="77777777" w:rsidR="007670BD" w:rsidRPr="007670BD" w:rsidRDefault="007670BD" w:rsidP="00280AB9">
      <w:pPr>
        <w:jc w:val="both"/>
        <w:rPr>
          <w:color w:val="000000" w:themeColor="text1"/>
          <w:sz w:val="22"/>
          <w:szCs w:val="22"/>
        </w:rPr>
      </w:pPr>
    </w:p>
    <w:p w14:paraId="76CE6BE0" w14:textId="0AD6B1DF" w:rsidR="007670BD" w:rsidRPr="007670BD" w:rsidRDefault="007670BD" w:rsidP="00280AB9">
      <w:pPr>
        <w:jc w:val="both"/>
        <w:rPr>
          <w:rFonts w:eastAsiaTheme="minorHAnsi"/>
          <w:sz w:val="22"/>
          <w:szCs w:val="22"/>
        </w:rPr>
      </w:pPr>
      <w:r w:rsidRPr="007670BD">
        <w:rPr>
          <w:color w:val="000000" w:themeColor="text1"/>
          <w:sz w:val="22"/>
          <w:szCs w:val="22"/>
        </w:rPr>
        <w:t xml:space="preserve">Interested parties suggest rejecting adoption of ASU 2023-09 and all modifications to SSAP No. 101, except for the deletion of SSAP No. 101, paragraph 23b. Interested parties agree the disclosure is no longer necessary given revisions to the Internal Revenue Code. </w:t>
      </w:r>
    </w:p>
    <w:p w14:paraId="3ADAD049" w14:textId="77777777" w:rsidR="00922972" w:rsidRPr="00F26FE2" w:rsidRDefault="00922972" w:rsidP="00280AB9">
      <w:pPr>
        <w:widowControl w:val="0"/>
        <w:jc w:val="both"/>
        <w:rPr>
          <w:sz w:val="22"/>
          <w:szCs w:val="22"/>
          <w:highlight w:val="yellow"/>
        </w:rPr>
      </w:pPr>
    </w:p>
    <w:p w14:paraId="77754F0B" w14:textId="77777777" w:rsidR="00922972" w:rsidRPr="00F35CA3" w:rsidRDefault="00922972" w:rsidP="00922972">
      <w:pPr>
        <w:pStyle w:val="ListContinue"/>
        <w:keepNext/>
        <w:keepLines/>
        <w:numPr>
          <w:ilvl w:val="0"/>
          <w:numId w:val="0"/>
        </w:numPr>
        <w:spacing w:after="0"/>
        <w:jc w:val="both"/>
        <w:rPr>
          <w:i/>
          <w:kern w:val="32"/>
          <w:sz w:val="22"/>
          <w:szCs w:val="22"/>
          <w:u w:val="single"/>
        </w:rPr>
      </w:pPr>
      <w:r w:rsidRPr="00F35CA3">
        <w:rPr>
          <w:i/>
          <w:kern w:val="32"/>
          <w:sz w:val="22"/>
          <w:szCs w:val="22"/>
          <w:u w:val="single"/>
        </w:rPr>
        <w:lastRenderedPageBreak/>
        <w:t>Recommendation:</w:t>
      </w:r>
    </w:p>
    <w:p w14:paraId="10F27EFF" w14:textId="700CB40C" w:rsidR="009C3449" w:rsidRDefault="001F724D" w:rsidP="00922972">
      <w:pPr>
        <w:pStyle w:val="BodyText2"/>
        <w:jc w:val="both"/>
        <w:rPr>
          <w:b/>
          <w:bCs/>
          <w:sz w:val="22"/>
          <w:szCs w:val="22"/>
        </w:rPr>
      </w:pPr>
      <w:r w:rsidRPr="00F96742">
        <w:rPr>
          <w:b/>
          <w:bCs/>
          <w:sz w:val="22"/>
          <w:szCs w:val="22"/>
        </w:rPr>
        <w:t xml:space="preserve">NAIC staff recommends that the Working Group expose revisions to </w:t>
      </w:r>
      <w:r>
        <w:rPr>
          <w:b/>
          <w:bCs/>
          <w:sz w:val="22"/>
          <w:szCs w:val="22"/>
        </w:rPr>
        <w:t>reject</w:t>
      </w:r>
      <w:r w:rsidRPr="00F96742">
        <w:rPr>
          <w:b/>
          <w:bCs/>
          <w:sz w:val="22"/>
          <w:szCs w:val="22"/>
        </w:rPr>
        <w:t xml:space="preserve"> </w:t>
      </w:r>
      <w:r w:rsidRPr="00F96742">
        <w:rPr>
          <w:b/>
          <w:bCs/>
          <w:i/>
          <w:iCs/>
          <w:sz w:val="22"/>
          <w:szCs w:val="22"/>
        </w:rPr>
        <w:t>ASU 2023-09</w:t>
      </w:r>
      <w:r>
        <w:rPr>
          <w:b/>
          <w:bCs/>
          <w:i/>
          <w:iCs/>
          <w:sz w:val="22"/>
          <w:szCs w:val="22"/>
        </w:rPr>
        <w:t>,</w:t>
      </w:r>
      <w:r w:rsidRPr="00F96742">
        <w:rPr>
          <w:b/>
          <w:bCs/>
          <w:i/>
          <w:iCs/>
          <w:sz w:val="22"/>
          <w:szCs w:val="22"/>
        </w:rPr>
        <w:t xml:space="preserve"> Improvements to Income Tax Disclosures</w:t>
      </w:r>
      <w:r w:rsidRPr="00F96742">
        <w:rPr>
          <w:b/>
          <w:bCs/>
          <w:sz w:val="22"/>
          <w:szCs w:val="22"/>
        </w:rPr>
        <w:t xml:space="preserve"> in </w:t>
      </w:r>
      <w:r w:rsidRPr="00F96742">
        <w:rPr>
          <w:b/>
          <w:bCs/>
          <w:i/>
          <w:iCs/>
          <w:sz w:val="22"/>
          <w:szCs w:val="22"/>
        </w:rPr>
        <w:t>SSAP No. 101—Income Taxes</w:t>
      </w:r>
      <w:r w:rsidR="00A12DAB">
        <w:rPr>
          <w:b/>
          <w:bCs/>
          <w:sz w:val="22"/>
          <w:szCs w:val="22"/>
        </w:rPr>
        <w:t xml:space="preserve">, and </w:t>
      </w:r>
      <w:r w:rsidR="008F5821">
        <w:rPr>
          <w:b/>
          <w:bCs/>
          <w:sz w:val="22"/>
          <w:szCs w:val="22"/>
        </w:rPr>
        <w:t>revisions to</w:t>
      </w:r>
      <w:r>
        <w:rPr>
          <w:b/>
          <w:bCs/>
          <w:sz w:val="22"/>
          <w:szCs w:val="22"/>
        </w:rPr>
        <w:t xml:space="preserve"> </w:t>
      </w:r>
      <w:r w:rsidR="0091196B">
        <w:rPr>
          <w:b/>
          <w:bCs/>
          <w:sz w:val="22"/>
          <w:szCs w:val="22"/>
        </w:rPr>
        <w:t>remo</w:t>
      </w:r>
      <w:r w:rsidR="008F5821">
        <w:rPr>
          <w:b/>
          <w:bCs/>
          <w:sz w:val="22"/>
          <w:szCs w:val="22"/>
        </w:rPr>
        <w:t>ve</w:t>
      </w:r>
      <w:r w:rsidR="0091196B">
        <w:rPr>
          <w:b/>
          <w:bCs/>
          <w:sz w:val="22"/>
          <w:szCs w:val="22"/>
        </w:rPr>
        <w:t xml:space="preserve"> </w:t>
      </w:r>
      <w:r w:rsidR="008F5821">
        <w:rPr>
          <w:b/>
          <w:bCs/>
          <w:sz w:val="22"/>
          <w:szCs w:val="22"/>
        </w:rPr>
        <w:t xml:space="preserve">the </w:t>
      </w:r>
      <w:r>
        <w:rPr>
          <w:b/>
          <w:bCs/>
          <w:sz w:val="22"/>
          <w:szCs w:val="22"/>
        </w:rPr>
        <w:t xml:space="preserve">disclosure </w:t>
      </w:r>
      <w:r w:rsidR="0091196B">
        <w:rPr>
          <w:b/>
          <w:bCs/>
          <w:sz w:val="22"/>
          <w:szCs w:val="22"/>
        </w:rPr>
        <w:t xml:space="preserve">detailed in </w:t>
      </w:r>
      <w:r w:rsidR="00A12DAB">
        <w:rPr>
          <w:b/>
          <w:bCs/>
          <w:sz w:val="22"/>
          <w:szCs w:val="22"/>
        </w:rPr>
        <w:t xml:space="preserve">SSAP No. 101, </w:t>
      </w:r>
      <w:r w:rsidR="0091196B">
        <w:rPr>
          <w:b/>
          <w:bCs/>
          <w:sz w:val="22"/>
          <w:szCs w:val="22"/>
        </w:rPr>
        <w:t xml:space="preserve">paragraph </w:t>
      </w:r>
      <w:r w:rsidR="005607E2">
        <w:rPr>
          <w:b/>
          <w:bCs/>
          <w:sz w:val="22"/>
          <w:szCs w:val="22"/>
        </w:rPr>
        <w:t>23</w:t>
      </w:r>
      <w:r w:rsidR="005C5F73">
        <w:rPr>
          <w:b/>
          <w:bCs/>
          <w:sz w:val="22"/>
          <w:szCs w:val="22"/>
        </w:rPr>
        <w:t xml:space="preserve">b. </w:t>
      </w:r>
      <w:r w:rsidR="005401CC" w:rsidRPr="005401CC">
        <w:rPr>
          <w:b/>
          <w:bCs/>
          <w:sz w:val="22"/>
          <w:szCs w:val="22"/>
        </w:rPr>
        <w:t>This item is planned for exposure until September 27 to allow for consideration at the Fall National Meeting.</w:t>
      </w:r>
    </w:p>
    <w:p w14:paraId="19F54722" w14:textId="77777777" w:rsidR="007164EF" w:rsidRDefault="007164EF" w:rsidP="00922972">
      <w:pPr>
        <w:pStyle w:val="BodyText2"/>
        <w:jc w:val="both"/>
        <w:rPr>
          <w:b/>
          <w:bCs/>
          <w:sz w:val="22"/>
          <w:szCs w:val="22"/>
        </w:rPr>
      </w:pPr>
    </w:p>
    <w:p w14:paraId="6A45685C" w14:textId="77777777" w:rsidR="007164EF" w:rsidRDefault="007164EF" w:rsidP="007164EF">
      <w:pPr>
        <w:pStyle w:val="ListContinue"/>
        <w:numPr>
          <w:ilvl w:val="0"/>
          <w:numId w:val="0"/>
        </w:numPr>
        <w:spacing w:after="0"/>
        <w:jc w:val="both"/>
        <w:rPr>
          <w:b/>
          <w:bCs/>
          <w:sz w:val="22"/>
          <w:szCs w:val="22"/>
        </w:rPr>
      </w:pPr>
      <w:r>
        <w:rPr>
          <w:b/>
          <w:bCs/>
          <w:sz w:val="22"/>
          <w:szCs w:val="22"/>
        </w:rPr>
        <w:t>This item is planned for exposure until September 27 to allow for consideration at the Fall National Meeting.</w:t>
      </w:r>
    </w:p>
    <w:p w14:paraId="2D8F8B0A" w14:textId="77777777" w:rsidR="00C80A48" w:rsidRDefault="00C80A48" w:rsidP="007164EF">
      <w:pPr>
        <w:pStyle w:val="ListContinue"/>
        <w:numPr>
          <w:ilvl w:val="0"/>
          <w:numId w:val="0"/>
        </w:numPr>
        <w:spacing w:after="0"/>
        <w:jc w:val="both"/>
        <w:rPr>
          <w:b/>
          <w:bCs/>
          <w:sz w:val="22"/>
          <w:szCs w:val="22"/>
        </w:rPr>
      </w:pPr>
    </w:p>
    <w:p w14:paraId="70AD185F" w14:textId="4917F117" w:rsidR="00C80A48" w:rsidRDefault="00C80A48" w:rsidP="007164EF">
      <w:pPr>
        <w:pStyle w:val="ListContinue"/>
        <w:numPr>
          <w:ilvl w:val="0"/>
          <w:numId w:val="0"/>
        </w:numPr>
        <w:spacing w:after="0"/>
        <w:jc w:val="both"/>
        <w:rPr>
          <w:b/>
          <w:bCs/>
          <w:sz w:val="22"/>
          <w:szCs w:val="22"/>
        </w:rPr>
      </w:pPr>
      <w:r>
        <w:rPr>
          <w:bCs/>
          <w:sz w:val="22"/>
          <w:szCs w:val="22"/>
        </w:rPr>
        <w:t>Based on the comments from interested parties, shown above, NAIC staffs’ recommendation has been changed from adopt with modification to reject for statutory accounting purposes.  NAIC staff agreed with interested parties’ comments that the additions from the ASU are duplicative of existing statutory income tax disclosures</w:t>
      </w:r>
      <w:r w:rsidR="005C5F73">
        <w:rPr>
          <w:bCs/>
          <w:sz w:val="22"/>
          <w:szCs w:val="22"/>
        </w:rPr>
        <w:t xml:space="preserve">. </w:t>
      </w:r>
      <w:r>
        <w:rPr>
          <w:bCs/>
          <w:sz w:val="22"/>
          <w:szCs w:val="22"/>
        </w:rPr>
        <w:t xml:space="preserve">NAIC staff still recommends the adoption of one change from the ASU, </w:t>
      </w:r>
      <w:r w:rsidRPr="0020392D">
        <w:rPr>
          <w:bCs/>
          <w:sz w:val="22"/>
          <w:szCs w:val="22"/>
        </w:rPr>
        <w:t>the deletion of SSAP No. 101</w:t>
      </w:r>
      <w:r>
        <w:rPr>
          <w:bCs/>
          <w:sz w:val="22"/>
          <w:szCs w:val="22"/>
        </w:rPr>
        <w:t>,</w:t>
      </w:r>
      <w:r w:rsidRPr="0020392D">
        <w:rPr>
          <w:bCs/>
          <w:sz w:val="22"/>
          <w:szCs w:val="22"/>
        </w:rPr>
        <w:t xml:space="preserve"> paragraph 23b</w:t>
      </w:r>
      <w:r>
        <w:rPr>
          <w:bCs/>
          <w:sz w:val="22"/>
          <w:szCs w:val="22"/>
        </w:rPr>
        <w:t>, as both staff and interested parties agree this disclosure is no longer relevant.</w:t>
      </w:r>
    </w:p>
    <w:p w14:paraId="05B0CA16" w14:textId="77777777" w:rsidR="007164EF" w:rsidRDefault="007164EF" w:rsidP="00922972">
      <w:pPr>
        <w:pStyle w:val="BodyText2"/>
        <w:jc w:val="both"/>
        <w:rPr>
          <w:b/>
          <w:bCs/>
          <w:sz w:val="22"/>
          <w:szCs w:val="22"/>
        </w:rPr>
      </w:pPr>
    </w:p>
    <w:p w14:paraId="157DA083" w14:textId="77777777" w:rsidR="001F724D" w:rsidRPr="004F5FAD" w:rsidRDefault="001F724D" w:rsidP="00922972">
      <w:pPr>
        <w:pStyle w:val="BodyText2"/>
        <w:jc w:val="both"/>
        <w:rPr>
          <w:b/>
          <w:bCs/>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726734" w:rsidRPr="00E469AA" w14:paraId="727038B2"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64DEBE6" w14:textId="77777777" w:rsidR="00726734" w:rsidRPr="00A10EF3" w:rsidRDefault="00726734">
            <w:pPr>
              <w:widowControl w:val="0"/>
              <w:jc w:val="center"/>
              <w:rPr>
                <w:b/>
                <w:color w:val="FFFFFF"/>
                <w:sz w:val="22"/>
                <w:szCs w:val="22"/>
              </w:rPr>
            </w:pPr>
            <w:r w:rsidRPr="00A10EF3">
              <w:rPr>
                <w:b/>
                <w:color w:val="000000"/>
                <w:sz w:val="22"/>
                <w:szCs w:val="22"/>
              </w:rPr>
              <w:br w:type="page"/>
            </w:r>
          </w:p>
          <w:p w14:paraId="265FC4DA" w14:textId="77777777" w:rsidR="00726734" w:rsidRPr="00A10EF3" w:rsidRDefault="00726734">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430FA10F" w14:textId="77777777" w:rsidR="00726734" w:rsidRPr="00A10EF3" w:rsidRDefault="00726734">
            <w:pPr>
              <w:widowControl w:val="0"/>
              <w:jc w:val="center"/>
              <w:rPr>
                <w:b/>
                <w:color w:val="FFFFFF"/>
                <w:sz w:val="22"/>
                <w:szCs w:val="22"/>
              </w:rPr>
            </w:pPr>
          </w:p>
          <w:p w14:paraId="49A28953" w14:textId="77777777" w:rsidR="00726734" w:rsidRPr="00A10EF3" w:rsidRDefault="00726734">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7B7B1CED" w14:textId="77777777" w:rsidR="00726734" w:rsidRPr="00A10EF3" w:rsidRDefault="00726734">
            <w:pPr>
              <w:widowControl w:val="0"/>
              <w:jc w:val="center"/>
              <w:rPr>
                <w:b/>
                <w:color w:val="FFFFFF"/>
                <w:sz w:val="22"/>
                <w:szCs w:val="22"/>
              </w:rPr>
            </w:pPr>
          </w:p>
          <w:p w14:paraId="3D119FE4" w14:textId="77777777" w:rsidR="00726734" w:rsidRPr="00A10EF3" w:rsidRDefault="00726734">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682FC7F7" w14:textId="77777777" w:rsidR="00726734" w:rsidRPr="00A10EF3" w:rsidRDefault="00726734">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0C173C47" w14:textId="77777777" w:rsidR="00726734" w:rsidRPr="00A10EF3" w:rsidRDefault="00726734">
            <w:pPr>
              <w:widowControl w:val="0"/>
              <w:jc w:val="center"/>
              <w:rPr>
                <w:b/>
                <w:color w:val="FFFFFF"/>
                <w:sz w:val="22"/>
                <w:szCs w:val="22"/>
              </w:rPr>
            </w:pPr>
            <w:r w:rsidRPr="00A10EF3">
              <w:rPr>
                <w:b/>
                <w:sz w:val="22"/>
                <w:szCs w:val="22"/>
              </w:rPr>
              <w:t>Comment Letter Page Number</w:t>
            </w:r>
          </w:p>
        </w:tc>
      </w:tr>
      <w:tr w:rsidR="00726734" w:rsidRPr="00E469AA" w14:paraId="63088D12" w14:textId="77777777">
        <w:trPr>
          <w:trHeight w:val="800"/>
        </w:trPr>
        <w:tc>
          <w:tcPr>
            <w:tcW w:w="1615" w:type="dxa"/>
            <w:tcBorders>
              <w:top w:val="single" w:sz="4" w:space="0" w:color="FFFFFF"/>
            </w:tcBorders>
            <w:shd w:val="clear" w:color="auto" w:fill="F2F2F2"/>
            <w:vAlign w:val="center"/>
          </w:tcPr>
          <w:p w14:paraId="563BFAC0" w14:textId="77777777" w:rsidR="00726734" w:rsidRPr="009F2EC6" w:rsidRDefault="00726734">
            <w:pPr>
              <w:widowControl w:val="0"/>
              <w:jc w:val="center"/>
              <w:rPr>
                <w:b/>
                <w:sz w:val="22"/>
                <w:szCs w:val="22"/>
              </w:rPr>
            </w:pPr>
            <w:r w:rsidRPr="00693F6E">
              <w:rPr>
                <w:b/>
                <w:sz w:val="22"/>
                <w:szCs w:val="22"/>
              </w:rPr>
              <w:t>202</w:t>
            </w:r>
            <w:r>
              <w:rPr>
                <w:b/>
                <w:sz w:val="22"/>
                <w:szCs w:val="22"/>
              </w:rPr>
              <w:t>4-12</w:t>
            </w:r>
          </w:p>
          <w:p w14:paraId="560F7BC7" w14:textId="77777777" w:rsidR="00726734" w:rsidRPr="009F2EC6" w:rsidRDefault="00726734">
            <w:pPr>
              <w:widowControl w:val="0"/>
              <w:jc w:val="center"/>
              <w:rPr>
                <w:b/>
                <w:sz w:val="22"/>
                <w:szCs w:val="22"/>
              </w:rPr>
            </w:pPr>
            <w:r w:rsidRPr="009F2EC6">
              <w:rPr>
                <w:b/>
                <w:sz w:val="22"/>
                <w:szCs w:val="22"/>
              </w:rPr>
              <w:t>(</w:t>
            </w:r>
            <w:r>
              <w:rPr>
                <w:b/>
                <w:sz w:val="22"/>
                <w:szCs w:val="22"/>
              </w:rPr>
              <w:t>Wil</w:t>
            </w:r>
            <w:r w:rsidRPr="009F2EC6">
              <w:rPr>
                <w:b/>
                <w:sz w:val="22"/>
                <w:szCs w:val="22"/>
              </w:rPr>
              <w:t>)</w:t>
            </w:r>
          </w:p>
        </w:tc>
        <w:tc>
          <w:tcPr>
            <w:tcW w:w="3198" w:type="dxa"/>
            <w:tcBorders>
              <w:top w:val="single" w:sz="4" w:space="0" w:color="FFFFFF"/>
            </w:tcBorders>
            <w:shd w:val="clear" w:color="auto" w:fill="F2F2F2"/>
            <w:vAlign w:val="center"/>
          </w:tcPr>
          <w:p w14:paraId="2B0C6DF1" w14:textId="77777777" w:rsidR="00726734" w:rsidRPr="009F2EC6" w:rsidRDefault="00726734">
            <w:pPr>
              <w:pStyle w:val="Heading2"/>
              <w:rPr>
                <w:sz w:val="22"/>
                <w:szCs w:val="22"/>
              </w:rPr>
            </w:pPr>
            <w:r>
              <w:rPr>
                <w:sz w:val="22"/>
                <w:szCs w:val="22"/>
              </w:rPr>
              <w:t>Updates to SSAP No. 27</w:t>
            </w:r>
          </w:p>
        </w:tc>
        <w:tc>
          <w:tcPr>
            <w:tcW w:w="2112" w:type="dxa"/>
            <w:tcBorders>
              <w:top w:val="single" w:sz="4" w:space="0" w:color="FFFFFF"/>
            </w:tcBorders>
            <w:shd w:val="clear" w:color="auto" w:fill="F2F2F2"/>
            <w:vAlign w:val="center"/>
          </w:tcPr>
          <w:p w14:paraId="16E27891" w14:textId="14EA44E4" w:rsidR="00726734" w:rsidRPr="00E469AA" w:rsidRDefault="00726734">
            <w:pPr>
              <w:widowControl w:val="0"/>
              <w:jc w:val="center"/>
              <w:rPr>
                <w:b/>
                <w:sz w:val="22"/>
                <w:szCs w:val="22"/>
                <w:highlight w:val="yellow"/>
              </w:rPr>
            </w:pPr>
            <w:r>
              <w:rPr>
                <w:b/>
                <w:sz w:val="22"/>
                <w:szCs w:val="22"/>
              </w:rPr>
              <w:t>1</w:t>
            </w:r>
            <w:r w:rsidR="00B16D1B">
              <w:rPr>
                <w:b/>
                <w:sz w:val="22"/>
                <w:szCs w:val="22"/>
              </w:rPr>
              <w:t>9</w:t>
            </w:r>
            <w:r w:rsidRPr="003C2895">
              <w:rPr>
                <w:b/>
                <w:sz w:val="22"/>
                <w:szCs w:val="22"/>
              </w:rPr>
              <w:t xml:space="preserve"> – Agenda item </w:t>
            </w:r>
          </w:p>
        </w:tc>
        <w:tc>
          <w:tcPr>
            <w:tcW w:w="1710" w:type="dxa"/>
            <w:tcBorders>
              <w:top w:val="single" w:sz="4" w:space="0" w:color="FFFFFF"/>
            </w:tcBorders>
            <w:shd w:val="clear" w:color="auto" w:fill="F2F2F2"/>
            <w:vAlign w:val="center"/>
          </w:tcPr>
          <w:p w14:paraId="09380721" w14:textId="77777777" w:rsidR="00726734" w:rsidRPr="00E469AA" w:rsidRDefault="00726734">
            <w:pPr>
              <w:widowControl w:val="0"/>
              <w:jc w:val="center"/>
              <w:rPr>
                <w:b/>
                <w:sz w:val="22"/>
                <w:szCs w:val="22"/>
                <w:highlight w:val="yellow"/>
              </w:rPr>
            </w:pPr>
            <w:r w:rsidRPr="009F540C">
              <w:rPr>
                <w:b/>
                <w:sz w:val="22"/>
                <w:szCs w:val="22"/>
              </w:rPr>
              <w:t>No Comments</w:t>
            </w:r>
          </w:p>
        </w:tc>
        <w:tc>
          <w:tcPr>
            <w:tcW w:w="1440" w:type="dxa"/>
            <w:tcBorders>
              <w:top w:val="single" w:sz="4" w:space="0" w:color="FFFFFF"/>
            </w:tcBorders>
            <w:shd w:val="clear" w:color="auto" w:fill="F2F2F2"/>
            <w:vAlign w:val="center"/>
          </w:tcPr>
          <w:p w14:paraId="45763629" w14:textId="77777777" w:rsidR="00726734" w:rsidRPr="00E469AA" w:rsidRDefault="00726734">
            <w:pPr>
              <w:widowControl w:val="0"/>
              <w:jc w:val="center"/>
              <w:rPr>
                <w:b/>
                <w:sz w:val="22"/>
                <w:szCs w:val="22"/>
                <w:highlight w:val="yellow"/>
              </w:rPr>
            </w:pPr>
            <w:r w:rsidRPr="00C065A3">
              <w:rPr>
                <w:b/>
                <w:sz w:val="22"/>
                <w:szCs w:val="22"/>
              </w:rPr>
              <w:t>IP</w:t>
            </w:r>
            <w:r w:rsidRPr="00D85668">
              <w:rPr>
                <w:b/>
                <w:sz w:val="22"/>
                <w:szCs w:val="22"/>
              </w:rPr>
              <w:t xml:space="preserve"> – </w:t>
            </w:r>
            <w:r>
              <w:rPr>
                <w:b/>
                <w:sz w:val="22"/>
                <w:szCs w:val="22"/>
              </w:rPr>
              <w:t>19</w:t>
            </w:r>
          </w:p>
        </w:tc>
      </w:tr>
    </w:tbl>
    <w:p w14:paraId="5A18E4FF" w14:textId="77777777" w:rsidR="00726734" w:rsidRPr="000D5BED" w:rsidRDefault="00726734" w:rsidP="00726734">
      <w:pPr>
        <w:rPr>
          <w:sz w:val="22"/>
          <w:szCs w:val="22"/>
          <w:lang w:eastAsia="zh-CN"/>
        </w:rPr>
      </w:pPr>
    </w:p>
    <w:p w14:paraId="0815F557" w14:textId="77777777" w:rsidR="00726734" w:rsidRPr="00F35CA3" w:rsidRDefault="00726734" w:rsidP="00726734">
      <w:pPr>
        <w:pStyle w:val="BodyTextIndent"/>
        <w:ind w:left="0" w:firstLine="0"/>
        <w:jc w:val="both"/>
        <w:rPr>
          <w:i/>
          <w:sz w:val="22"/>
          <w:szCs w:val="22"/>
          <w:u w:val="single"/>
        </w:rPr>
      </w:pPr>
      <w:r w:rsidRPr="00F35CA3">
        <w:rPr>
          <w:i/>
          <w:sz w:val="22"/>
          <w:szCs w:val="22"/>
          <w:u w:val="single"/>
        </w:rPr>
        <w:t>Summary:</w:t>
      </w:r>
    </w:p>
    <w:p w14:paraId="4D71B0E5" w14:textId="77777777" w:rsidR="00726734" w:rsidRDefault="00726734" w:rsidP="00726734">
      <w:pPr>
        <w:jc w:val="both"/>
        <w:rPr>
          <w:bCs/>
          <w:sz w:val="22"/>
          <w:szCs w:val="22"/>
        </w:rPr>
      </w:pPr>
      <w:r>
        <w:rPr>
          <w:bCs/>
          <w:sz w:val="22"/>
          <w:szCs w:val="22"/>
        </w:rPr>
        <w:t xml:space="preserve">On March 16, 2024, the Working Group exposed revisions to remove references to FAS 105 from SSAP No. 27 and amend the annual statement instructions to clarify its scope and requirements. </w:t>
      </w:r>
    </w:p>
    <w:p w14:paraId="1D9C1411" w14:textId="77777777" w:rsidR="00726734" w:rsidRDefault="00726734" w:rsidP="00726734">
      <w:pPr>
        <w:jc w:val="both"/>
        <w:rPr>
          <w:bCs/>
          <w:sz w:val="22"/>
          <w:szCs w:val="22"/>
        </w:rPr>
      </w:pPr>
    </w:p>
    <w:p w14:paraId="07BA7F9C" w14:textId="77777777" w:rsidR="00726734" w:rsidRPr="0062691D" w:rsidRDefault="00726734" w:rsidP="00726734">
      <w:pPr>
        <w:jc w:val="both"/>
        <w:rPr>
          <w:bCs/>
          <w:sz w:val="22"/>
          <w:szCs w:val="22"/>
        </w:rPr>
      </w:pPr>
      <w:r w:rsidRPr="0062691D">
        <w:rPr>
          <w:bCs/>
          <w:sz w:val="22"/>
          <w:szCs w:val="22"/>
        </w:rPr>
        <w:t xml:space="preserve">During February 2024, it came to NAIC staffs’ attention that </w:t>
      </w:r>
      <w:r w:rsidRPr="0062691D">
        <w:rPr>
          <w:bCs/>
          <w:i/>
          <w:iCs/>
          <w:sz w:val="22"/>
          <w:szCs w:val="22"/>
        </w:rPr>
        <w:t>SSAP No. 27</w:t>
      </w:r>
      <w:r w:rsidRPr="0062691D">
        <w:rPr>
          <w:b/>
          <w:bCs/>
          <w:i/>
          <w:iCs/>
          <w:sz w:val="22"/>
        </w:rPr>
        <w:t>—</w:t>
      </w:r>
      <w:r w:rsidRPr="0062691D">
        <w:rPr>
          <w:bCs/>
          <w:i/>
          <w:iCs/>
          <w:sz w:val="22"/>
          <w:szCs w:val="22"/>
        </w:rPr>
        <w:t>Off-Balance-Sheet and Credit Risk Disclosures</w:t>
      </w:r>
      <w:r w:rsidRPr="0062691D">
        <w:rPr>
          <w:b/>
          <w:bCs/>
          <w:sz w:val="22"/>
        </w:rPr>
        <w:t xml:space="preserve"> </w:t>
      </w:r>
      <w:r w:rsidRPr="0062691D">
        <w:rPr>
          <w:bCs/>
          <w:i/>
          <w:iCs/>
          <w:sz w:val="22"/>
          <w:szCs w:val="22"/>
        </w:rPr>
        <w:t xml:space="preserve">Risk and Financial Instruments with Concentrations of Credit Risk </w:t>
      </w:r>
      <w:r w:rsidRPr="0062691D">
        <w:rPr>
          <w:bCs/>
          <w:sz w:val="22"/>
          <w:szCs w:val="22"/>
        </w:rPr>
        <w:t>references</w:t>
      </w:r>
      <w:r w:rsidRPr="0062691D">
        <w:rPr>
          <w:bCs/>
          <w:i/>
          <w:iCs/>
          <w:sz w:val="22"/>
          <w:szCs w:val="22"/>
        </w:rPr>
        <w:t xml:space="preserve"> FASB Statement No. 105, Disclosure of Information about Financial Instruments with Off-Balance-Sheet</w:t>
      </w:r>
      <w:r w:rsidRPr="0062691D">
        <w:rPr>
          <w:bCs/>
          <w:sz w:val="22"/>
          <w:szCs w:val="22"/>
        </w:rPr>
        <w:t xml:space="preserve"> (FAS 105) which was superseded by </w:t>
      </w:r>
      <w:r w:rsidRPr="0062691D">
        <w:rPr>
          <w:bCs/>
          <w:i/>
          <w:iCs/>
          <w:sz w:val="22"/>
          <w:szCs w:val="22"/>
        </w:rPr>
        <w:t>FASB Statement No. 133, Accounting for Derivative Instruments and Hedging Activities</w:t>
      </w:r>
      <w:r w:rsidRPr="0062691D">
        <w:rPr>
          <w:bCs/>
          <w:sz w:val="22"/>
          <w:szCs w:val="22"/>
        </w:rPr>
        <w:t xml:space="preserve"> (FAS 133). Additionally, NAIC staff noted that the annual statement instructions only provide disclosures for derivative Swaps, Futures, and Options, however the guidance in SSAP No. 27 is intended to be applicable to all derivative instruments and financial instruments, except those specifically carved out in FAS 105 paragraphs 14 and 15.</w:t>
      </w:r>
    </w:p>
    <w:p w14:paraId="18BE3653" w14:textId="77777777" w:rsidR="00726734" w:rsidRPr="0062691D" w:rsidRDefault="00726734" w:rsidP="00726734">
      <w:pPr>
        <w:jc w:val="both"/>
        <w:rPr>
          <w:bCs/>
          <w:sz w:val="22"/>
          <w:szCs w:val="22"/>
        </w:rPr>
      </w:pPr>
    </w:p>
    <w:p w14:paraId="5436DFE6" w14:textId="77777777" w:rsidR="00726734" w:rsidRDefault="00726734" w:rsidP="00726734">
      <w:pPr>
        <w:pStyle w:val="BodyTextIndent"/>
        <w:ind w:left="0" w:firstLine="0"/>
        <w:jc w:val="both"/>
        <w:rPr>
          <w:bCs/>
          <w:sz w:val="22"/>
          <w:szCs w:val="22"/>
        </w:rPr>
      </w:pPr>
      <w:r w:rsidRPr="0062691D">
        <w:rPr>
          <w:bCs/>
          <w:sz w:val="22"/>
          <w:szCs w:val="22"/>
        </w:rPr>
        <w:t>NAIC staff suggest amending SSAP No. 27 to specifically list the financial instruments excluded from the SSAP rather than referencing FAS 105, which is significantly out of date as it was superseded by FAS 133 prior to the creation of the Accounting Standards Codification which in turn superseded FAS 133. Staff also suggests updating the annual statement instructions to add an “Other” derivatives category and disclosure examples and instructions for non-derivative financial instruments with off-balance sheet credit risks.</w:t>
      </w:r>
    </w:p>
    <w:p w14:paraId="58385AE9" w14:textId="77777777" w:rsidR="00726734" w:rsidRPr="00AE20A6" w:rsidRDefault="00726734" w:rsidP="00726734">
      <w:pPr>
        <w:pStyle w:val="BodyTextIndent"/>
        <w:ind w:left="0" w:firstLine="0"/>
        <w:jc w:val="both"/>
        <w:rPr>
          <w:b/>
          <w:bCs/>
          <w:sz w:val="22"/>
          <w:szCs w:val="22"/>
        </w:rPr>
      </w:pPr>
    </w:p>
    <w:p w14:paraId="05048D1E" w14:textId="77777777" w:rsidR="00726734" w:rsidRPr="004F668E" w:rsidRDefault="00726734" w:rsidP="00726734">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1AA65DAA" w14:textId="77777777" w:rsidR="00726734" w:rsidRPr="00E0360D" w:rsidRDefault="00726734" w:rsidP="00726734">
      <w:pPr>
        <w:widowControl w:val="0"/>
        <w:jc w:val="both"/>
        <w:rPr>
          <w:sz w:val="22"/>
          <w:szCs w:val="22"/>
        </w:rPr>
      </w:pPr>
      <w:r w:rsidRPr="00E0360D">
        <w:rPr>
          <w:sz w:val="22"/>
          <w:szCs w:val="22"/>
        </w:rPr>
        <w:t xml:space="preserve">Interested parties note that Note 14 of the annual statement already requires disclosures regarding an insurer’s commitments to provide any type of future funding as well as an insurer’s guarantees of the performance of other parties. These disclosures are already very lengthy and detailed. It would seem repetitive to have to include most of the information in Note 16 again. </w:t>
      </w:r>
    </w:p>
    <w:p w14:paraId="7B640B36" w14:textId="77777777" w:rsidR="00726734" w:rsidRPr="00E0360D" w:rsidRDefault="00726734" w:rsidP="00726734">
      <w:pPr>
        <w:widowControl w:val="0"/>
        <w:jc w:val="both"/>
        <w:rPr>
          <w:sz w:val="22"/>
          <w:szCs w:val="22"/>
        </w:rPr>
      </w:pPr>
    </w:p>
    <w:p w14:paraId="480F0942" w14:textId="77777777" w:rsidR="00726734" w:rsidRDefault="00726734" w:rsidP="00726734">
      <w:pPr>
        <w:widowControl w:val="0"/>
        <w:jc w:val="both"/>
        <w:rPr>
          <w:sz w:val="22"/>
          <w:szCs w:val="22"/>
        </w:rPr>
      </w:pPr>
      <w:r w:rsidRPr="00E0360D">
        <w:rPr>
          <w:sz w:val="22"/>
          <w:szCs w:val="22"/>
        </w:rPr>
        <w:t>We recommend that the Working Group evaluate the current disclosure requirements under Note 14 to determine if there is information that should be provided in addition to what is already disclosed instead of having insurers duplicate the information in two different notes.</w:t>
      </w:r>
    </w:p>
    <w:p w14:paraId="03E2FF86" w14:textId="77777777" w:rsidR="00726734" w:rsidRPr="00F26FE2" w:rsidRDefault="00726734" w:rsidP="00726734">
      <w:pPr>
        <w:widowControl w:val="0"/>
        <w:jc w:val="both"/>
        <w:rPr>
          <w:sz w:val="22"/>
          <w:szCs w:val="22"/>
          <w:highlight w:val="yellow"/>
        </w:rPr>
      </w:pPr>
    </w:p>
    <w:p w14:paraId="3671634A" w14:textId="77777777" w:rsidR="00726734" w:rsidRPr="00F35CA3" w:rsidRDefault="00726734" w:rsidP="00726734">
      <w:pPr>
        <w:pStyle w:val="ListContinue"/>
        <w:keepNext/>
        <w:keepLines/>
        <w:numPr>
          <w:ilvl w:val="0"/>
          <w:numId w:val="0"/>
        </w:numPr>
        <w:spacing w:after="0"/>
        <w:jc w:val="both"/>
        <w:rPr>
          <w:i/>
          <w:kern w:val="32"/>
          <w:sz w:val="22"/>
          <w:szCs w:val="22"/>
          <w:u w:val="single"/>
        </w:rPr>
      </w:pPr>
      <w:r w:rsidRPr="00F35CA3">
        <w:rPr>
          <w:i/>
          <w:kern w:val="32"/>
          <w:sz w:val="22"/>
          <w:szCs w:val="22"/>
          <w:u w:val="single"/>
        </w:rPr>
        <w:lastRenderedPageBreak/>
        <w:t>Recommendation:</w:t>
      </w:r>
    </w:p>
    <w:p w14:paraId="490D2E30" w14:textId="20AE3228" w:rsidR="001757B9" w:rsidRPr="00726734" w:rsidRDefault="00726734" w:rsidP="00726734">
      <w:pPr>
        <w:pStyle w:val="NormalWeb"/>
        <w:tabs>
          <w:tab w:val="left" w:pos="630"/>
        </w:tabs>
        <w:spacing w:before="0" w:beforeAutospacing="0" w:after="0" w:afterAutospacing="0"/>
        <w:jc w:val="both"/>
        <w:rPr>
          <w:rFonts w:ascii="Times New Roman" w:eastAsia="Times New Roman" w:hAnsi="Times New Roman" w:cs="Times New Roman"/>
          <w:b/>
          <w:color w:val="000000"/>
          <w:sz w:val="22"/>
          <w:szCs w:val="22"/>
        </w:rPr>
      </w:pPr>
      <w:r w:rsidRPr="00E856A6">
        <w:rPr>
          <w:rFonts w:ascii="Times New Roman" w:eastAsia="Times New Roman" w:hAnsi="Times New Roman" w:cs="Times New Roman"/>
          <w:b/>
          <w:color w:val="000000"/>
          <w:sz w:val="22"/>
          <w:szCs w:val="22"/>
        </w:rPr>
        <w:t xml:space="preserve">NAIC staff recommends that the Working Group </w:t>
      </w:r>
      <w:r>
        <w:rPr>
          <w:rFonts w:ascii="Times New Roman" w:eastAsia="Times New Roman" w:hAnsi="Times New Roman" w:cs="Times New Roman"/>
          <w:b/>
          <w:color w:val="000000"/>
          <w:sz w:val="22"/>
          <w:szCs w:val="22"/>
        </w:rPr>
        <w:t>defer this agenda item while staff continues to work with industry on this agenda item.</w:t>
      </w:r>
    </w:p>
    <w:p w14:paraId="065712D9" w14:textId="77777777" w:rsidR="006B0EFD" w:rsidRDefault="006B0EFD" w:rsidP="00922972">
      <w:pPr>
        <w:widowControl w:val="0"/>
        <w:jc w:val="both"/>
        <w:rPr>
          <w:b/>
          <w:sz w:val="22"/>
          <w:szCs w:val="22"/>
        </w:rPr>
      </w:pPr>
    </w:p>
    <w:p w14:paraId="29B0CB5F" w14:textId="77777777" w:rsidR="00B86CF6" w:rsidRDefault="00B86CF6" w:rsidP="00922972">
      <w:pPr>
        <w:widowControl w:val="0"/>
        <w:jc w:val="both"/>
        <w:rPr>
          <w:b/>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07C2B" w:rsidRPr="00E469AA" w14:paraId="66C9D4CA" w14:textId="77777777">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62CB35A1" w14:textId="77777777" w:rsidR="00407C2B" w:rsidRPr="00A10EF3" w:rsidRDefault="00407C2B">
            <w:pPr>
              <w:widowControl w:val="0"/>
              <w:jc w:val="center"/>
              <w:rPr>
                <w:b/>
                <w:color w:val="FFFFFF"/>
                <w:sz w:val="22"/>
                <w:szCs w:val="22"/>
              </w:rPr>
            </w:pPr>
            <w:r w:rsidRPr="00A10EF3">
              <w:rPr>
                <w:b/>
                <w:color w:val="000000"/>
                <w:sz w:val="22"/>
                <w:szCs w:val="22"/>
              </w:rPr>
              <w:br w:type="page"/>
            </w:r>
          </w:p>
          <w:p w14:paraId="28D54D8A" w14:textId="77777777" w:rsidR="00407C2B" w:rsidRPr="00A10EF3" w:rsidRDefault="00407C2B">
            <w:pPr>
              <w:widowControl w:val="0"/>
              <w:jc w:val="center"/>
              <w:rPr>
                <w:b/>
                <w:color w:val="FFFFFF"/>
                <w:sz w:val="22"/>
                <w:szCs w:val="22"/>
              </w:rPr>
            </w:pPr>
            <w:r w:rsidRPr="00A10EF3">
              <w:rPr>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A0C6EC4" w14:textId="77777777" w:rsidR="00407C2B" w:rsidRPr="00A10EF3" w:rsidRDefault="00407C2B">
            <w:pPr>
              <w:widowControl w:val="0"/>
              <w:jc w:val="center"/>
              <w:rPr>
                <w:b/>
                <w:color w:val="FFFFFF"/>
                <w:sz w:val="22"/>
                <w:szCs w:val="22"/>
              </w:rPr>
            </w:pPr>
          </w:p>
          <w:p w14:paraId="6A02218E" w14:textId="77777777" w:rsidR="00407C2B" w:rsidRPr="00A10EF3" w:rsidRDefault="00407C2B">
            <w:pPr>
              <w:widowControl w:val="0"/>
              <w:jc w:val="center"/>
              <w:rPr>
                <w:b/>
                <w:color w:val="FFFFFF"/>
                <w:sz w:val="22"/>
                <w:szCs w:val="22"/>
              </w:rPr>
            </w:pPr>
            <w:r w:rsidRPr="00A10EF3">
              <w:rPr>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ECE21F2" w14:textId="77777777" w:rsidR="00407C2B" w:rsidRPr="00A10EF3" w:rsidRDefault="00407C2B">
            <w:pPr>
              <w:widowControl w:val="0"/>
              <w:jc w:val="center"/>
              <w:rPr>
                <w:b/>
                <w:color w:val="FFFFFF"/>
                <w:sz w:val="22"/>
                <w:szCs w:val="22"/>
              </w:rPr>
            </w:pPr>
          </w:p>
          <w:p w14:paraId="74F92730" w14:textId="77777777" w:rsidR="00407C2B" w:rsidRPr="00A10EF3" w:rsidRDefault="00407C2B">
            <w:pPr>
              <w:widowControl w:val="0"/>
              <w:jc w:val="center"/>
              <w:rPr>
                <w:b/>
                <w:color w:val="FFFFFF"/>
                <w:sz w:val="22"/>
                <w:szCs w:val="22"/>
              </w:rPr>
            </w:pPr>
            <w:r w:rsidRPr="00A10EF3">
              <w:rPr>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15615A65" w14:textId="77777777" w:rsidR="00407C2B" w:rsidRPr="00A10EF3" w:rsidRDefault="00407C2B">
            <w:pPr>
              <w:widowControl w:val="0"/>
              <w:jc w:val="center"/>
              <w:rPr>
                <w:b/>
                <w:color w:val="FFFFFF"/>
                <w:sz w:val="22"/>
                <w:szCs w:val="22"/>
              </w:rPr>
            </w:pPr>
            <w:r w:rsidRPr="00A10EF3">
              <w:rPr>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52D59534" w14:textId="77777777" w:rsidR="00407C2B" w:rsidRPr="00A10EF3" w:rsidRDefault="00407C2B">
            <w:pPr>
              <w:widowControl w:val="0"/>
              <w:jc w:val="center"/>
              <w:rPr>
                <w:b/>
                <w:color w:val="FFFFFF"/>
                <w:sz w:val="22"/>
                <w:szCs w:val="22"/>
              </w:rPr>
            </w:pPr>
            <w:r w:rsidRPr="00A10EF3">
              <w:rPr>
                <w:b/>
                <w:sz w:val="22"/>
                <w:szCs w:val="22"/>
              </w:rPr>
              <w:t>Comment Letter Page Number</w:t>
            </w:r>
          </w:p>
        </w:tc>
      </w:tr>
      <w:tr w:rsidR="00407C2B" w:rsidRPr="00E469AA" w14:paraId="4C50E070" w14:textId="77777777">
        <w:trPr>
          <w:trHeight w:val="800"/>
        </w:trPr>
        <w:tc>
          <w:tcPr>
            <w:tcW w:w="1615" w:type="dxa"/>
            <w:tcBorders>
              <w:top w:val="single" w:sz="4" w:space="0" w:color="FFFFFF"/>
            </w:tcBorders>
            <w:shd w:val="clear" w:color="auto" w:fill="F2F2F2"/>
            <w:vAlign w:val="center"/>
          </w:tcPr>
          <w:p w14:paraId="67F52E9C" w14:textId="2C6638E5" w:rsidR="00407C2B" w:rsidRPr="009F2EC6" w:rsidRDefault="00407C2B">
            <w:pPr>
              <w:widowControl w:val="0"/>
              <w:jc w:val="center"/>
              <w:rPr>
                <w:b/>
                <w:sz w:val="22"/>
                <w:szCs w:val="22"/>
              </w:rPr>
            </w:pPr>
            <w:r w:rsidRPr="00693F6E">
              <w:rPr>
                <w:b/>
                <w:sz w:val="22"/>
                <w:szCs w:val="22"/>
              </w:rPr>
              <w:t>202</w:t>
            </w:r>
            <w:r>
              <w:rPr>
                <w:b/>
                <w:sz w:val="22"/>
                <w:szCs w:val="22"/>
              </w:rPr>
              <w:t>2-12</w:t>
            </w:r>
          </w:p>
          <w:p w14:paraId="4409FFB9" w14:textId="31767857" w:rsidR="00407C2B" w:rsidRPr="009F2EC6" w:rsidRDefault="00407C2B">
            <w:pPr>
              <w:widowControl w:val="0"/>
              <w:jc w:val="center"/>
              <w:rPr>
                <w:b/>
                <w:sz w:val="22"/>
                <w:szCs w:val="22"/>
              </w:rPr>
            </w:pPr>
            <w:r w:rsidRPr="009F2EC6">
              <w:rPr>
                <w:b/>
                <w:sz w:val="22"/>
                <w:szCs w:val="22"/>
              </w:rPr>
              <w:t>(</w:t>
            </w:r>
            <w:r>
              <w:rPr>
                <w:b/>
                <w:sz w:val="22"/>
                <w:szCs w:val="22"/>
              </w:rPr>
              <w:t>Robin</w:t>
            </w:r>
            <w:r w:rsidRPr="009F2EC6">
              <w:rPr>
                <w:b/>
                <w:sz w:val="22"/>
                <w:szCs w:val="22"/>
              </w:rPr>
              <w:t>)</w:t>
            </w:r>
          </w:p>
        </w:tc>
        <w:tc>
          <w:tcPr>
            <w:tcW w:w="3198" w:type="dxa"/>
            <w:tcBorders>
              <w:top w:val="single" w:sz="4" w:space="0" w:color="FFFFFF"/>
            </w:tcBorders>
            <w:shd w:val="clear" w:color="auto" w:fill="F2F2F2"/>
            <w:vAlign w:val="center"/>
          </w:tcPr>
          <w:p w14:paraId="4EA42902" w14:textId="77F17087" w:rsidR="00407C2B" w:rsidRPr="009F2EC6" w:rsidRDefault="00C04617">
            <w:pPr>
              <w:pStyle w:val="Heading2"/>
              <w:rPr>
                <w:sz w:val="22"/>
                <w:szCs w:val="22"/>
              </w:rPr>
            </w:pPr>
            <w:r w:rsidRPr="00C04617">
              <w:rPr>
                <w:bCs/>
                <w:iCs/>
                <w:sz w:val="22"/>
                <w:szCs w:val="22"/>
              </w:rPr>
              <w:t>Review of INT 03-02: Modification to an Existing Intercompany Pooling Arrangement</w:t>
            </w:r>
          </w:p>
        </w:tc>
        <w:tc>
          <w:tcPr>
            <w:tcW w:w="2112" w:type="dxa"/>
            <w:tcBorders>
              <w:top w:val="single" w:sz="4" w:space="0" w:color="FFFFFF"/>
            </w:tcBorders>
            <w:shd w:val="clear" w:color="auto" w:fill="F2F2F2"/>
            <w:vAlign w:val="center"/>
          </w:tcPr>
          <w:p w14:paraId="691E2922" w14:textId="77777777" w:rsidR="00407C2B" w:rsidRPr="005E74AB" w:rsidRDefault="005E74AB">
            <w:pPr>
              <w:widowControl w:val="0"/>
              <w:jc w:val="center"/>
              <w:rPr>
                <w:b/>
                <w:sz w:val="22"/>
                <w:szCs w:val="22"/>
              </w:rPr>
            </w:pPr>
            <w:r>
              <w:rPr>
                <w:b/>
                <w:sz w:val="22"/>
                <w:szCs w:val="22"/>
              </w:rPr>
              <w:t>20</w:t>
            </w:r>
            <w:r w:rsidR="00407C2B" w:rsidRPr="003C2895">
              <w:rPr>
                <w:b/>
                <w:sz w:val="22"/>
                <w:szCs w:val="22"/>
              </w:rPr>
              <w:t xml:space="preserve"> – </w:t>
            </w:r>
            <w:r w:rsidR="00407C2B" w:rsidRPr="005E74AB">
              <w:rPr>
                <w:b/>
                <w:sz w:val="22"/>
                <w:szCs w:val="22"/>
              </w:rPr>
              <w:t>Agenda item</w:t>
            </w:r>
          </w:p>
          <w:p w14:paraId="0AC6128A" w14:textId="5F6D2708" w:rsidR="005E74AB" w:rsidRPr="00E469AA" w:rsidRDefault="005E74AB">
            <w:pPr>
              <w:widowControl w:val="0"/>
              <w:jc w:val="center"/>
              <w:rPr>
                <w:b/>
                <w:sz w:val="22"/>
                <w:szCs w:val="22"/>
                <w:highlight w:val="yellow"/>
              </w:rPr>
            </w:pPr>
            <w:r w:rsidRPr="005E74AB">
              <w:rPr>
                <w:b/>
                <w:sz w:val="22"/>
                <w:szCs w:val="22"/>
              </w:rPr>
              <w:t>21 – INT 03-02</w:t>
            </w:r>
          </w:p>
        </w:tc>
        <w:tc>
          <w:tcPr>
            <w:tcW w:w="1710" w:type="dxa"/>
            <w:tcBorders>
              <w:top w:val="single" w:sz="4" w:space="0" w:color="FFFFFF"/>
            </w:tcBorders>
            <w:shd w:val="clear" w:color="auto" w:fill="F2F2F2"/>
            <w:vAlign w:val="center"/>
          </w:tcPr>
          <w:p w14:paraId="6BC1DF51" w14:textId="77777777" w:rsidR="00407C2B" w:rsidRPr="00E469AA" w:rsidRDefault="00407C2B">
            <w:pPr>
              <w:widowControl w:val="0"/>
              <w:jc w:val="center"/>
              <w:rPr>
                <w:b/>
                <w:sz w:val="22"/>
                <w:szCs w:val="22"/>
                <w:highlight w:val="yellow"/>
              </w:rPr>
            </w:pPr>
            <w:r w:rsidRPr="009F540C">
              <w:rPr>
                <w:b/>
                <w:sz w:val="22"/>
                <w:szCs w:val="22"/>
              </w:rPr>
              <w:t>No Comments</w:t>
            </w:r>
          </w:p>
        </w:tc>
        <w:tc>
          <w:tcPr>
            <w:tcW w:w="1440" w:type="dxa"/>
            <w:tcBorders>
              <w:top w:val="single" w:sz="4" w:space="0" w:color="FFFFFF"/>
            </w:tcBorders>
            <w:shd w:val="clear" w:color="auto" w:fill="F2F2F2"/>
            <w:vAlign w:val="center"/>
          </w:tcPr>
          <w:p w14:paraId="07A1268F" w14:textId="35DCD704" w:rsidR="00407C2B" w:rsidRPr="00E469AA" w:rsidRDefault="00407C2B">
            <w:pPr>
              <w:widowControl w:val="0"/>
              <w:jc w:val="center"/>
              <w:rPr>
                <w:b/>
                <w:sz w:val="22"/>
                <w:szCs w:val="22"/>
                <w:highlight w:val="yellow"/>
              </w:rPr>
            </w:pPr>
            <w:r w:rsidRPr="00C065A3">
              <w:rPr>
                <w:b/>
                <w:sz w:val="22"/>
                <w:szCs w:val="22"/>
              </w:rPr>
              <w:t>IP</w:t>
            </w:r>
            <w:r w:rsidRPr="00D85668">
              <w:rPr>
                <w:b/>
                <w:sz w:val="22"/>
                <w:szCs w:val="22"/>
              </w:rPr>
              <w:t xml:space="preserve"> – </w:t>
            </w:r>
            <w:r w:rsidR="00047767">
              <w:rPr>
                <w:b/>
                <w:sz w:val="22"/>
                <w:szCs w:val="22"/>
              </w:rPr>
              <w:t>8</w:t>
            </w:r>
          </w:p>
        </w:tc>
      </w:tr>
    </w:tbl>
    <w:p w14:paraId="55BF1422" w14:textId="77777777" w:rsidR="00407C2B" w:rsidRPr="000D5BED" w:rsidRDefault="00407C2B" w:rsidP="00407C2B">
      <w:pPr>
        <w:rPr>
          <w:sz w:val="22"/>
          <w:szCs w:val="22"/>
          <w:lang w:eastAsia="zh-CN"/>
        </w:rPr>
      </w:pPr>
    </w:p>
    <w:p w14:paraId="1E744853" w14:textId="77777777" w:rsidR="00407C2B" w:rsidRPr="00F35CA3" w:rsidRDefault="00407C2B" w:rsidP="00407C2B">
      <w:pPr>
        <w:pStyle w:val="BodyTextIndent"/>
        <w:ind w:left="0" w:firstLine="0"/>
        <w:jc w:val="both"/>
        <w:rPr>
          <w:i/>
          <w:sz w:val="22"/>
          <w:szCs w:val="22"/>
          <w:u w:val="single"/>
        </w:rPr>
      </w:pPr>
      <w:r w:rsidRPr="00F35CA3">
        <w:rPr>
          <w:i/>
          <w:sz w:val="22"/>
          <w:szCs w:val="22"/>
          <w:u w:val="single"/>
        </w:rPr>
        <w:t>Summary:</w:t>
      </w:r>
    </w:p>
    <w:p w14:paraId="18DBD90E" w14:textId="2A7D7D5E" w:rsidR="006069F2" w:rsidRPr="00FA49DB" w:rsidRDefault="00AC420D" w:rsidP="006069F2">
      <w:pPr>
        <w:jc w:val="both"/>
        <w:rPr>
          <w:rFonts w:eastAsiaTheme="minorHAnsi"/>
          <w:sz w:val="22"/>
          <w:szCs w:val="22"/>
        </w:rPr>
      </w:pPr>
      <w:r>
        <w:rPr>
          <w:sz w:val="22"/>
          <w:szCs w:val="22"/>
        </w:rPr>
        <w:t>On March 16</w:t>
      </w:r>
      <w:r w:rsidR="00C241B5">
        <w:rPr>
          <w:sz w:val="22"/>
          <w:szCs w:val="22"/>
        </w:rPr>
        <w:t>,</w:t>
      </w:r>
      <w:r>
        <w:rPr>
          <w:sz w:val="22"/>
          <w:szCs w:val="22"/>
        </w:rPr>
        <w:t xml:space="preserve"> 2024, the Working Group deferred action of t</w:t>
      </w:r>
      <w:r w:rsidR="006069F2" w:rsidRPr="00FA49DB">
        <w:rPr>
          <w:sz w:val="22"/>
          <w:szCs w:val="22"/>
        </w:rPr>
        <w:t>his agenda item</w:t>
      </w:r>
      <w:r>
        <w:rPr>
          <w:sz w:val="22"/>
          <w:szCs w:val="22"/>
        </w:rPr>
        <w:t>, which</w:t>
      </w:r>
      <w:r w:rsidR="006069F2" w:rsidRPr="00FA49DB">
        <w:rPr>
          <w:sz w:val="22"/>
          <w:szCs w:val="22"/>
        </w:rPr>
        <w:t xml:space="preserve"> was originally introduced in 2022 and proposed to nullify </w:t>
      </w:r>
      <w:r w:rsidR="006069F2" w:rsidRPr="001527BB">
        <w:rPr>
          <w:bCs/>
          <w:i/>
          <w:iCs/>
          <w:sz w:val="22"/>
          <w:szCs w:val="22"/>
        </w:rPr>
        <w:t>INT 03-02: Modification to an Existing Intercompany Pooling Arrangement</w:t>
      </w:r>
      <w:r w:rsidR="006069F2">
        <w:rPr>
          <w:bCs/>
          <w:i/>
          <w:iCs/>
          <w:sz w:val="22"/>
          <w:szCs w:val="22"/>
        </w:rPr>
        <w:t xml:space="preserve">. </w:t>
      </w:r>
      <w:r w:rsidR="006069F2">
        <w:rPr>
          <w:bCs/>
          <w:sz w:val="22"/>
          <w:szCs w:val="22"/>
        </w:rPr>
        <w:t>The INT was proposed to be nullified as it</w:t>
      </w:r>
      <w:r w:rsidR="006069F2" w:rsidRPr="00FA49DB">
        <w:rPr>
          <w:sz w:val="22"/>
          <w:szCs w:val="22"/>
        </w:rPr>
        <w:t xml:space="preserve"> is inconsistent with </w:t>
      </w:r>
      <w:r w:rsidR="006069F2" w:rsidRPr="00FA49DB">
        <w:rPr>
          <w:i/>
          <w:sz w:val="22"/>
          <w:szCs w:val="22"/>
        </w:rPr>
        <w:t xml:space="preserve">SSAP No. 25—Affiliates and Other Related Parties </w:t>
      </w:r>
      <w:r w:rsidR="006069F2" w:rsidRPr="00FA49DB">
        <w:rPr>
          <w:sz w:val="22"/>
          <w:szCs w:val="22"/>
        </w:rPr>
        <w:t xml:space="preserve">guidance regarding economic and non-economic transactions between related parties. The guidance in INT 03-02 can result with, in essence, unrecognized gains (dividends) or losses by allowing the use of the statutory book valuation when using assets (such as bonds) to make payments to affiliates for modifications to existing intercompany reinsurance pooling agreements. Treatment of transfers of assets between affiliates should be consistent for all intercompany transactions and there is not a compelling need to be different when valuing assets for intercompany reinsurance pooling transactions. </w:t>
      </w:r>
      <w:r w:rsidR="006069F2">
        <w:rPr>
          <w:sz w:val="22"/>
          <w:szCs w:val="22"/>
        </w:rPr>
        <w:t>At the 2023 Fall National Meeting the</w:t>
      </w:r>
      <w:r w:rsidR="006069F2" w:rsidRPr="00FA49DB">
        <w:rPr>
          <w:sz w:val="22"/>
          <w:szCs w:val="22"/>
        </w:rPr>
        <w:t xml:space="preserve"> item </w:t>
      </w:r>
      <w:r w:rsidR="006069F2">
        <w:rPr>
          <w:sz w:val="22"/>
          <w:szCs w:val="22"/>
        </w:rPr>
        <w:t>was deferred</w:t>
      </w:r>
      <w:r w:rsidR="006069F2" w:rsidRPr="00FA49DB">
        <w:rPr>
          <w:sz w:val="22"/>
          <w:szCs w:val="22"/>
        </w:rPr>
        <w:t xml:space="preserve"> to allow time for more illustrations and discussions with interested parties. </w:t>
      </w:r>
    </w:p>
    <w:p w14:paraId="4522A8E8" w14:textId="77777777" w:rsidR="006069F2" w:rsidRDefault="006069F2" w:rsidP="006069F2">
      <w:pPr>
        <w:jc w:val="both"/>
        <w:rPr>
          <w:sz w:val="22"/>
          <w:szCs w:val="22"/>
        </w:rPr>
      </w:pPr>
    </w:p>
    <w:p w14:paraId="79B0BADE" w14:textId="318EB846" w:rsidR="00407C2B" w:rsidRPr="006069F2" w:rsidRDefault="006069F2" w:rsidP="006069F2">
      <w:pPr>
        <w:pStyle w:val="ListNumber3"/>
        <w:numPr>
          <w:ilvl w:val="0"/>
          <w:numId w:val="0"/>
        </w:numPr>
      </w:pPr>
      <w:r>
        <w:t xml:space="preserve">Among the concerns about INT 03-02 noted by NAIC staff was that it was not an interpretation of SSAP No. 25 but included guidance that was not consistent with SSAP No. 25. NAIC staff also received concerns that the guidance was being misapplied to other intercompany reinsurance transactions which were not pools. </w:t>
      </w:r>
    </w:p>
    <w:p w14:paraId="0BFDC59F" w14:textId="77777777" w:rsidR="00407C2B" w:rsidRPr="004F668E" w:rsidRDefault="00407C2B" w:rsidP="00407C2B">
      <w:pPr>
        <w:pStyle w:val="paragraph"/>
        <w:keepNext/>
        <w:spacing w:before="0" w:beforeAutospacing="0" w:after="0" w:afterAutospacing="0"/>
        <w:jc w:val="both"/>
        <w:textAlignment w:val="baseline"/>
        <w:rPr>
          <w:bCs/>
          <w:i/>
          <w:sz w:val="22"/>
          <w:szCs w:val="22"/>
          <w:u w:val="single"/>
        </w:rPr>
      </w:pPr>
      <w:r w:rsidRPr="004F668E">
        <w:rPr>
          <w:bCs/>
          <w:i/>
          <w:sz w:val="22"/>
          <w:szCs w:val="22"/>
          <w:u w:val="single"/>
        </w:rPr>
        <w:t>Interested Parties’ Comments:</w:t>
      </w:r>
    </w:p>
    <w:p w14:paraId="602965D8" w14:textId="77777777" w:rsidR="00CE6D34" w:rsidRPr="00CE6D34" w:rsidRDefault="00CE6D34" w:rsidP="00CE6D34">
      <w:pPr>
        <w:pStyle w:val="ListContinue"/>
        <w:numPr>
          <w:ilvl w:val="0"/>
          <w:numId w:val="0"/>
        </w:numPr>
        <w:spacing w:after="0"/>
        <w:rPr>
          <w:sz w:val="22"/>
          <w:szCs w:val="22"/>
        </w:rPr>
      </w:pPr>
      <w:r w:rsidRPr="00CE6D34">
        <w:rPr>
          <w:sz w:val="22"/>
          <w:szCs w:val="22"/>
        </w:rPr>
        <w:t xml:space="preserve">The Working Group exposed its intent to nullify INT 03-02, and exposed revisions to </w:t>
      </w:r>
      <w:r w:rsidRPr="00CE6D34">
        <w:rPr>
          <w:i/>
          <w:sz w:val="22"/>
          <w:szCs w:val="22"/>
        </w:rPr>
        <w:t xml:space="preserve">SSAP No. </w:t>
      </w:r>
      <w:r w:rsidRPr="00CE6D34">
        <w:rPr>
          <w:i/>
          <w:iCs/>
          <w:sz w:val="22"/>
          <w:szCs w:val="22"/>
        </w:rPr>
        <w:t>25</w:t>
      </w:r>
      <w:r w:rsidRPr="00CE6D34">
        <w:rPr>
          <w:i/>
          <w:sz w:val="22"/>
          <w:szCs w:val="22"/>
        </w:rPr>
        <w:t>—Affiliates and Other Related Parties</w:t>
      </w:r>
      <w:r w:rsidRPr="00CE6D34">
        <w:rPr>
          <w:i/>
          <w:iCs/>
          <w:sz w:val="22"/>
          <w:szCs w:val="22"/>
        </w:rPr>
        <w:t xml:space="preserve"> </w:t>
      </w:r>
      <w:r w:rsidRPr="00CE6D34">
        <w:rPr>
          <w:sz w:val="22"/>
          <w:szCs w:val="22"/>
        </w:rPr>
        <w:t>and</w:t>
      </w:r>
      <w:r w:rsidRPr="00CE6D34">
        <w:rPr>
          <w:i/>
          <w:iCs/>
          <w:sz w:val="22"/>
          <w:szCs w:val="22"/>
        </w:rPr>
        <w:t xml:space="preserve"> </w:t>
      </w:r>
      <w:r w:rsidRPr="00CE6D34">
        <w:rPr>
          <w:i/>
          <w:sz w:val="22"/>
          <w:szCs w:val="22"/>
        </w:rPr>
        <w:t xml:space="preserve">SSAP No. 63—Underwriting Pools </w:t>
      </w:r>
      <w:r w:rsidRPr="00CE6D34">
        <w:rPr>
          <w:sz w:val="22"/>
          <w:szCs w:val="22"/>
        </w:rPr>
        <w:t xml:space="preserve">to address transfers of assets when modifying intercompany pooling agreements. The exposed revisions were based on interested parties’ comments with minor edits proposed by NAIC staff. </w:t>
      </w:r>
    </w:p>
    <w:p w14:paraId="2F35003D" w14:textId="77777777" w:rsidR="00CE6D34" w:rsidRPr="00CE6D34" w:rsidRDefault="00CE6D34" w:rsidP="00CE6D34">
      <w:pPr>
        <w:rPr>
          <w:sz w:val="22"/>
          <w:szCs w:val="22"/>
        </w:rPr>
      </w:pPr>
    </w:p>
    <w:p w14:paraId="1F56E5CD" w14:textId="77777777" w:rsidR="00CE6D34" w:rsidRPr="00CE6D34" w:rsidRDefault="00CE6D34" w:rsidP="00CE6D34">
      <w:pPr>
        <w:rPr>
          <w:sz w:val="22"/>
          <w:szCs w:val="22"/>
        </w:rPr>
      </w:pPr>
      <w:r w:rsidRPr="00CE6D34">
        <w:rPr>
          <w:sz w:val="22"/>
          <w:szCs w:val="22"/>
        </w:rPr>
        <w:t xml:space="preserve">The exposed Revisions to SSAP No. 25 and SSAP No. 63 are illustrated below. </w:t>
      </w:r>
    </w:p>
    <w:p w14:paraId="63BAA171" w14:textId="77777777" w:rsidR="00CE6D34" w:rsidRPr="00CE6D34" w:rsidRDefault="00CE6D34" w:rsidP="00CE6D34">
      <w:pPr>
        <w:rPr>
          <w:b/>
          <w:bCs/>
          <w:sz w:val="22"/>
          <w:szCs w:val="22"/>
        </w:rPr>
      </w:pPr>
    </w:p>
    <w:p w14:paraId="09D06031" w14:textId="77777777" w:rsidR="00CE6D34" w:rsidRPr="00CE6D34" w:rsidRDefault="00CE6D34" w:rsidP="00CF6F1F">
      <w:pPr>
        <w:pStyle w:val="ListContinue"/>
        <w:numPr>
          <w:ilvl w:val="0"/>
          <w:numId w:val="0"/>
        </w:numPr>
        <w:ind w:firstLine="720"/>
        <w:rPr>
          <w:i/>
          <w:iCs/>
          <w:sz w:val="22"/>
          <w:szCs w:val="22"/>
          <w:u w:val="single"/>
        </w:rPr>
      </w:pPr>
      <w:r w:rsidRPr="00CE6D34">
        <w:rPr>
          <w:i/>
          <w:iCs/>
          <w:sz w:val="22"/>
          <w:szCs w:val="22"/>
        </w:rPr>
        <w:t>SSAP No. 25</w:t>
      </w:r>
      <w:r w:rsidRPr="00CE6D34">
        <w:rPr>
          <w:i/>
          <w:sz w:val="22"/>
          <w:szCs w:val="22"/>
        </w:rPr>
        <w:t>—Affiliates and Other Related Parties</w:t>
      </w:r>
      <w:r w:rsidRPr="00CE6D34">
        <w:rPr>
          <w:i/>
          <w:iCs/>
          <w:sz w:val="22"/>
          <w:szCs w:val="22"/>
          <w:u w:val="single"/>
        </w:rPr>
        <w:t xml:space="preserve"> </w:t>
      </w:r>
    </w:p>
    <w:p w14:paraId="1A07001C" w14:textId="77777777" w:rsidR="00CE6D34" w:rsidRPr="00CE6D34" w:rsidRDefault="00CE6D34" w:rsidP="00CE6D34">
      <w:pPr>
        <w:ind w:left="720"/>
        <w:jc w:val="both"/>
        <w:rPr>
          <w:sz w:val="22"/>
          <w:szCs w:val="22"/>
          <w:u w:val="single"/>
        </w:rPr>
      </w:pPr>
      <w:r w:rsidRPr="00CE6D34">
        <w:rPr>
          <w:sz w:val="22"/>
          <w:szCs w:val="22"/>
          <w:u w:val="single"/>
        </w:rPr>
        <w:t>4.</w:t>
      </w:r>
      <w:r w:rsidRPr="00CE6D34">
        <w:rPr>
          <w:sz w:val="22"/>
          <w:szCs w:val="22"/>
          <w:u w:val="single"/>
        </w:rPr>
        <w:tab/>
        <w:t xml:space="preserve">If a company transfers assets or liabilities to effectuate a modification to an existing intercompany pooling arrangement, the transaction, including the transfer of assets, shall be accounted for and valued in accordance with the guidance in </w:t>
      </w:r>
      <w:r w:rsidRPr="00CE6D34">
        <w:rPr>
          <w:i/>
          <w:iCs/>
          <w:sz w:val="22"/>
          <w:szCs w:val="22"/>
          <w:u w:val="single"/>
        </w:rPr>
        <w:t>SSAP No. 63—Underwriting Pools.</w:t>
      </w:r>
      <w:r w:rsidRPr="00CE6D34">
        <w:rPr>
          <w:sz w:val="22"/>
          <w:szCs w:val="22"/>
          <w:u w:val="single"/>
        </w:rPr>
        <w:t xml:space="preserve"> The guidance in SSAP No. 63 regarding the transfers of assets or liabilities to effectuate a modification of an intercompany pooling arrangements shall not be applied or analogized to other transactions involving transfers of assets and liabilities. </w:t>
      </w:r>
    </w:p>
    <w:p w14:paraId="199BF084" w14:textId="77777777" w:rsidR="00CE6D34" w:rsidRPr="00CE6D34" w:rsidRDefault="00CE6D34" w:rsidP="00CE6D34">
      <w:pPr>
        <w:pStyle w:val="ListContinue"/>
        <w:numPr>
          <w:ilvl w:val="0"/>
          <w:numId w:val="0"/>
        </w:numPr>
        <w:spacing w:after="0"/>
        <w:ind w:left="1260"/>
        <w:rPr>
          <w:i/>
          <w:sz w:val="22"/>
          <w:szCs w:val="22"/>
        </w:rPr>
      </w:pPr>
    </w:p>
    <w:p w14:paraId="0E66B03A" w14:textId="487AC537" w:rsidR="00CE6D34" w:rsidRPr="00CE6D34" w:rsidRDefault="00CE6D34" w:rsidP="00CF6F1F">
      <w:pPr>
        <w:pStyle w:val="ListContinue"/>
        <w:numPr>
          <w:ilvl w:val="0"/>
          <w:numId w:val="0"/>
        </w:numPr>
        <w:spacing w:after="0"/>
        <w:ind w:firstLine="720"/>
        <w:rPr>
          <w:i/>
          <w:sz w:val="22"/>
          <w:szCs w:val="22"/>
        </w:rPr>
      </w:pPr>
      <w:r w:rsidRPr="00CE6D34">
        <w:rPr>
          <w:i/>
          <w:sz w:val="22"/>
          <w:szCs w:val="22"/>
        </w:rPr>
        <w:t>SSAP No. 63—Underwriting Pools (only impacted paragraph are reflected.)</w:t>
      </w:r>
    </w:p>
    <w:p w14:paraId="1483645C" w14:textId="77777777" w:rsidR="00CE6D34" w:rsidRPr="00CE6D34" w:rsidRDefault="00CE6D34" w:rsidP="00CE6D34">
      <w:pPr>
        <w:pStyle w:val="ListContinue"/>
        <w:numPr>
          <w:ilvl w:val="0"/>
          <w:numId w:val="0"/>
        </w:numPr>
        <w:spacing w:after="0"/>
        <w:ind w:left="1260"/>
        <w:rPr>
          <w:i/>
          <w:sz w:val="22"/>
          <w:szCs w:val="22"/>
        </w:rPr>
      </w:pPr>
    </w:p>
    <w:p w14:paraId="0FADD53F" w14:textId="77777777" w:rsidR="00CE6D34" w:rsidRPr="00CE6D34" w:rsidRDefault="00CE6D34" w:rsidP="00280AB9">
      <w:pPr>
        <w:ind w:left="720"/>
        <w:jc w:val="both"/>
        <w:rPr>
          <w:iCs/>
          <w:sz w:val="22"/>
          <w:szCs w:val="22"/>
        </w:rPr>
      </w:pPr>
      <w:r w:rsidRPr="00CE6D34">
        <w:rPr>
          <w:iCs/>
          <w:sz w:val="22"/>
          <w:szCs w:val="22"/>
        </w:rPr>
        <w:t>1.</w:t>
      </w:r>
      <w:r w:rsidRPr="00CE6D34">
        <w:rPr>
          <w:iCs/>
          <w:sz w:val="22"/>
          <w:szCs w:val="22"/>
        </w:rPr>
        <w:tab/>
        <w:t xml:space="preserve">This statement establishes statutory accounting principles for underwriting pools and associations, </w:t>
      </w:r>
      <w:r w:rsidRPr="00CE6D34">
        <w:rPr>
          <w:iCs/>
          <w:sz w:val="22"/>
          <w:szCs w:val="22"/>
          <w:u w:val="single"/>
        </w:rPr>
        <w:t>including intercompany pooling arrangements</w:t>
      </w:r>
      <w:r w:rsidRPr="00CE6D34">
        <w:rPr>
          <w:iCs/>
          <w:sz w:val="22"/>
          <w:szCs w:val="22"/>
        </w:rPr>
        <w:t>.</w:t>
      </w:r>
    </w:p>
    <w:p w14:paraId="1ADA91BA" w14:textId="77777777" w:rsidR="00CE6D34" w:rsidRPr="00CE6D34" w:rsidRDefault="00CE6D34" w:rsidP="00280AB9">
      <w:pPr>
        <w:pStyle w:val="ListContinue"/>
        <w:numPr>
          <w:ilvl w:val="0"/>
          <w:numId w:val="0"/>
        </w:numPr>
        <w:spacing w:after="0"/>
        <w:ind w:left="1260" w:hanging="360"/>
        <w:jc w:val="both"/>
        <w:rPr>
          <w:iCs/>
          <w:sz w:val="22"/>
          <w:szCs w:val="22"/>
        </w:rPr>
      </w:pPr>
    </w:p>
    <w:p w14:paraId="4E155D1E" w14:textId="77777777" w:rsidR="00CE6D34" w:rsidRPr="00CE6D34" w:rsidRDefault="00CE6D34" w:rsidP="00280AB9">
      <w:pPr>
        <w:pStyle w:val="ListContinue"/>
        <w:numPr>
          <w:ilvl w:val="0"/>
          <w:numId w:val="0"/>
        </w:numPr>
        <w:ind w:left="720"/>
        <w:jc w:val="both"/>
        <w:rPr>
          <w:sz w:val="22"/>
          <w:szCs w:val="22"/>
          <w:u w:val="single"/>
        </w:rPr>
      </w:pPr>
      <w:r w:rsidRPr="00CE6D34">
        <w:rPr>
          <w:sz w:val="22"/>
          <w:szCs w:val="22"/>
          <w:u w:val="single"/>
        </w:rPr>
        <w:t>8.</w:t>
      </w:r>
      <w:r w:rsidRPr="00CE6D34">
        <w:rPr>
          <w:sz w:val="22"/>
          <w:szCs w:val="22"/>
          <w:u w:val="single"/>
        </w:rPr>
        <w:tab/>
        <w:t xml:space="preserve">Insurance groups that utilize intercompany pooling arrangements often modify these arrangements from time to time for various business reasons. These business reasons commonly include mergers, </w:t>
      </w:r>
      <w:r w:rsidRPr="00CE6D34">
        <w:rPr>
          <w:sz w:val="22"/>
          <w:szCs w:val="22"/>
          <w:u w:val="single"/>
        </w:rPr>
        <w:lastRenderedPageBreak/>
        <w:t xml:space="preserve">acquisitions, dispositions, or a restructuring of the group’s legal entity structure. </w:t>
      </w:r>
      <w:proofErr w:type="gramStart"/>
      <w:r w:rsidRPr="00CE6D34">
        <w:rPr>
          <w:sz w:val="22"/>
          <w:szCs w:val="22"/>
          <w:u w:val="single"/>
        </w:rPr>
        <w:t>In order to</w:t>
      </w:r>
      <w:proofErr w:type="gramEnd"/>
      <w:r w:rsidRPr="00CE6D34">
        <w:rPr>
          <w:sz w:val="22"/>
          <w:szCs w:val="22"/>
          <w:u w:val="single"/>
        </w:rPr>
        <w:t xml:space="preserve"> effectuate a relatively simple modification, such as changing pooling participation percentages without changing the pool participants, companies often simply amend the existing pooling agreement. Alternatively, </w:t>
      </w:r>
      <w:proofErr w:type="gramStart"/>
      <w:r w:rsidRPr="00CE6D34">
        <w:rPr>
          <w:sz w:val="22"/>
          <w:szCs w:val="22"/>
          <w:u w:val="single"/>
        </w:rPr>
        <w:t>in order to</w:t>
      </w:r>
      <w:proofErr w:type="gramEnd"/>
      <w:r w:rsidRPr="00CE6D34">
        <w:rPr>
          <w:sz w:val="22"/>
          <w:szCs w:val="22"/>
          <w:u w:val="single"/>
        </w:rPr>
        <w:t xml:space="preserve"> effectuate a more complex modification, such as changing (by adding or removing) the number of pool participants, a company may commute the existing pooling agreement and execute a new pooling agreement(s). In conjunction with executing the appropriate intercompany pooling agreements, a transfer of assets and liabilities amongst the impacted affiliates may also be required </w:t>
      </w:r>
      <w:proofErr w:type="gramStart"/>
      <w:r w:rsidRPr="00CE6D34">
        <w:rPr>
          <w:sz w:val="22"/>
          <w:szCs w:val="22"/>
          <w:u w:val="single"/>
        </w:rPr>
        <w:t>in order to</w:t>
      </w:r>
      <w:proofErr w:type="gramEnd"/>
      <w:r w:rsidRPr="00CE6D34">
        <w:rPr>
          <w:sz w:val="22"/>
          <w:szCs w:val="22"/>
          <w:u w:val="single"/>
        </w:rPr>
        <w:t xml:space="preserve"> implement the new pooling agreement(s). The following subparagraphs provide guidance specific to modifications of intercompany pooling arrangements and shall not be applied to an analogous transaction or event. </w:t>
      </w:r>
    </w:p>
    <w:p w14:paraId="24A22BDB" w14:textId="52775EC0" w:rsidR="00CE6D34" w:rsidRPr="00CE6D34" w:rsidRDefault="00253D84" w:rsidP="00A81FDE">
      <w:pPr>
        <w:pStyle w:val="ListContinue"/>
        <w:numPr>
          <w:ilvl w:val="1"/>
          <w:numId w:val="18"/>
        </w:numPr>
        <w:spacing w:after="220"/>
        <w:ind w:left="2232" w:hanging="792"/>
        <w:jc w:val="both"/>
        <w:rPr>
          <w:sz w:val="22"/>
          <w:szCs w:val="22"/>
          <w:u w:val="single"/>
        </w:rPr>
      </w:pPr>
      <w:r w:rsidRPr="00253D84">
        <w:rPr>
          <w:sz w:val="22"/>
          <w:szCs w:val="22"/>
        </w:rPr>
        <w:t xml:space="preserve"> </w:t>
      </w:r>
      <w:r w:rsidR="00CE6D34" w:rsidRPr="00CE6D34">
        <w:rPr>
          <w:sz w:val="22"/>
          <w:szCs w:val="22"/>
          <w:u w:val="single"/>
        </w:rPr>
        <w:t>The appropriate valuation basis to be used for assets and liabilities that are transferred among affiliates in conjunction with the execution of a new intercompany pooling agreement(s) that serves to substantively modify an existing intercompany pooling arrangement is statutory book value for assets and statutory value for liabilities.</w:t>
      </w:r>
    </w:p>
    <w:p w14:paraId="7C792FDF" w14:textId="22813913" w:rsidR="00CE6D34" w:rsidRPr="00CE6D34" w:rsidRDefault="00253D84" w:rsidP="00A81FDE">
      <w:pPr>
        <w:pStyle w:val="ListContinue"/>
        <w:numPr>
          <w:ilvl w:val="1"/>
          <w:numId w:val="18"/>
        </w:numPr>
        <w:spacing w:after="220"/>
        <w:ind w:left="2232" w:hanging="792"/>
        <w:jc w:val="both"/>
        <w:rPr>
          <w:sz w:val="22"/>
          <w:szCs w:val="22"/>
          <w:u w:val="single"/>
        </w:rPr>
      </w:pPr>
      <w:r w:rsidRPr="00253D84">
        <w:rPr>
          <w:sz w:val="22"/>
          <w:szCs w:val="22"/>
        </w:rPr>
        <w:t xml:space="preserve"> </w:t>
      </w:r>
      <w:r w:rsidR="00CE6D34" w:rsidRPr="00CE6D34">
        <w:rPr>
          <w:sz w:val="22"/>
          <w:szCs w:val="22"/>
          <w:u w:val="single"/>
        </w:rPr>
        <w:t xml:space="preserve">The net amount of the assets and liabilities being moved among entities </w:t>
      </w:r>
      <w:proofErr w:type="gramStart"/>
      <w:r w:rsidR="00CE6D34" w:rsidRPr="00CE6D34">
        <w:rPr>
          <w:sz w:val="22"/>
          <w:szCs w:val="22"/>
          <w:u w:val="single"/>
        </w:rPr>
        <w:t>as a result of</w:t>
      </w:r>
      <w:proofErr w:type="gramEnd"/>
      <w:r w:rsidR="00CE6D34" w:rsidRPr="00CE6D34">
        <w:rPr>
          <w:sz w:val="22"/>
          <w:szCs w:val="22"/>
          <w:u w:val="single"/>
        </w:rPr>
        <w:t xml:space="preserve"> a modification to an intercompany pooling shall be used to settle the intercompany payable/receivable (i.e., the assets that are transferred in conjunction with the modification) to minimize the amount of assets transferred in the modification.</w:t>
      </w:r>
    </w:p>
    <w:p w14:paraId="502E6A82" w14:textId="77777777" w:rsidR="00CE6D34" w:rsidRPr="00CE6D34" w:rsidRDefault="00CE6D34" w:rsidP="00792722">
      <w:pPr>
        <w:pStyle w:val="no1"/>
        <w:numPr>
          <w:ilvl w:val="0"/>
          <w:numId w:val="29"/>
        </w:numPr>
        <w:rPr>
          <w:szCs w:val="22"/>
          <w:u w:val="single"/>
        </w:rPr>
      </w:pPr>
      <w:r w:rsidRPr="00CE6D34">
        <w:rPr>
          <w:szCs w:val="22"/>
          <w:u w:val="single"/>
        </w:rPr>
        <w:t xml:space="preserve">Note that other applicable reinsurance guidance from </w:t>
      </w:r>
      <w:r w:rsidRPr="00CE6D34">
        <w:rPr>
          <w:i/>
          <w:iCs/>
          <w:szCs w:val="22"/>
          <w:u w:val="single"/>
        </w:rPr>
        <w:t>SSAP No. 61R—Life, Deposit Type and Accident and Health Reinsurance</w:t>
      </w:r>
      <w:r w:rsidRPr="00CE6D34">
        <w:rPr>
          <w:szCs w:val="22"/>
          <w:u w:val="single"/>
        </w:rPr>
        <w:t xml:space="preserve"> or </w:t>
      </w:r>
      <w:r w:rsidRPr="00CE6D34">
        <w:rPr>
          <w:i/>
          <w:iCs/>
          <w:szCs w:val="22"/>
          <w:u w:val="single"/>
        </w:rPr>
        <w:t>SSAP No. 62R—Property and Casualty Reinsurance</w:t>
      </w:r>
      <w:r w:rsidRPr="00CE6D34">
        <w:rPr>
          <w:szCs w:val="22"/>
          <w:u w:val="single"/>
        </w:rPr>
        <w:t>, depending on the type of business, applies to intercompany pooling arrangements and voluntary and involuntary pools. This includes the SSAP No. 62R guidance in paragraphs 33 through 39 regarding retroactive reinsurance.</w:t>
      </w:r>
    </w:p>
    <w:p w14:paraId="1FB8D7AB" w14:textId="77777777" w:rsidR="00CE6D34" w:rsidRPr="00CE6D34" w:rsidRDefault="00CE6D34" w:rsidP="00280AB9">
      <w:pPr>
        <w:pStyle w:val="ListContinue"/>
        <w:numPr>
          <w:ilvl w:val="0"/>
          <w:numId w:val="0"/>
        </w:numPr>
        <w:ind w:firstLine="720"/>
        <w:jc w:val="both"/>
        <w:rPr>
          <w:b/>
          <w:bCs/>
          <w:sz w:val="22"/>
          <w:szCs w:val="22"/>
          <w:u w:val="single"/>
        </w:rPr>
      </w:pPr>
      <w:r w:rsidRPr="00CE6D34">
        <w:rPr>
          <w:b/>
          <w:bCs/>
          <w:sz w:val="22"/>
          <w:szCs w:val="22"/>
          <w:u w:val="single"/>
        </w:rPr>
        <w:t>New disclosure in paragraph 13</w:t>
      </w:r>
    </w:p>
    <w:p w14:paraId="113677D1" w14:textId="77777777" w:rsidR="00CE6D34" w:rsidRPr="00CE6D34" w:rsidRDefault="00CE6D34" w:rsidP="00280AB9">
      <w:pPr>
        <w:pStyle w:val="ListNumber2"/>
        <w:numPr>
          <w:ilvl w:val="0"/>
          <w:numId w:val="0"/>
        </w:numPr>
        <w:ind w:left="720"/>
        <w:rPr>
          <w:szCs w:val="22"/>
          <w:u w:val="single"/>
        </w:rPr>
      </w:pPr>
      <w:r w:rsidRPr="00CE6D34">
        <w:rPr>
          <w:szCs w:val="22"/>
          <w:u w:val="single"/>
        </w:rPr>
        <w:t>13.i</w:t>
      </w:r>
      <w:r w:rsidRPr="00CE6D34">
        <w:rPr>
          <w:szCs w:val="22"/>
          <w:u w:val="single"/>
        </w:rPr>
        <w:tab/>
        <w:t>For modifications to an existing intercompany pooling arrangement that involve the transfer of assets with fair values that differ from cost or amortized cost, the statement value and fair value of assets received or transferred by the reporting entity.</w:t>
      </w:r>
    </w:p>
    <w:p w14:paraId="719F4558" w14:textId="0D17BFC0" w:rsidR="00CE6D34" w:rsidRPr="00CE6D34" w:rsidRDefault="00CE6D34" w:rsidP="00B7106D">
      <w:pPr>
        <w:jc w:val="both"/>
        <w:rPr>
          <w:sz w:val="22"/>
          <w:szCs w:val="22"/>
        </w:rPr>
      </w:pPr>
      <w:r w:rsidRPr="00CE6D34">
        <w:rPr>
          <w:sz w:val="22"/>
          <w:szCs w:val="22"/>
        </w:rPr>
        <w:t xml:space="preserve">Interested parties agree with and support adoption of the proposed changes. </w:t>
      </w:r>
      <w:bookmarkStart w:id="74" w:name="_Hlk167867522"/>
      <w:r w:rsidRPr="00CE6D34">
        <w:rPr>
          <w:sz w:val="22"/>
          <w:szCs w:val="22"/>
        </w:rPr>
        <w:t>For purposes of clarity, we recommend that the wording following the comma in the new disclosure in paragraph 13 of SSAP No. 63 be moved to the beginning of the sentence to read as follows: The statement value and fair value of assets received or transferred by the reporting entity for modifications to an existing intercompany pooling arrangement that involved the transfer of assets with fair value that differ from costs or amortized cost.</w:t>
      </w:r>
    </w:p>
    <w:bookmarkEnd w:id="74"/>
    <w:p w14:paraId="2326ED0F" w14:textId="77777777" w:rsidR="00407C2B" w:rsidRPr="00F26FE2" w:rsidRDefault="00407C2B" w:rsidP="00407C2B">
      <w:pPr>
        <w:widowControl w:val="0"/>
        <w:jc w:val="both"/>
        <w:rPr>
          <w:sz w:val="22"/>
          <w:szCs w:val="22"/>
          <w:highlight w:val="yellow"/>
        </w:rPr>
      </w:pPr>
    </w:p>
    <w:p w14:paraId="2761191D" w14:textId="77777777" w:rsidR="00407C2B" w:rsidRPr="00F35CA3" w:rsidRDefault="00407C2B" w:rsidP="00407C2B">
      <w:pPr>
        <w:pStyle w:val="ListContinue"/>
        <w:keepNext/>
        <w:keepLines/>
        <w:numPr>
          <w:ilvl w:val="0"/>
          <w:numId w:val="0"/>
        </w:numPr>
        <w:spacing w:after="0"/>
        <w:jc w:val="both"/>
        <w:rPr>
          <w:i/>
          <w:kern w:val="32"/>
          <w:sz w:val="22"/>
          <w:szCs w:val="22"/>
          <w:u w:val="single"/>
        </w:rPr>
      </w:pPr>
      <w:r w:rsidRPr="00F35CA3">
        <w:rPr>
          <w:i/>
          <w:kern w:val="32"/>
          <w:sz w:val="22"/>
          <w:szCs w:val="22"/>
          <w:u w:val="single"/>
        </w:rPr>
        <w:t>Recommendation:</w:t>
      </w:r>
    </w:p>
    <w:p w14:paraId="02A082EB" w14:textId="40C3BA84" w:rsidR="00407C2B" w:rsidRDefault="00407C2B" w:rsidP="00407C2B">
      <w:pPr>
        <w:widowControl w:val="0"/>
        <w:jc w:val="both"/>
        <w:rPr>
          <w:b/>
          <w:bCs/>
          <w:sz w:val="22"/>
          <w:szCs w:val="22"/>
        </w:rPr>
      </w:pPr>
      <w:r w:rsidRPr="008B1C87">
        <w:rPr>
          <w:b/>
          <w:bCs/>
          <w:sz w:val="22"/>
          <w:szCs w:val="22"/>
        </w:rPr>
        <w:t>NAIC staff recommends tha</w:t>
      </w:r>
      <w:r w:rsidR="004D7D73" w:rsidRPr="008B1C87">
        <w:rPr>
          <w:b/>
          <w:bCs/>
          <w:sz w:val="22"/>
          <w:szCs w:val="22"/>
        </w:rPr>
        <w:t xml:space="preserve">t the Working Group adopt the exposed revisions to SSAP No. 63 </w:t>
      </w:r>
      <w:r w:rsidR="00A15D2B" w:rsidRPr="008B1C87">
        <w:rPr>
          <w:b/>
          <w:bCs/>
          <w:sz w:val="22"/>
          <w:szCs w:val="22"/>
        </w:rPr>
        <w:t xml:space="preserve">with a modification to paragraph 13i, which is </w:t>
      </w:r>
      <w:proofErr w:type="gramStart"/>
      <w:r w:rsidR="00A15D2B" w:rsidRPr="008B1C87">
        <w:rPr>
          <w:b/>
          <w:bCs/>
          <w:sz w:val="22"/>
          <w:szCs w:val="22"/>
        </w:rPr>
        <w:t>similar to</w:t>
      </w:r>
      <w:proofErr w:type="gramEnd"/>
      <w:r w:rsidR="00A15D2B" w:rsidRPr="008B1C87">
        <w:rPr>
          <w:b/>
          <w:bCs/>
          <w:sz w:val="22"/>
          <w:szCs w:val="22"/>
        </w:rPr>
        <w:t xml:space="preserve"> the edit suggested by interested parties </w:t>
      </w:r>
      <w:r w:rsidR="00AC498B" w:rsidRPr="008B1C87">
        <w:rPr>
          <w:b/>
          <w:bCs/>
          <w:sz w:val="22"/>
          <w:szCs w:val="22"/>
        </w:rPr>
        <w:t>modified</w:t>
      </w:r>
      <w:r w:rsidR="00B0198C" w:rsidRPr="008B1C87">
        <w:rPr>
          <w:b/>
          <w:bCs/>
          <w:sz w:val="22"/>
          <w:szCs w:val="22"/>
        </w:rPr>
        <w:t xml:space="preserve"> to note </w:t>
      </w:r>
      <w:r w:rsidR="00AA6E28" w:rsidRPr="008B1C87">
        <w:rPr>
          <w:b/>
          <w:sz w:val="22"/>
          <w:szCs w:val="22"/>
        </w:rPr>
        <w:t xml:space="preserve">disclosure </w:t>
      </w:r>
      <w:r w:rsidR="008B1C87" w:rsidRPr="008B1C87">
        <w:rPr>
          <w:b/>
          <w:sz w:val="22"/>
          <w:szCs w:val="22"/>
        </w:rPr>
        <w:t xml:space="preserve">should reflect the </w:t>
      </w:r>
      <w:r w:rsidR="00AA6E28" w:rsidRPr="008B1C87">
        <w:rPr>
          <w:b/>
          <w:sz w:val="22"/>
          <w:szCs w:val="22"/>
        </w:rPr>
        <w:t xml:space="preserve">fair values </w:t>
      </w:r>
      <w:r w:rsidR="00AC498B" w:rsidRPr="008B1C87">
        <w:rPr>
          <w:b/>
          <w:sz w:val="22"/>
          <w:szCs w:val="22"/>
        </w:rPr>
        <w:t xml:space="preserve">that differ from </w:t>
      </w:r>
      <w:r w:rsidR="0098236A" w:rsidRPr="008B1C87">
        <w:rPr>
          <w:b/>
          <w:sz w:val="22"/>
          <w:szCs w:val="22"/>
        </w:rPr>
        <w:t>statement value</w:t>
      </w:r>
      <w:r w:rsidR="00082E5C" w:rsidRPr="008B1C87">
        <w:rPr>
          <w:b/>
          <w:bCs/>
          <w:sz w:val="22"/>
          <w:szCs w:val="22"/>
        </w:rPr>
        <w:t>, as illustrated</w:t>
      </w:r>
      <w:r w:rsidR="00082E5C">
        <w:rPr>
          <w:b/>
          <w:bCs/>
          <w:sz w:val="22"/>
          <w:szCs w:val="22"/>
        </w:rPr>
        <w:t xml:space="preserve"> below. With this </w:t>
      </w:r>
      <w:r w:rsidR="003539F9">
        <w:rPr>
          <w:b/>
          <w:bCs/>
          <w:sz w:val="22"/>
          <w:szCs w:val="22"/>
        </w:rPr>
        <w:t xml:space="preserve">adoption, INT 03-02 would also be nullified. </w:t>
      </w:r>
    </w:p>
    <w:p w14:paraId="2C22E508" w14:textId="77777777" w:rsidR="003539F9" w:rsidRDefault="003539F9" w:rsidP="00407C2B">
      <w:pPr>
        <w:widowControl w:val="0"/>
        <w:jc w:val="both"/>
        <w:rPr>
          <w:b/>
          <w:bCs/>
          <w:sz w:val="22"/>
          <w:szCs w:val="22"/>
        </w:rPr>
      </w:pPr>
    </w:p>
    <w:p w14:paraId="17D5075D" w14:textId="67CC3961" w:rsidR="003539F9" w:rsidRPr="00CE6D34" w:rsidRDefault="003539F9" w:rsidP="003539F9">
      <w:pPr>
        <w:pStyle w:val="ListContinue"/>
        <w:numPr>
          <w:ilvl w:val="0"/>
          <w:numId w:val="0"/>
        </w:numPr>
        <w:ind w:firstLine="720"/>
        <w:jc w:val="both"/>
        <w:rPr>
          <w:b/>
          <w:bCs/>
          <w:sz w:val="22"/>
          <w:szCs w:val="22"/>
          <w:u w:val="single"/>
        </w:rPr>
      </w:pPr>
      <w:r>
        <w:rPr>
          <w:b/>
          <w:bCs/>
          <w:sz w:val="22"/>
          <w:szCs w:val="22"/>
          <w:u w:val="single"/>
        </w:rPr>
        <w:t xml:space="preserve">SSAP No. 63 </w:t>
      </w:r>
      <w:r w:rsidR="00AA6B6C">
        <w:rPr>
          <w:b/>
          <w:bCs/>
          <w:sz w:val="22"/>
          <w:szCs w:val="22"/>
          <w:u w:val="single"/>
        </w:rPr>
        <w:t xml:space="preserve">modified </w:t>
      </w:r>
      <w:r w:rsidRPr="00CE6D34">
        <w:rPr>
          <w:b/>
          <w:bCs/>
          <w:sz w:val="22"/>
          <w:szCs w:val="22"/>
          <w:u w:val="single"/>
        </w:rPr>
        <w:t>disclosure in paragraph 13</w:t>
      </w:r>
      <w:r w:rsidR="00AA6B6C">
        <w:rPr>
          <w:b/>
          <w:bCs/>
          <w:sz w:val="22"/>
          <w:szCs w:val="22"/>
          <w:u w:val="single"/>
        </w:rPr>
        <w:t>i for adoption consideration</w:t>
      </w:r>
    </w:p>
    <w:p w14:paraId="4CB25A2F" w14:textId="6E983A7C" w:rsidR="003539F9" w:rsidRPr="00CE6D34" w:rsidRDefault="003539F9" w:rsidP="002E349B">
      <w:pPr>
        <w:ind w:left="720"/>
        <w:jc w:val="both"/>
        <w:rPr>
          <w:ins w:id="75" w:author="Marcotte, Robin" w:date="2024-07-16T16:51:00Z" w16du:dateUtc="2024-07-16T21:51:00Z"/>
          <w:sz w:val="22"/>
          <w:szCs w:val="22"/>
        </w:rPr>
      </w:pPr>
      <w:ins w:id="76" w:author="Marcotte, Robin" w:date="2024-07-16T16:51:00Z" w16du:dateUtc="2024-07-16T21:51:00Z">
        <w:r w:rsidRPr="002E349B">
          <w:rPr>
            <w:sz w:val="22"/>
            <w:szCs w:val="22"/>
            <w:u w:val="single"/>
          </w:rPr>
          <w:t>13.i</w:t>
        </w:r>
        <w:r w:rsidRPr="002E349B">
          <w:rPr>
            <w:sz w:val="22"/>
            <w:szCs w:val="22"/>
            <w:u w:val="single"/>
          </w:rPr>
          <w:tab/>
        </w:r>
        <w:r w:rsidRPr="00CE6D34">
          <w:rPr>
            <w:sz w:val="22"/>
            <w:szCs w:val="22"/>
          </w:rPr>
          <w:t xml:space="preserve">The statement value and fair value of assets received or transferred by the reporting entity for modifications to an existing intercompany pooling arrangement that involved the transfer of assets with fair value that differ from </w:t>
        </w:r>
      </w:ins>
      <w:ins w:id="77" w:author="Marcotte, Robin" w:date="2024-07-16T16:52:00Z" w16du:dateUtc="2024-07-16T21:52:00Z">
        <w:r w:rsidR="005D078A" w:rsidRPr="00162F24">
          <w:rPr>
            <w:sz w:val="22"/>
            <w:szCs w:val="22"/>
          </w:rPr>
          <w:t>statement value</w:t>
        </w:r>
      </w:ins>
      <w:ins w:id="78" w:author="Marcotte, Robin" w:date="2024-07-16T16:51:00Z" w16du:dateUtc="2024-07-16T21:51:00Z">
        <w:r w:rsidRPr="00162F24">
          <w:rPr>
            <w:sz w:val="22"/>
            <w:szCs w:val="22"/>
          </w:rPr>
          <w:t>.</w:t>
        </w:r>
      </w:ins>
    </w:p>
    <w:p w14:paraId="62884410" w14:textId="2217679B" w:rsidR="003539F9" w:rsidRDefault="003539F9" w:rsidP="003539F9">
      <w:pPr>
        <w:pStyle w:val="ListNumber2"/>
        <w:numPr>
          <w:ilvl w:val="0"/>
          <w:numId w:val="0"/>
        </w:numPr>
        <w:ind w:left="720"/>
        <w:rPr>
          <w:ins w:id="79" w:author="Marcotte, Robin" w:date="2024-07-18T11:18:00Z" w16du:dateUtc="2024-07-18T16:18:00Z"/>
          <w:szCs w:val="22"/>
          <w:u w:val="single"/>
        </w:rPr>
      </w:pPr>
    </w:p>
    <w:p w14:paraId="6BE8E45D" w14:textId="51C9C2DC" w:rsidR="00396EC5" w:rsidRDefault="00396EC5" w:rsidP="00396EC5">
      <w:pPr>
        <w:widowControl w:val="0"/>
        <w:jc w:val="both"/>
        <w:rPr>
          <w:b/>
          <w:sz w:val="22"/>
          <w:szCs w:val="22"/>
        </w:rPr>
      </w:pPr>
      <w:r w:rsidRPr="00A723B9">
        <w:rPr>
          <w:b/>
          <w:sz w:val="22"/>
          <w:szCs w:val="22"/>
        </w:rPr>
        <w:t xml:space="preserve">The comment letters are included in </w:t>
      </w:r>
      <w:r w:rsidRPr="00412082">
        <w:rPr>
          <w:b/>
          <w:sz w:val="22"/>
          <w:szCs w:val="22"/>
        </w:rPr>
        <w:t xml:space="preserve">Attachment </w:t>
      </w:r>
      <w:r w:rsidR="005133C0">
        <w:rPr>
          <w:b/>
          <w:sz w:val="22"/>
          <w:szCs w:val="22"/>
        </w:rPr>
        <w:t>2</w:t>
      </w:r>
      <w:r w:rsidR="00F612B3">
        <w:rPr>
          <w:b/>
          <w:sz w:val="22"/>
          <w:szCs w:val="22"/>
        </w:rPr>
        <w:t>2</w:t>
      </w:r>
      <w:r w:rsidRPr="00FE4578">
        <w:rPr>
          <w:b/>
          <w:sz w:val="22"/>
          <w:szCs w:val="22"/>
        </w:rPr>
        <w:t xml:space="preserve"> </w:t>
      </w:r>
      <w:r w:rsidRPr="00412082">
        <w:rPr>
          <w:b/>
          <w:sz w:val="22"/>
          <w:szCs w:val="22"/>
        </w:rPr>
        <w:t>(</w:t>
      </w:r>
      <w:r w:rsidR="00047767" w:rsidRPr="005357E6">
        <w:rPr>
          <w:b/>
          <w:sz w:val="22"/>
          <w:szCs w:val="22"/>
        </w:rPr>
        <w:t>2</w:t>
      </w:r>
      <w:r w:rsidR="000F061C" w:rsidRPr="005357E6">
        <w:rPr>
          <w:b/>
          <w:sz w:val="22"/>
          <w:szCs w:val="22"/>
        </w:rPr>
        <w:t>2</w:t>
      </w:r>
      <w:r w:rsidRPr="000F061C">
        <w:rPr>
          <w:b/>
          <w:sz w:val="22"/>
          <w:szCs w:val="22"/>
        </w:rPr>
        <w:t xml:space="preserve"> </w:t>
      </w:r>
      <w:r w:rsidRPr="00412082">
        <w:rPr>
          <w:b/>
          <w:sz w:val="22"/>
          <w:szCs w:val="22"/>
        </w:rPr>
        <w:t>pages).</w:t>
      </w:r>
    </w:p>
    <w:p w14:paraId="110013C5" w14:textId="77777777" w:rsidR="008D532F" w:rsidRPr="00665BAC" w:rsidRDefault="008D532F" w:rsidP="00396EC5">
      <w:pPr>
        <w:widowControl w:val="0"/>
        <w:jc w:val="both"/>
        <w:rPr>
          <w:bCs/>
          <w:sz w:val="22"/>
          <w:szCs w:val="22"/>
        </w:rPr>
      </w:pPr>
    </w:p>
    <w:p w14:paraId="309F24CB" w14:textId="497F5119" w:rsidR="008D18E2" w:rsidRPr="008D18E2" w:rsidRDefault="009164E3" w:rsidP="00443B82">
      <w:pPr>
        <w:widowControl w:val="0"/>
        <w:spacing w:after="60"/>
        <w:jc w:val="both"/>
        <w:rPr>
          <w:sz w:val="22"/>
          <w:szCs w:val="22"/>
        </w:rPr>
      </w:pPr>
      <w:r w:rsidRPr="004208AE">
        <w:rPr>
          <w:sz w:val="16"/>
          <w:szCs w:val="16"/>
        </w:rPr>
        <w:fldChar w:fldCharType="begin"/>
      </w:r>
      <w:r w:rsidRPr="004208AE">
        <w:rPr>
          <w:sz w:val="16"/>
          <w:szCs w:val="16"/>
        </w:rPr>
        <w:instrText xml:space="preserve"> FILENAME  \p  \* MERGEFORMAT </w:instrText>
      </w:r>
      <w:r w:rsidRPr="004208AE">
        <w:rPr>
          <w:sz w:val="16"/>
          <w:szCs w:val="16"/>
        </w:rPr>
        <w:fldChar w:fldCharType="separate"/>
      </w:r>
      <w:r w:rsidR="009B3C13">
        <w:rPr>
          <w:noProof/>
          <w:sz w:val="16"/>
          <w:szCs w:val="16"/>
        </w:rPr>
        <w:t>https://naiconline.sharepoint.com/teams/FRSStatutoryAccounting/National Meetings/A. National Meeting Materials/2024/08-13-24 Summer National Meeting/Hearing/00 - 08-13-2024 - SAPWG Hearing Agenda.docx</w:t>
      </w:r>
      <w:r w:rsidRPr="004208AE">
        <w:rPr>
          <w:sz w:val="16"/>
          <w:szCs w:val="16"/>
        </w:rPr>
        <w:fldChar w:fldCharType="end"/>
      </w:r>
    </w:p>
    <w:sectPr w:rsidR="008D18E2" w:rsidRPr="008D18E2" w:rsidSect="007371EE">
      <w:headerReference w:type="default" r:id="rId11"/>
      <w:footerReference w:type="even" r:id="rId12"/>
      <w:footerReference w:type="default" r:id="rId13"/>
      <w:headerReference w:type="first" r:id="rId14"/>
      <w:footerReference w:type="first" r:id="rId15"/>
      <w:pgSz w:w="12240" w:h="15840" w:code="1"/>
      <w:pgMar w:top="994" w:right="1080" w:bottom="1080" w:left="108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715E9" w14:textId="77777777" w:rsidR="00EE5138" w:rsidRDefault="00EE5138">
      <w:r>
        <w:separator/>
      </w:r>
    </w:p>
  </w:endnote>
  <w:endnote w:type="continuationSeparator" w:id="0">
    <w:p w14:paraId="7F09126E" w14:textId="77777777" w:rsidR="00EE5138" w:rsidRDefault="00EE5138">
      <w:r>
        <w:continuationSeparator/>
      </w:r>
    </w:p>
  </w:endnote>
  <w:endnote w:type="continuationNotice" w:id="1">
    <w:p w14:paraId="3235DB0B" w14:textId="77777777" w:rsidR="00EE5138" w:rsidRDefault="00EE5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HelveticaNeueLT Pro 45 Lt">
    <w:altName w:val="Arial"/>
    <w:charset w:val="00"/>
    <w:family w:val="swiss"/>
    <w:pitch w:val="variable"/>
    <w:sig w:usb0="A00000AF" w:usb1="5000204A"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4DADA" w14:textId="77777777" w:rsidR="00110E57" w:rsidRDefault="00F27E6F" w:rsidP="00F27E6F">
    <w:pPr>
      <w:pStyle w:val="Footer"/>
      <w:tabs>
        <w:tab w:val="clear" w:pos="4320"/>
        <w:tab w:val="center" w:pos="5040"/>
      </w:tabs>
    </w:pPr>
    <w:r>
      <w:t>© 2023 National Association of Insurance Commissioners</w:t>
    </w:r>
    <w:r>
      <w:tab/>
    </w:r>
    <w:r w:rsidRPr="00B35D80">
      <w:fldChar w:fldCharType="begin"/>
    </w:r>
    <w:r w:rsidRPr="00B35D80">
      <w:instrText xml:space="preserve"> PAGE   \* MERGEFORMAT </w:instrText>
    </w:r>
    <w:r w:rsidRPr="00B35D80">
      <w:fldChar w:fldCharType="separate"/>
    </w:r>
    <w:r>
      <w:t>1</w:t>
    </w:r>
    <w:r w:rsidRPr="00B35D8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1D2C3" w14:textId="77777777" w:rsidR="00FA1537" w:rsidRDefault="00FA1537" w:rsidP="00B1129A">
    <w:pPr>
      <w:pStyle w:val="Footer"/>
      <w:tabs>
        <w:tab w:val="clear" w:pos="4320"/>
        <w:tab w:val="center" w:pos="5040"/>
      </w:tabs>
    </w:pPr>
  </w:p>
  <w:p w14:paraId="630F7AEF" w14:textId="3347B7C5" w:rsidR="00605920" w:rsidRDefault="00605920" w:rsidP="00B1129A">
    <w:pPr>
      <w:pStyle w:val="Footer"/>
      <w:tabs>
        <w:tab w:val="clear" w:pos="4320"/>
        <w:tab w:val="center" w:pos="5040"/>
      </w:tabs>
    </w:pPr>
    <w:r>
      <w:t>© 202</w:t>
    </w:r>
    <w:r w:rsidR="00E469AA">
      <w:t>4</w:t>
    </w:r>
    <w:r>
      <w:t xml:space="preserve"> National Association of Insurance Commissioners</w:t>
    </w:r>
    <w:r>
      <w:tab/>
    </w:r>
    <w:r w:rsidRPr="00B35D80">
      <w:fldChar w:fldCharType="begin"/>
    </w:r>
    <w:r w:rsidRPr="00B35D80">
      <w:instrText xml:space="preserve"> PAGE   \* MERGEFORMAT </w:instrText>
    </w:r>
    <w:r w:rsidRPr="00B35D80">
      <w:fldChar w:fldCharType="separate"/>
    </w:r>
    <w:r>
      <w:rPr>
        <w:noProof/>
      </w:rPr>
      <w:t>31</w:t>
    </w:r>
    <w:r w:rsidRPr="00B35D80">
      <w:rPr>
        <w:noProof/>
      </w:rPr>
      <w:fldChar w:fldCharType="end"/>
    </w:r>
  </w:p>
  <w:p w14:paraId="46E2CA0D" w14:textId="77777777" w:rsidR="00605920" w:rsidRDefault="006059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138BA" w14:textId="412DAE1E" w:rsidR="00067BFA" w:rsidRDefault="00B1129A" w:rsidP="00F27E6F">
    <w:pPr>
      <w:pStyle w:val="Footer"/>
      <w:tabs>
        <w:tab w:val="clear" w:pos="4320"/>
        <w:tab w:val="center" w:pos="5040"/>
      </w:tabs>
    </w:pPr>
    <w:r>
      <w:t>© 202</w:t>
    </w:r>
    <w:r w:rsidR="00E469AA">
      <w:t>4</w:t>
    </w:r>
    <w:r>
      <w:t xml:space="preserve"> National Association of Insurance Commissioners</w:t>
    </w:r>
    <w:r>
      <w:tab/>
    </w:r>
    <w:r w:rsidRPr="00B35D80">
      <w:fldChar w:fldCharType="begin"/>
    </w:r>
    <w:r w:rsidRPr="00B35D80">
      <w:instrText xml:space="preserve"> PAGE   \* MERGEFORMAT </w:instrText>
    </w:r>
    <w:r w:rsidRPr="00B35D80">
      <w:fldChar w:fldCharType="separate"/>
    </w:r>
    <w:r>
      <w:t>2</w:t>
    </w:r>
    <w:r w:rsidRPr="00B35D80">
      <w:rPr>
        <w:noProof/>
      </w:rPr>
      <w:fldChar w:fldCharType="end"/>
    </w:r>
  </w:p>
  <w:p w14:paraId="706E7375" w14:textId="77777777" w:rsidR="00182D9E" w:rsidRDefault="00182D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AEFB9" w14:textId="77777777" w:rsidR="00EE5138" w:rsidRDefault="00EE5138">
      <w:r>
        <w:separator/>
      </w:r>
    </w:p>
  </w:footnote>
  <w:footnote w:type="continuationSeparator" w:id="0">
    <w:p w14:paraId="5CF66BB7" w14:textId="77777777" w:rsidR="00EE5138" w:rsidRDefault="00EE5138">
      <w:r>
        <w:continuationSeparator/>
      </w:r>
    </w:p>
  </w:footnote>
  <w:footnote w:type="continuationNotice" w:id="1">
    <w:p w14:paraId="345AD828" w14:textId="77777777" w:rsidR="00EE5138" w:rsidRDefault="00EE51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3BA5D" w14:textId="77777777" w:rsidR="003C75B0" w:rsidRDefault="003C75B0" w:rsidP="00112756">
    <w:pPr>
      <w:pStyle w:val="Header"/>
      <w:jc w:val="right"/>
      <w:rPr>
        <w:b/>
        <w:bCs/>
        <w:sz w:val="22"/>
        <w:szCs w:val="22"/>
      </w:rPr>
    </w:pPr>
  </w:p>
  <w:p w14:paraId="2D99E219" w14:textId="77777777" w:rsidR="003C75B0" w:rsidRDefault="003C75B0" w:rsidP="00112756">
    <w:pPr>
      <w:pStyle w:val="Header"/>
      <w:jc w:val="right"/>
      <w:rPr>
        <w:b/>
        <w:bCs/>
        <w:sz w:val="22"/>
        <w:szCs w:val="22"/>
      </w:rPr>
    </w:pPr>
  </w:p>
  <w:p w14:paraId="282299B0" w14:textId="689169EF" w:rsidR="004D696D" w:rsidRPr="00112756" w:rsidRDefault="00112756" w:rsidP="00112756">
    <w:pPr>
      <w:pStyle w:val="Header"/>
      <w:jc w:val="right"/>
      <w:rPr>
        <w:b/>
        <w:bCs/>
        <w:sz w:val="22"/>
        <w:szCs w:val="22"/>
      </w:rPr>
    </w:pPr>
    <w:r>
      <w:rPr>
        <w:b/>
        <w:bCs/>
        <w:sz w:val="22"/>
        <w:szCs w:val="22"/>
      </w:rPr>
      <w:t>Hearing Agenda</w:t>
    </w:r>
  </w:p>
  <w:p w14:paraId="7BC98A75" w14:textId="77777777" w:rsidR="004D696D" w:rsidRDefault="004D69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3A625" w14:textId="37816C3A" w:rsidR="00172552" w:rsidRDefault="00172552" w:rsidP="00B1129A">
    <w:pPr>
      <w:pStyle w:val="Header"/>
      <w:jc w:val="right"/>
      <w:rPr>
        <w:noProof/>
      </w:rPr>
    </w:pPr>
  </w:p>
  <w:p w14:paraId="492AC458" w14:textId="5D68CB45" w:rsidR="00172552" w:rsidRDefault="00E036CC" w:rsidP="004A4031">
    <w:pPr>
      <w:pStyle w:val="Header"/>
      <w:ind w:right="-540"/>
      <w:jc w:val="right"/>
      <w:rPr>
        <w:b/>
        <w:bCs/>
        <w:sz w:val="22"/>
      </w:rPr>
    </w:pPr>
    <w:r>
      <w:rPr>
        <w:noProof/>
      </w:rPr>
      <w:drawing>
        <wp:inline distT="0" distB="0" distL="0" distR="0" wp14:anchorId="184AF6CD" wp14:editId="6BB6FC67">
          <wp:extent cx="6400800" cy="1161415"/>
          <wp:effectExtent l="0" t="0" r="0" b="635"/>
          <wp:docPr id="809740397" name="Picture 1" descr="A blue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740397" name="Picture 1" descr="A blue and white text&#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400800" cy="1161415"/>
                  </a:xfrm>
                  <a:prstGeom prst="rect">
                    <a:avLst/>
                  </a:prstGeom>
                </pic:spPr>
              </pic:pic>
            </a:graphicData>
          </a:graphic>
        </wp:inline>
      </w:drawing>
    </w:r>
  </w:p>
  <w:p w14:paraId="70F85C77" w14:textId="77777777" w:rsidR="00E036CC" w:rsidRDefault="00E036CC" w:rsidP="00B1129A">
    <w:pPr>
      <w:pStyle w:val="Header"/>
      <w:jc w:val="right"/>
      <w:rPr>
        <w:b/>
        <w:bCs/>
        <w:sz w:val="22"/>
      </w:rPr>
    </w:pPr>
  </w:p>
  <w:p w14:paraId="6EDC1F94" w14:textId="19A98B3E" w:rsidR="00EA326A" w:rsidRPr="004D696D" w:rsidRDefault="00ED6BAC" w:rsidP="005444FE">
    <w:pPr>
      <w:pStyle w:val="Header"/>
      <w:jc w:val="right"/>
      <w:rPr>
        <w:b/>
        <w:bCs/>
        <w:sz w:val="22"/>
        <w:szCs w:val="22"/>
      </w:rPr>
    </w:pPr>
    <w:r>
      <w:rPr>
        <w:b/>
        <w:bCs/>
      </w:rPr>
      <w:t>H</w:t>
    </w:r>
    <w:r w:rsidRPr="004D696D">
      <w:rPr>
        <w:b/>
        <w:bCs/>
        <w:sz w:val="22"/>
        <w:szCs w:val="22"/>
      </w:rPr>
      <w:t>earing</w:t>
    </w:r>
    <w:r w:rsidR="00AE0C63" w:rsidRPr="004D696D">
      <w:rPr>
        <w:b/>
        <w:bCs/>
        <w:sz w:val="22"/>
        <w:szCs w:val="22"/>
      </w:rPr>
      <w:t xml:space="preserve"> Agenda</w:t>
    </w:r>
  </w:p>
</w:hdr>
</file>

<file path=word/intelligence2.xml><?xml version="1.0" encoding="utf-8"?>
<int2:intelligence xmlns:int2="http://schemas.microsoft.com/office/intelligence/2020/intelligence" xmlns:oel="http://schemas.microsoft.com/office/2019/extlst">
  <int2:observations>
    <int2:textHash int2:hashCode="hQE88xiVl+/UaY" int2:id="HMdStHXT">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85A20ACA"/>
    <w:lvl w:ilvl="0">
      <w:start w:val="1"/>
      <w:numFmt w:val="decimal"/>
      <w:pStyle w:val="ListNumber4"/>
      <w:lvlText w:val="%1."/>
      <w:lvlJc w:val="left"/>
      <w:pPr>
        <w:tabs>
          <w:tab w:val="num" w:pos="2790"/>
        </w:tabs>
        <w:ind w:left="2790" w:hanging="360"/>
      </w:pPr>
    </w:lvl>
  </w:abstractNum>
  <w:abstractNum w:abstractNumId="1" w15:restartNumberingAfterBreak="0">
    <w:nsid w:val="FFFFFF88"/>
    <w:multiLevelType w:val="singleLevel"/>
    <w:tmpl w:val="0AEAF19E"/>
    <w:lvl w:ilvl="0">
      <w:start w:val="1"/>
      <w:numFmt w:val="decimal"/>
      <w:pStyle w:val="ListNumber"/>
      <w:lvlText w:val="%1."/>
      <w:lvlJc w:val="left"/>
      <w:pPr>
        <w:tabs>
          <w:tab w:val="num" w:pos="360"/>
        </w:tabs>
        <w:ind w:left="360" w:hanging="360"/>
      </w:pPr>
    </w:lvl>
  </w:abstractNum>
  <w:abstractNum w:abstractNumId="2" w15:restartNumberingAfterBreak="0">
    <w:nsid w:val="027863C9"/>
    <w:multiLevelType w:val="hybridMultilevel"/>
    <w:tmpl w:val="C5B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F1FF9"/>
    <w:multiLevelType w:val="hybridMultilevel"/>
    <w:tmpl w:val="D834DEC2"/>
    <w:lvl w:ilvl="0" w:tplc="77BAAB06">
      <w:start w:val="1"/>
      <w:numFmt w:val="decimal"/>
      <w:lvlText w:val="%1."/>
      <w:lvlJc w:val="left"/>
      <w:pPr>
        <w:ind w:left="820" w:hanging="360"/>
      </w:pPr>
      <w:rPr>
        <w:rFonts w:ascii="Times New Roman" w:eastAsia="Arial" w:hAnsi="Times New Roman" w:cs="Times New Roman" w:hint="default"/>
        <w:b w:val="0"/>
        <w:bCs w:val="0"/>
        <w:i w:val="0"/>
        <w:iCs w:val="0"/>
        <w:spacing w:val="-1"/>
        <w:w w:val="100"/>
        <w:sz w:val="22"/>
        <w:szCs w:val="22"/>
        <w:lang w:val="en-US" w:eastAsia="en-US" w:bidi="ar-SA"/>
      </w:rPr>
    </w:lvl>
    <w:lvl w:ilvl="1" w:tplc="F4424B00">
      <w:numFmt w:val="bullet"/>
      <w:lvlText w:val="•"/>
      <w:lvlJc w:val="left"/>
      <w:pPr>
        <w:ind w:left="1696" w:hanging="360"/>
      </w:pPr>
      <w:rPr>
        <w:rFonts w:hint="default"/>
        <w:lang w:val="en-US" w:eastAsia="en-US" w:bidi="ar-SA"/>
      </w:rPr>
    </w:lvl>
    <w:lvl w:ilvl="2" w:tplc="9CCA71A6">
      <w:numFmt w:val="bullet"/>
      <w:lvlText w:val="•"/>
      <w:lvlJc w:val="left"/>
      <w:pPr>
        <w:ind w:left="2572" w:hanging="360"/>
      </w:pPr>
      <w:rPr>
        <w:rFonts w:hint="default"/>
        <w:lang w:val="en-US" w:eastAsia="en-US" w:bidi="ar-SA"/>
      </w:rPr>
    </w:lvl>
    <w:lvl w:ilvl="3" w:tplc="7ABA9988">
      <w:numFmt w:val="bullet"/>
      <w:lvlText w:val="•"/>
      <w:lvlJc w:val="left"/>
      <w:pPr>
        <w:ind w:left="3448" w:hanging="360"/>
      </w:pPr>
      <w:rPr>
        <w:rFonts w:hint="default"/>
        <w:lang w:val="en-US" w:eastAsia="en-US" w:bidi="ar-SA"/>
      </w:rPr>
    </w:lvl>
    <w:lvl w:ilvl="4" w:tplc="7C682F36">
      <w:numFmt w:val="bullet"/>
      <w:lvlText w:val="•"/>
      <w:lvlJc w:val="left"/>
      <w:pPr>
        <w:ind w:left="4324" w:hanging="360"/>
      </w:pPr>
      <w:rPr>
        <w:rFonts w:hint="default"/>
        <w:lang w:val="en-US" w:eastAsia="en-US" w:bidi="ar-SA"/>
      </w:rPr>
    </w:lvl>
    <w:lvl w:ilvl="5" w:tplc="9224DAE8">
      <w:numFmt w:val="bullet"/>
      <w:lvlText w:val="•"/>
      <w:lvlJc w:val="left"/>
      <w:pPr>
        <w:ind w:left="5200" w:hanging="360"/>
      </w:pPr>
      <w:rPr>
        <w:rFonts w:hint="default"/>
        <w:lang w:val="en-US" w:eastAsia="en-US" w:bidi="ar-SA"/>
      </w:rPr>
    </w:lvl>
    <w:lvl w:ilvl="6" w:tplc="8CE0E850">
      <w:numFmt w:val="bullet"/>
      <w:lvlText w:val="•"/>
      <w:lvlJc w:val="left"/>
      <w:pPr>
        <w:ind w:left="6076" w:hanging="360"/>
      </w:pPr>
      <w:rPr>
        <w:rFonts w:hint="default"/>
        <w:lang w:val="en-US" w:eastAsia="en-US" w:bidi="ar-SA"/>
      </w:rPr>
    </w:lvl>
    <w:lvl w:ilvl="7" w:tplc="F1CC9E0A">
      <w:numFmt w:val="bullet"/>
      <w:lvlText w:val="•"/>
      <w:lvlJc w:val="left"/>
      <w:pPr>
        <w:ind w:left="6952" w:hanging="360"/>
      </w:pPr>
      <w:rPr>
        <w:rFonts w:hint="default"/>
        <w:lang w:val="en-US" w:eastAsia="en-US" w:bidi="ar-SA"/>
      </w:rPr>
    </w:lvl>
    <w:lvl w:ilvl="8" w:tplc="70F00134">
      <w:numFmt w:val="bullet"/>
      <w:lvlText w:val="•"/>
      <w:lvlJc w:val="left"/>
      <w:pPr>
        <w:ind w:left="7828" w:hanging="360"/>
      </w:pPr>
      <w:rPr>
        <w:rFonts w:hint="default"/>
        <w:lang w:val="en-US" w:eastAsia="en-US" w:bidi="ar-SA"/>
      </w:rPr>
    </w:lvl>
  </w:abstractNum>
  <w:abstractNum w:abstractNumId="4" w15:restartNumberingAfterBreak="0">
    <w:nsid w:val="149C64DE"/>
    <w:multiLevelType w:val="hybridMultilevel"/>
    <w:tmpl w:val="AAFC10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B63F62"/>
    <w:multiLevelType w:val="hybridMultilevel"/>
    <w:tmpl w:val="B12EC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E5F08"/>
    <w:multiLevelType w:val="hybridMultilevel"/>
    <w:tmpl w:val="03B0DC42"/>
    <w:lvl w:ilvl="0" w:tplc="20AA9412">
      <w:start w:val="7"/>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8" w15:restartNumberingAfterBreak="0">
    <w:nsid w:val="1A0C7537"/>
    <w:multiLevelType w:val="hybridMultilevel"/>
    <w:tmpl w:val="12CA3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794905"/>
    <w:multiLevelType w:val="hybridMultilevel"/>
    <w:tmpl w:val="16AC3A16"/>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A917377"/>
    <w:multiLevelType w:val="hybridMultilevel"/>
    <w:tmpl w:val="88A45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12"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2F25F46"/>
    <w:multiLevelType w:val="hybridMultilevel"/>
    <w:tmpl w:val="70A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5B5E73"/>
    <w:multiLevelType w:val="hybridMultilevel"/>
    <w:tmpl w:val="8228B8AC"/>
    <w:lvl w:ilvl="0" w:tplc="3DAEC7EE">
      <w:start w:val="1"/>
      <w:numFmt w:val="decimal"/>
      <w:lvlText w:val="%1."/>
      <w:lvlJc w:val="left"/>
      <w:pPr>
        <w:ind w:left="820" w:hanging="360"/>
      </w:pPr>
      <w:rPr>
        <w:rFonts w:ascii="Times New Roman" w:eastAsia="Arial" w:hAnsi="Times New Roman" w:cs="Times New Roman" w:hint="default"/>
        <w:b w:val="0"/>
        <w:bCs w:val="0"/>
        <w:i w:val="0"/>
        <w:iCs w:val="0"/>
        <w:spacing w:val="-1"/>
        <w:w w:val="100"/>
        <w:sz w:val="22"/>
        <w:szCs w:val="22"/>
        <w:lang w:val="en-US" w:eastAsia="en-US" w:bidi="ar-SA"/>
      </w:rPr>
    </w:lvl>
    <w:lvl w:ilvl="1" w:tplc="6046F37E">
      <w:numFmt w:val="bullet"/>
      <w:lvlText w:val="•"/>
      <w:lvlJc w:val="left"/>
      <w:pPr>
        <w:ind w:left="1696" w:hanging="360"/>
      </w:pPr>
      <w:rPr>
        <w:rFonts w:hint="default"/>
        <w:lang w:val="en-US" w:eastAsia="en-US" w:bidi="ar-SA"/>
      </w:rPr>
    </w:lvl>
    <w:lvl w:ilvl="2" w:tplc="B2BC5EEE">
      <w:numFmt w:val="bullet"/>
      <w:lvlText w:val="•"/>
      <w:lvlJc w:val="left"/>
      <w:pPr>
        <w:ind w:left="2572" w:hanging="360"/>
      </w:pPr>
      <w:rPr>
        <w:rFonts w:hint="default"/>
        <w:lang w:val="en-US" w:eastAsia="en-US" w:bidi="ar-SA"/>
      </w:rPr>
    </w:lvl>
    <w:lvl w:ilvl="3" w:tplc="6A1AC0C4">
      <w:numFmt w:val="bullet"/>
      <w:lvlText w:val="•"/>
      <w:lvlJc w:val="left"/>
      <w:pPr>
        <w:ind w:left="3448" w:hanging="360"/>
      </w:pPr>
      <w:rPr>
        <w:rFonts w:hint="default"/>
        <w:lang w:val="en-US" w:eastAsia="en-US" w:bidi="ar-SA"/>
      </w:rPr>
    </w:lvl>
    <w:lvl w:ilvl="4" w:tplc="A5066FAC">
      <w:numFmt w:val="bullet"/>
      <w:lvlText w:val="•"/>
      <w:lvlJc w:val="left"/>
      <w:pPr>
        <w:ind w:left="4324" w:hanging="360"/>
      </w:pPr>
      <w:rPr>
        <w:rFonts w:hint="default"/>
        <w:lang w:val="en-US" w:eastAsia="en-US" w:bidi="ar-SA"/>
      </w:rPr>
    </w:lvl>
    <w:lvl w:ilvl="5" w:tplc="AD0AF46A">
      <w:numFmt w:val="bullet"/>
      <w:lvlText w:val="•"/>
      <w:lvlJc w:val="left"/>
      <w:pPr>
        <w:ind w:left="5200" w:hanging="360"/>
      </w:pPr>
      <w:rPr>
        <w:rFonts w:hint="default"/>
        <w:lang w:val="en-US" w:eastAsia="en-US" w:bidi="ar-SA"/>
      </w:rPr>
    </w:lvl>
    <w:lvl w:ilvl="6" w:tplc="36EEBA90">
      <w:numFmt w:val="bullet"/>
      <w:lvlText w:val="•"/>
      <w:lvlJc w:val="left"/>
      <w:pPr>
        <w:ind w:left="6076" w:hanging="360"/>
      </w:pPr>
      <w:rPr>
        <w:rFonts w:hint="default"/>
        <w:lang w:val="en-US" w:eastAsia="en-US" w:bidi="ar-SA"/>
      </w:rPr>
    </w:lvl>
    <w:lvl w:ilvl="7" w:tplc="945E6D14">
      <w:numFmt w:val="bullet"/>
      <w:lvlText w:val="•"/>
      <w:lvlJc w:val="left"/>
      <w:pPr>
        <w:ind w:left="6952" w:hanging="360"/>
      </w:pPr>
      <w:rPr>
        <w:rFonts w:hint="default"/>
        <w:lang w:val="en-US" w:eastAsia="en-US" w:bidi="ar-SA"/>
      </w:rPr>
    </w:lvl>
    <w:lvl w:ilvl="8" w:tplc="208ABCD8">
      <w:numFmt w:val="bullet"/>
      <w:lvlText w:val="•"/>
      <w:lvlJc w:val="left"/>
      <w:pPr>
        <w:ind w:left="7828" w:hanging="360"/>
      </w:pPr>
      <w:rPr>
        <w:rFonts w:hint="default"/>
        <w:lang w:val="en-US" w:eastAsia="en-US" w:bidi="ar-SA"/>
      </w:rPr>
    </w:lvl>
  </w:abstractNum>
  <w:abstractNum w:abstractNumId="15"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8A763E"/>
    <w:multiLevelType w:val="hybridMultilevel"/>
    <w:tmpl w:val="100AB64E"/>
    <w:lvl w:ilvl="0" w:tplc="D63A14C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8"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9"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303454D"/>
    <w:multiLevelType w:val="hybridMultilevel"/>
    <w:tmpl w:val="A6EC245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4555FBD"/>
    <w:multiLevelType w:val="hybridMultilevel"/>
    <w:tmpl w:val="C73A8724"/>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23" w15:restartNumberingAfterBreak="0">
    <w:nsid w:val="390F2FE1"/>
    <w:multiLevelType w:val="hybridMultilevel"/>
    <w:tmpl w:val="F7A2C5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A20047C"/>
    <w:multiLevelType w:val="hybridMultilevel"/>
    <w:tmpl w:val="93EE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C91A15"/>
    <w:multiLevelType w:val="hybridMultilevel"/>
    <w:tmpl w:val="361AF32E"/>
    <w:lvl w:ilvl="0" w:tplc="5C0EE762">
      <w:start w:val="1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29" w15:restartNumberingAfterBreak="0">
    <w:nsid w:val="55903FDA"/>
    <w:multiLevelType w:val="hybridMultilevel"/>
    <w:tmpl w:val="3BC430AC"/>
    <w:lvl w:ilvl="0" w:tplc="C060DA4E">
      <w:start w:val="1"/>
      <w:numFmt w:val="decimal"/>
      <w:lvlText w:val="%1."/>
      <w:lvlJc w:val="left"/>
      <w:pPr>
        <w:ind w:left="820" w:hanging="360"/>
      </w:pPr>
      <w:rPr>
        <w:rFonts w:ascii="Times New Roman" w:eastAsia="Arial" w:hAnsi="Times New Roman" w:cs="Times New Roman" w:hint="default"/>
        <w:b w:val="0"/>
        <w:bCs w:val="0"/>
        <w:i w:val="0"/>
        <w:iCs w:val="0"/>
        <w:spacing w:val="-1"/>
        <w:w w:val="100"/>
        <w:sz w:val="22"/>
        <w:szCs w:val="22"/>
        <w:lang w:val="en-US" w:eastAsia="en-US" w:bidi="ar-SA"/>
      </w:rPr>
    </w:lvl>
    <w:lvl w:ilvl="1" w:tplc="C25E302C">
      <w:start w:val="1"/>
      <w:numFmt w:val="lowerLetter"/>
      <w:lvlText w:val="%2."/>
      <w:lvlJc w:val="left"/>
      <w:pPr>
        <w:ind w:left="1540" w:hanging="360"/>
      </w:pPr>
      <w:rPr>
        <w:rFonts w:ascii="Times New Roman" w:eastAsia="Arial" w:hAnsi="Times New Roman" w:cs="Times New Roman" w:hint="default"/>
        <w:b w:val="0"/>
        <w:bCs w:val="0"/>
        <w:i w:val="0"/>
        <w:iCs w:val="0"/>
        <w:spacing w:val="0"/>
        <w:w w:val="95"/>
        <w:sz w:val="22"/>
        <w:szCs w:val="22"/>
        <w:lang w:val="en-US" w:eastAsia="en-US" w:bidi="ar-SA"/>
      </w:rPr>
    </w:lvl>
    <w:lvl w:ilvl="2" w:tplc="AA9E1E1C">
      <w:numFmt w:val="bullet"/>
      <w:lvlText w:val="•"/>
      <w:lvlJc w:val="left"/>
      <w:pPr>
        <w:ind w:left="2433" w:hanging="360"/>
      </w:pPr>
      <w:rPr>
        <w:rFonts w:hint="default"/>
        <w:lang w:val="en-US" w:eastAsia="en-US" w:bidi="ar-SA"/>
      </w:rPr>
    </w:lvl>
    <w:lvl w:ilvl="3" w:tplc="62107930">
      <w:numFmt w:val="bullet"/>
      <w:lvlText w:val="•"/>
      <w:lvlJc w:val="left"/>
      <w:pPr>
        <w:ind w:left="3326" w:hanging="360"/>
      </w:pPr>
      <w:rPr>
        <w:rFonts w:hint="default"/>
        <w:lang w:val="en-US" w:eastAsia="en-US" w:bidi="ar-SA"/>
      </w:rPr>
    </w:lvl>
    <w:lvl w:ilvl="4" w:tplc="A1D6089A">
      <w:numFmt w:val="bullet"/>
      <w:lvlText w:val="•"/>
      <w:lvlJc w:val="left"/>
      <w:pPr>
        <w:ind w:left="4220" w:hanging="360"/>
      </w:pPr>
      <w:rPr>
        <w:rFonts w:hint="default"/>
        <w:lang w:val="en-US" w:eastAsia="en-US" w:bidi="ar-SA"/>
      </w:rPr>
    </w:lvl>
    <w:lvl w:ilvl="5" w:tplc="7F8828C6">
      <w:numFmt w:val="bullet"/>
      <w:lvlText w:val="•"/>
      <w:lvlJc w:val="left"/>
      <w:pPr>
        <w:ind w:left="5113" w:hanging="360"/>
      </w:pPr>
      <w:rPr>
        <w:rFonts w:hint="default"/>
        <w:lang w:val="en-US" w:eastAsia="en-US" w:bidi="ar-SA"/>
      </w:rPr>
    </w:lvl>
    <w:lvl w:ilvl="6" w:tplc="B3BCC03A">
      <w:numFmt w:val="bullet"/>
      <w:lvlText w:val="•"/>
      <w:lvlJc w:val="left"/>
      <w:pPr>
        <w:ind w:left="6006" w:hanging="360"/>
      </w:pPr>
      <w:rPr>
        <w:rFonts w:hint="default"/>
        <w:lang w:val="en-US" w:eastAsia="en-US" w:bidi="ar-SA"/>
      </w:rPr>
    </w:lvl>
    <w:lvl w:ilvl="7" w:tplc="236EA11C">
      <w:numFmt w:val="bullet"/>
      <w:lvlText w:val="•"/>
      <w:lvlJc w:val="left"/>
      <w:pPr>
        <w:ind w:left="6900" w:hanging="360"/>
      </w:pPr>
      <w:rPr>
        <w:rFonts w:hint="default"/>
        <w:lang w:val="en-US" w:eastAsia="en-US" w:bidi="ar-SA"/>
      </w:rPr>
    </w:lvl>
    <w:lvl w:ilvl="8" w:tplc="3D3A4752">
      <w:numFmt w:val="bullet"/>
      <w:lvlText w:val="•"/>
      <w:lvlJc w:val="left"/>
      <w:pPr>
        <w:ind w:left="7793" w:hanging="360"/>
      </w:pPr>
      <w:rPr>
        <w:rFonts w:hint="default"/>
        <w:lang w:val="en-US" w:eastAsia="en-US" w:bidi="ar-SA"/>
      </w:rPr>
    </w:lvl>
  </w:abstractNum>
  <w:abstractNum w:abstractNumId="30" w15:restartNumberingAfterBreak="0">
    <w:nsid w:val="57AD5CA6"/>
    <w:multiLevelType w:val="hybridMultilevel"/>
    <w:tmpl w:val="06A6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085A11"/>
    <w:multiLevelType w:val="hybridMultilevel"/>
    <w:tmpl w:val="1CE4B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193CEC"/>
    <w:multiLevelType w:val="singleLevel"/>
    <w:tmpl w:val="04090005"/>
    <w:lvl w:ilvl="0">
      <w:start w:val="1"/>
      <w:numFmt w:val="bullet"/>
      <w:pStyle w:val="ListBullet5"/>
      <w:lvlText w:val=""/>
      <w:lvlJc w:val="left"/>
      <w:pPr>
        <w:tabs>
          <w:tab w:val="num" w:pos="360"/>
        </w:tabs>
        <w:ind w:left="360" w:hanging="360"/>
      </w:pPr>
      <w:rPr>
        <w:rFonts w:ascii="Wingdings" w:hAnsi="Wingdings" w:hint="default"/>
      </w:rPr>
    </w:lvl>
  </w:abstractNum>
  <w:abstractNum w:abstractNumId="33" w15:restartNumberingAfterBreak="0">
    <w:nsid w:val="5F4359EF"/>
    <w:multiLevelType w:val="singleLevel"/>
    <w:tmpl w:val="347ABBE6"/>
    <w:lvl w:ilvl="0">
      <w:start w:val="5"/>
      <w:numFmt w:val="lowerRoman"/>
      <w:pStyle w:val="Indent0"/>
      <w:lvlText w:val="%1."/>
      <w:lvlJc w:val="left"/>
      <w:pPr>
        <w:tabs>
          <w:tab w:val="num" w:pos="2160"/>
        </w:tabs>
        <w:ind w:left="2160" w:hanging="720"/>
      </w:pPr>
      <w:rPr>
        <w:rFonts w:hint="default"/>
        <w:i w:val="0"/>
      </w:rPr>
    </w:lvl>
  </w:abstractNum>
  <w:abstractNum w:abstractNumId="34" w15:restartNumberingAfterBreak="0">
    <w:nsid w:val="5F5468F0"/>
    <w:multiLevelType w:val="hybridMultilevel"/>
    <w:tmpl w:val="A1B08072"/>
    <w:lvl w:ilvl="0" w:tplc="498021DE">
      <w:start w:val="1"/>
      <w:numFmt w:val="decimal"/>
      <w:lvlText w:val="%1)"/>
      <w:lvlJc w:val="left"/>
      <w:pPr>
        <w:ind w:left="720" w:hanging="360"/>
      </w:pPr>
      <w:rPr>
        <w:strike w:val="0"/>
        <w:dstrike w:val="0"/>
        <w:color w:val="00000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0956CE8"/>
    <w:multiLevelType w:val="hybridMultilevel"/>
    <w:tmpl w:val="268AD6C4"/>
    <w:lvl w:ilvl="0" w:tplc="7EFC2AB8">
      <w:start w:val="27"/>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6"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7D94E67"/>
    <w:multiLevelType w:val="hybridMultilevel"/>
    <w:tmpl w:val="1AE4E6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153DF8"/>
    <w:multiLevelType w:val="hybridMultilevel"/>
    <w:tmpl w:val="30163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31042"/>
    <w:multiLevelType w:val="hybridMultilevel"/>
    <w:tmpl w:val="DF66C8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2206C"/>
    <w:multiLevelType w:val="hybridMultilevel"/>
    <w:tmpl w:val="A0149FD8"/>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1" w15:restartNumberingAfterBreak="0">
    <w:nsid w:val="76C656FA"/>
    <w:multiLevelType w:val="hybridMultilevel"/>
    <w:tmpl w:val="0C34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F35BB9"/>
    <w:multiLevelType w:val="hybridMultilevel"/>
    <w:tmpl w:val="17CA0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44" w15:restartNumberingAfterBreak="0">
    <w:nsid w:val="7E055DB7"/>
    <w:multiLevelType w:val="hybridMultilevel"/>
    <w:tmpl w:val="CE8AF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31974835">
    <w:abstractNumId w:val="32"/>
  </w:num>
  <w:num w:numId="2" w16cid:durableId="313409114">
    <w:abstractNumId w:val="15"/>
  </w:num>
  <w:num w:numId="3" w16cid:durableId="412555847">
    <w:abstractNumId w:val="7"/>
  </w:num>
  <w:num w:numId="4" w16cid:durableId="1376615166">
    <w:abstractNumId w:val="24"/>
  </w:num>
  <w:num w:numId="5" w16cid:durableId="1817603033">
    <w:abstractNumId w:val="1"/>
  </w:num>
  <w:num w:numId="6" w16cid:durableId="1574855339">
    <w:abstractNumId w:val="18"/>
  </w:num>
  <w:num w:numId="7" w16cid:durableId="724374028">
    <w:abstractNumId w:val="11"/>
  </w:num>
  <w:num w:numId="8" w16cid:durableId="2004814368">
    <w:abstractNumId w:val="19"/>
  </w:num>
  <w:num w:numId="9" w16cid:durableId="492455730">
    <w:abstractNumId w:val="17"/>
  </w:num>
  <w:num w:numId="10" w16cid:durableId="11495999">
    <w:abstractNumId w:val="12"/>
  </w:num>
  <w:num w:numId="11" w16cid:durableId="1966689482">
    <w:abstractNumId w:val="0"/>
  </w:num>
  <w:num w:numId="12" w16cid:durableId="344523570">
    <w:abstractNumId w:val="45"/>
  </w:num>
  <w:num w:numId="13" w16cid:durableId="1704674376">
    <w:abstractNumId w:val="27"/>
  </w:num>
  <w:num w:numId="14" w16cid:durableId="233783398">
    <w:abstractNumId w:val="36"/>
  </w:num>
  <w:num w:numId="15" w16cid:durableId="194657738">
    <w:abstractNumId w:val="22"/>
  </w:num>
  <w:num w:numId="16" w16cid:durableId="1473207635">
    <w:abstractNumId w:val="43"/>
  </w:num>
  <w:num w:numId="17" w16cid:durableId="724109315">
    <w:abstractNumId w:val="35"/>
  </w:num>
  <w:num w:numId="18" w16cid:durableId="323512318">
    <w:abstractNumId w:val="28"/>
  </w:num>
  <w:num w:numId="19" w16cid:durableId="593131126">
    <w:abstractNumId w:val="33"/>
  </w:num>
  <w:num w:numId="20" w16cid:durableId="2099864386">
    <w:abstractNumId w:val="40"/>
  </w:num>
  <w:num w:numId="21" w16cid:durableId="627012971">
    <w:abstractNumId w:val="21"/>
  </w:num>
  <w:num w:numId="22" w16cid:durableId="167789444">
    <w:abstractNumId w:val="30"/>
  </w:num>
  <w:num w:numId="23" w16cid:durableId="383258308">
    <w:abstractNumId w:val="13"/>
  </w:num>
  <w:num w:numId="24" w16cid:durableId="481310769">
    <w:abstractNumId w:val="38"/>
  </w:num>
  <w:num w:numId="25" w16cid:durableId="1850440797">
    <w:abstractNumId w:val="31"/>
  </w:num>
  <w:num w:numId="26" w16cid:durableId="2055889351">
    <w:abstractNumId w:val="29"/>
  </w:num>
  <w:num w:numId="27" w16cid:durableId="370765590">
    <w:abstractNumId w:val="14"/>
  </w:num>
  <w:num w:numId="28" w16cid:durableId="1942295637">
    <w:abstractNumId w:val="3"/>
  </w:num>
  <w:num w:numId="29" w16cid:durableId="1035934137">
    <w:abstractNumId w:val="2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6479896">
    <w:abstractNumId w:val="16"/>
  </w:num>
  <w:num w:numId="31" w16cid:durableId="1042903959">
    <w:abstractNumId w:val="44"/>
  </w:num>
  <w:num w:numId="32" w16cid:durableId="633214209">
    <w:abstractNumId w:val="2"/>
  </w:num>
  <w:num w:numId="33" w16cid:durableId="1834180375">
    <w:abstractNumId w:val="42"/>
  </w:num>
  <w:num w:numId="34" w16cid:durableId="61952853">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9080501">
    <w:abstractNumId w:val="20"/>
  </w:num>
  <w:num w:numId="36" w16cid:durableId="742483255">
    <w:abstractNumId w:val="26"/>
  </w:num>
  <w:num w:numId="37" w16cid:durableId="4174079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95861465">
    <w:abstractNumId w:val="8"/>
  </w:num>
  <w:num w:numId="39" w16cid:durableId="764424586">
    <w:abstractNumId w:val="25"/>
  </w:num>
  <w:num w:numId="40" w16cid:durableId="1830906627">
    <w:abstractNumId w:val="5"/>
  </w:num>
  <w:num w:numId="41" w16cid:durableId="1037463603">
    <w:abstractNumId w:val="4"/>
  </w:num>
  <w:num w:numId="42" w16cid:durableId="1888494653">
    <w:abstractNumId w:val="39"/>
  </w:num>
  <w:num w:numId="43" w16cid:durableId="940913109">
    <w:abstractNumId w:val="37"/>
  </w:num>
  <w:num w:numId="44" w16cid:durableId="604655785">
    <w:abstractNumId w:val="10"/>
  </w:num>
  <w:num w:numId="45" w16cid:durableId="1408721671">
    <w:abstractNumId w:val="6"/>
  </w:num>
  <w:num w:numId="46" w16cid:durableId="2068718283">
    <w:abstractNumId w:val="41"/>
  </w:num>
  <w:num w:numId="47" w16cid:durableId="1367562320">
    <w:abstractNumId w:val="31"/>
  </w:num>
  <w:num w:numId="48" w16cid:durableId="89350642">
    <w:abstractNumId w:val="9"/>
  </w:num>
  <w:num w:numId="49" w16cid:durableId="975069692">
    <w:abstractNumId w:val="23"/>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nn, Julie">
    <w15:presenceInfo w15:providerId="AD" w15:userId="S::jgann@naic.org::9ba70051-07f8-4722-b0f2-caced7dbf8fd"/>
  </w15:person>
  <w15:person w15:author="Clark, Kevin [IID]">
    <w15:presenceInfo w15:providerId="AD" w15:userId="S::kevin.clark@iid.iowa.gov::7eed7991-8589-44da-b92c-cda68f860f6b"/>
  </w15:person>
  <w15:person w15:author="Julie Gann">
    <w15:presenceInfo w15:providerId="AD" w15:userId="S::JGann@naic.org::9ba70051-07f8-4722-b0f2-caced7dbf8fd"/>
  </w15:person>
  <w15:person w15:author="Marcotte, Robin">
    <w15:presenceInfo w15:providerId="AD" w15:userId="S::rmarcotte@naic.org::a1b2a964-3ea4-4632-b2ed-def413f86b2a"/>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3D"/>
    <w:rsid w:val="000004B7"/>
    <w:rsid w:val="0000088C"/>
    <w:rsid w:val="000008D3"/>
    <w:rsid w:val="00000A8C"/>
    <w:rsid w:val="00000AB4"/>
    <w:rsid w:val="00000CB1"/>
    <w:rsid w:val="00000FA5"/>
    <w:rsid w:val="0000111C"/>
    <w:rsid w:val="0000111F"/>
    <w:rsid w:val="000012AC"/>
    <w:rsid w:val="00001387"/>
    <w:rsid w:val="0000146C"/>
    <w:rsid w:val="000014A0"/>
    <w:rsid w:val="0000157B"/>
    <w:rsid w:val="0000166A"/>
    <w:rsid w:val="0000190A"/>
    <w:rsid w:val="00001AC0"/>
    <w:rsid w:val="00001FF0"/>
    <w:rsid w:val="00002042"/>
    <w:rsid w:val="00002142"/>
    <w:rsid w:val="00002166"/>
    <w:rsid w:val="000024C9"/>
    <w:rsid w:val="0000277D"/>
    <w:rsid w:val="000027C1"/>
    <w:rsid w:val="00002889"/>
    <w:rsid w:val="00002AA2"/>
    <w:rsid w:val="00002AAA"/>
    <w:rsid w:val="00002ACB"/>
    <w:rsid w:val="00002C85"/>
    <w:rsid w:val="00002EEF"/>
    <w:rsid w:val="00003208"/>
    <w:rsid w:val="000034A4"/>
    <w:rsid w:val="000034CB"/>
    <w:rsid w:val="00003646"/>
    <w:rsid w:val="00003731"/>
    <w:rsid w:val="00003A1E"/>
    <w:rsid w:val="00003A2F"/>
    <w:rsid w:val="00004379"/>
    <w:rsid w:val="000043A4"/>
    <w:rsid w:val="00004B16"/>
    <w:rsid w:val="00004B27"/>
    <w:rsid w:val="000051A1"/>
    <w:rsid w:val="0000523C"/>
    <w:rsid w:val="0000529A"/>
    <w:rsid w:val="00005355"/>
    <w:rsid w:val="00005657"/>
    <w:rsid w:val="000057FF"/>
    <w:rsid w:val="00005A6B"/>
    <w:rsid w:val="0000630D"/>
    <w:rsid w:val="0000665D"/>
    <w:rsid w:val="00006A74"/>
    <w:rsid w:val="00006ACB"/>
    <w:rsid w:val="00006CAF"/>
    <w:rsid w:val="00006CBF"/>
    <w:rsid w:val="00006E36"/>
    <w:rsid w:val="00007150"/>
    <w:rsid w:val="000079D8"/>
    <w:rsid w:val="00007A2F"/>
    <w:rsid w:val="00007D0F"/>
    <w:rsid w:val="00010092"/>
    <w:rsid w:val="0001022B"/>
    <w:rsid w:val="0001038D"/>
    <w:rsid w:val="000108FE"/>
    <w:rsid w:val="00010A6F"/>
    <w:rsid w:val="00010AC1"/>
    <w:rsid w:val="00010E48"/>
    <w:rsid w:val="00010EF1"/>
    <w:rsid w:val="00011197"/>
    <w:rsid w:val="00011548"/>
    <w:rsid w:val="000118DE"/>
    <w:rsid w:val="00011A45"/>
    <w:rsid w:val="00011A8D"/>
    <w:rsid w:val="00011B31"/>
    <w:rsid w:val="00011CEB"/>
    <w:rsid w:val="00011D4D"/>
    <w:rsid w:val="00011D60"/>
    <w:rsid w:val="00011E07"/>
    <w:rsid w:val="00011FF9"/>
    <w:rsid w:val="00012201"/>
    <w:rsid w:val="0001223A"/>
    <w:rsid w:val="0001228F"/>
    <w:rsid w:val="000123F8"/>
    <w:rsid w:val="0001279E"/>
    <w:rsid w:val="00012DC1"/>
    <w:rsid w:val="00012E5E"/>
    <w:rsid w:val="00013135"/>
    <w:rsid w:val="000131E1"/>
    <w:rsid w:val="0001321A"/>
    <w:rsid w:val="00013409"/>
    <w:rsid w:val="00013625"/>
    <w:rsid w:val="000136BB"/>
    <w:rsid w:val="00013B08"/>
    <w:rsid w:val="00013B45"/>
    <w:rsid w:val="00013C7E"/>
    <w:rsid w:val="00013EC5"/>
    <w:rsid w:val="00013F6A"/>
    <w:rsid w:val="00013FEC"/>
    <w:rsid w:val="00014244"/>
    <w:rsid w:val="0001434C"/>
    <w:rsid w:val="000143CC"/>
    <w:rsid w:val="000145AE"/>
    <w:rsid w:val="00014842"/>
    <w:rsid w:val="000148A5"/>
    <w:rsid w:val="00014975"/>
    <w:rsid w:val="000149AA"/>
    <w:rsid w:val="00014DA3"/>
    <w:rsid w:val="00014EBD"/>
    <w:rsid w:val="000150B0"/>
    <w:rsid w:val="000151E3"/>
    <w:rsid w:val="00015269"/>
    <w:rsid w:val="000152EA"/>
    <w:rsid w:val="0001541E"/>
    <w:rsid w:val="00015895"/>
    <w:rsid w:val="00015989"/>
    <w:rsid w:val="00015CB7"/>
    <w:rsid w:val="00015E37"/>
    <w:rsid w:val="00015F31"/>
    <w:rsid w:val="00015FE2"/>
    <w:rsid w:val="00016117"/>
    <w:rsid w:val="000161D4"/>
    <w:rsid w:val="000167D3"/>
    <w:rsid w:val="00016D0B"/>
    <w:rsid w:val="00016F56"/>
    <w:rsid w:val="000171AC"/>
    <w:rsid w:val="0001721F"/>
    <w:rsid w:val="00017397"/>
    <w:rsid w:val="00017511"/>
    <w:rsid w:val="000176E0"/>
    <w:rsid w:val="00017790"/>
    <w:rsid w:val="00017800"/>
    <w:rsid w:val="00017894"/>
    <w:rsid w:val="00017912"/>
    <w:rsid w:val="00017B7C"/>
    <w:rsid w:val="00017DEB"/>
    <w:rsid w:val="00020050"/>
    <w:rsid w:val="00020525"/>
    <w:rsid w:val="00020890"/>
    <w:rsid w:val="0002089E"/>
    <w:rsid w:val="000209D3"/>
    <w:rsid w:val="00020BF0"/>
    <w:rsid w:val="00020CD3"/>
    <w:rsid w:val="00020DF8"/>
    <w:rsid w:val="000210C9"/>
    <w:rsid w:val="000214F5"/>
    <w:rsid w:val="00021739"/>
    <w:rsid w:val="00021820"/>
    <w:rsid w:val="000219D6"/>
    <w:rsid w:val="000219D8"/>
    <w:rsid w:val="00021CF5"/>
    <w:rsid w:val="00022342"/>
    <w:rsid w:val="00022489"/>
    <w:rsid w:val="0002251F"/>
    <w:rsid w:val="000228AF"/>
    <w:rsid w:val="00022BFE"/>
    <w:rsid w:val="00022DF5"/>
    <w:rsid w:val="0002302B"/>
    <w:rsid w:val="00023246"/>
    <w:rsid w:val="0002362A"/>
    <w:rsid w:val="000237F8"/>
    <w:rsid w:val="000238E8"/>
    <w:rsid w:val="00023FB0"/>
    <w:rsid w:val="00024363"/>
    <w:rsid w:val="0002447C"/>
    <w:rsid w:val="00024485"/>
    <w:rsid w:val="000246F6"/>
    <w:rsid w:val="00024A43"/>
    <w:rsid w:val="00024A9A"/>
    <w:rsid w:val="000256F0"/>
    <w:rsid w:val="00025963"/>
    <w:rsid w:val="00025C35"/>
    <w:rsid w:val="00025CA2"/>
    <w:rsid w:val="00025CE5"/>
    <w:rsid w:val="00025EFE"/>
    <w:rsid w:val="00026235"/>
    <w:rsid w:val="00026367"/>
    <w:rsid w:val="000263F2"/>
    <w:rsid w:val="0002646B"/>
    <w:rsid w:val="0002654D"/>
    <w:rsid w:val="000265EB"/>
    <w:rsid w:val="0002679B"/>
    <w:rsid w:val="00026842"/>
    <w:rsid w:val="0002686D"/>
    <w:rsid w:val="000268C7"/>
    <w:rsid w:val="00026955"/>
    <w:rsid w:val="00026A89"/>
    <w:rsid w:val="00026B2D"/>
    <w:rsid w:val="00026D38"/>
    <w:rsid w:val="0002713D"/>
    <w:rsid w:val="00027318"/>
    <w:rsid w:val="000273D6"/>
    <w:rsid w:val="0002756C"/>
    <w:rsid w:val="000278D0"/>
    <w:rsid w:val="00027A59"/>
    <w:rsid w:val="00027AA6"/>
    <w:rsid w:val="000300EC"/>
    <w:rsid w:val="00030213"/>
    <w:rsid w:val="00030219"/>
    <w:rsid w:val="00030327"/>
    <w:rsid w:val="000305D5"/>
    <w:rsid w:val="00030861"/>
    <w:rsid w:val="000309F3"/>
    <w:rsid w:val="00030C50"/>
    <w:rsid w:val="00030E71"/>
    <w:rsid w:val="00031113"/>
    <w:rsid w:val="000316A0"/>
    <w:rsid w:val="00031905"/>
    <w:rsid w:val="00031C7B"/>
    <w:rsid w:val="00031D98"/>
    <w:rsid w:val="0003200A"/>
    <w:rsid w:val="00032029"/>
    <w:rsid w:val="00032079"/>
    <w:rsid w:val="0003207A"/>
    <w:rsid w:val="00032210"/>
    <w:rsid w:val="0003221D"/>
    <w:rsid w:val="000322EE"/>
    <w:rsid w:val="0003245E"/>
    <w:rsid w:val="0003268A"/>
    <w:rsid w:val="0003280C"/>
    <w:rsid w:val="000328D1"/>
    <w:rsid w:val="00032A9F"/>
    <w:rsid w:val="00032B0D"/>
    <w:rsid w:val="00032D7F"/>
    <w:rsid w:val="00032DDD"/>
    <w:rsid w:val="00032FDE"/>
    <w:rsid w:val="00033065"/>
    <w:rsid w:val="00033281"/>
    <w:rsid w:val="0003331F"/>
    <w:rsid w:val="00033855"/>
    <w:rsid w:val="000338CC"/>
    <w:rsid w:val="00033A87"/>
    <w:rsid w:val="00033BCA"/>
    <w:rsid w:val="00033DA9"/>
    <w:rsid w:val="00033E7D"/>
    <w:rsid w:val="00033FA6"/>
    <w:rsid w:val="00033FBD"/>
    <w:rsid w:val="0003414C"/>
    <w:rsid w:val="00034166"/>
    <w:rsid w:val="0003432C"/>
    <w:rsid w:val="0003445E"/>
    <w:rsid w:val="00034B75"/>
    <w:rsid w:val="00034BEB"/>
    <w:rsid w:val="00034C28"/>
    <w:rsid w:val="00034FB7"/>
    <w:rsid w:val="00035043"/>
    <w:rsid w:val="00035332"/>
    <w:rsid w:val="00035431"/>
    <w:rsid w:val="000357E5"/>
    <w:rsid w:val="00035828"/>
    <w:rsid w:val="00035D1F"/>
    <w:rsid w:val="00035D46"/>
    <w:rsid w:val="0003604D"/>
    <w:rsid w:val="000362BB"/>
    <w:rsid w:val="00036379"/>
    <w:rsid w:val="000364D5"/>
    <w:rsid w:val="00036901"/>
    <w:rsid w:val="00036977"/>
    <w:rsid w:val="00036B18"/>
    <w:rsid w:val="00036B66"/>
    <w:rsid w:val="00036D68"/>
    <w:rsid w:val="00036EFE"/>
    <w:rsid w:val="00037078"/>
    <w:rsid w:val="000372F6"/>
    <w:rsid w:val="00037516"/>
    <w:rsid w:val="0003762E"/>
    <w:rsid w:val="00037680"/>
    <w:rsid w:val="000377B0"/>
    <w:rsid w:val="000377C8"/>
    <w:rsid w:val="0003797D"/>
    <w:rsid w:val="000379C6"/>
    <w:rsid w:val="00037D6C"/>
    <w:rsid w:val="00037DC4"/>
    <w:rsid w:val="00037EC8"/>
    <w:rsid w:val="000402C1"/>
    <w:rsid w:val="00040398"/>
    <w:rsid w:val="00040762"/>
    <w:rsid w:val="000409EE"/>
    <w:rsid w:val="000409EF"/>
    <w:rsid w:val="00040AA1"/>
    <w:rsid w:val="00040B40"/>
    <w:rsid w:val="00040C08"/>
    <w:rsid w:val="00040CC1"/>
    <w:rsid w:val="00040E8B"/>
    <w:rsid w:val="00040F22"/>
    <w:rsid w:val="000411AD"/>
    <w:rsid w:val="000412A4"/>
    <w:rsid w:val="000413B5"/>
    <w:rsid w:val="000413D7"/>
    <w:rsid w:val="000413DE"/>
    <w:rsid w:val="00041636"/>
    <w:rsid w:val="00041A0C"/>
    <w:rsid w:val="00041A2C"/>
    <w:rsid w:val="00041AF4"/>
    <w:rsid w:val="00041D16"/>
    <w:rsid w:val="00041F36"/>
    <w:rsid w:val="00041FEF"/>
    <w:rsid w:val="00042121"/>
    <w:rsid w:val="000422DF"/>
    <w:rsid w:val="0004261F"/>
    <w:rsid w:val="000426B2"/>
    <w:rsid w:val="0004280E"/>
    <w:rsid w:val="00042A13"/>
    <w:rsid w:val="00042A51"/>
    <w:rsid w:val="00042A5C"/>
    <w:rsid w:val="00042D54"/>
    <w:rsid w:val="00042E55"/>
    <w:rsid w:val="00042EB0"/>
    <w:rsid w:val="00042F72"/>
    <w:rsid w:val="00043081"/>
    <w:rsid w:val="00043240"/>
    <w:rsid w:val="0004338A"/>
    <w:rsid w:val="00043B1F"/>
    <w:rsid w:val="00043B7B"/>
    <w:rsid w:val="00043B96"/>
    <w:rsid w:val="00043D50"/>
    <w:rsid w:val="00043DC7"/>
    <w:rsid w:val="00044223"/>
    <w:rsid w:val="00044309"/>
    <w:rsid w:val="000445A4"/>
    <w:rsid w:val="0004485D"/>
    <w:rsid w:val="000448C6"/>
    <w:rsid w:val="00044BC6"/>
    <w:rsid w:val="00044F27"/>
    <w:rsid w:val="000450D8"/>
    <w:rsid w:val="000451B5"/>
    <w:rsid w:val="000451BC"/>
    <w:rsid w:val="000454B7"/>
    <w:rsid w:val="000456B8"/>
    <w:rsid w:val="0004581A"/>
    <w:rsid w:val="00045A65"/>
    <w:rsid w:val="00045BAA"/>
    <w:rsid w:val="00045DEC"/>
    <w:rsid w:val="00045F26"/>
    <w:rsid w:val="00045F70"/>
    <w:rsid w:val="00045FAC"/>
    <w:rsid w:val="0004617B"/>
    <w:rsid w:val="000461E5"/>
    <w:rsid w:val="0004631D"/>
    <w:rsid w:val="0004643F"/>
    <w:rsid w:val="0004670C"/>
    <w:rsid w:val="00046A8D"/>
    <w:rsid w:val="00046AB7"/>
    <w:rsid w:val="00046E88"/>
    <w:rsid w:val="000470F4"/>
    <w:rsid w:val="0004711C"/>
    <w:rsid w:val="0004712D"/>
    <w:rsid w:val="0004720D"/>
    <w:rsid w:val="00047273"/>
    <w:rsid w:val="000473B7"/>
    <w:rsid w:val="000473D3"/>
    <w:rsid w:val="00047518"/>
    <w:rsid w:val="00047570"/>
    <w:rsid w:val="000476AD"/>
    <w:rsid w:val="00047767"/>
    <w:rsid w:val="00047828"/>
    <w:rsid w:val="000478D9"/>
    <w:rsid w:val="00047992"/>
    <w:rsid w:val="00047C48"/>
    <w:rsid w:val="00047D21"/>
    <w:rsid w:val="00047F07"/>
    <w:rsid w:val="00050885"/>
    <w:rsid w:val="0005091C"/>
    <w:rsid w:val="0005095D"/>
    <w:rsid w:val="00050DBE"/>
    <w:rsid w:val="00050E2B"/>
    <w:rsid w:val="00050F3E"/>
    <w:rsid w:val="0005106C"/>
    <w:rsid w:val="000512AF"/>
    <w:rsid w:val="000512B2"/>
    <w:rsid w:val="000516B8"/>
    <w:rsid w:val="00051A36"/>
    <w:rsid w:val="00051B34"/>
    <w:rsid w:val="00051C59"/>
    <w:rsid w:val="0005216E"/>
    <w:rsid w:val="000523B7"/>
    <w:rsid w:val="000525D1"/>
    <w:rsid w:val="000528BC"/>
    <w:rsid w:val="00052974"/>
    <w:rsid w:val="00052BCA"/>
    <w:rsid w:val="00052C2D"/>
    <w:rsid w:val="00052E21"/>
    <w:rsid w:val="00052FC7"/>
    <w:rsid w:val="000530C3"/>
    <w:rsid w:val="000530CC"/>
    <w:rsid w:val="00053153"/>
    <w:rsid w:val="00053373"/>
    <w:rsid w:val="0005363C"/>
    <w:rsid w:val="000536B0"/>
    <w:rsid w:val="0005383A"/>
    <w:rsid w:val="000538AF"/>
    <w:rsid w:val="00053A50"/>
    <w:rsid w:val="00053AA7"/>
    <w:rsid w:val="00053B82"/>
    <w:rsid w:val="00053BE1"/>
    <w:rsid w:val="00053D32"/>
    <w:rsid w:val="00053D88"/>
    <w:rsid w:val="00053E5A"/>
    <w:rsid w:val="00054134"/>
    <w:rsid w:val="00054147"/>
    <w:rsid w:val="00054472"/>
    <w:rsid w:val="0005473A"/>
    <w:rsid w:val="0005486C"/>
    <w:rsid w:val="000548C8"/>
    <w:rsid w:val="000549DB"/>
    <w:rsid w:val="00054D8E"/>
    <w:rsid w:val="00055050"/>
    <w:rsid w:val="0005523D"/>
    <w:rsid w:val="0005533E"/>
    <w:rsid w:val="000553E8"/>
    <w:rsid w:val="0005541E"/>
    <w:rsid w:val="00055779"/>
    <w:rsid w:val="0005578A"/>
    <w:rsid w:val="00055A3E"/>
    <w:rsid w:val="00055BC5"/>
    <w:rsid w:val="00055C8A"/>
    <w:rsid w:val="00055D07"/>
    <w:rsid w:val="00055E36"/>
    <w:rsid w:val="00056028"/>
    <w:rsid w:val="0005657C"/>
    <w:rsid w:val="000566B4"/>
    <w:rsid w:val="00056751"/>
    <w:rsid w:val="00056936"/>
    <w:rsid w:val="00056C9C"/>
    <w:rsid w:val="00056D48"/>
    <w:rsid w:val="000570FC"/>
    <w:rsid w:val="0005710F"/>
    <w:rsid w:val="00057138"/>
    <w:rsid w:val="00057272"/>
    <w:rsid w:val="0005737A"/>
    <w:rsid w:val="0005769C"/>
    <w:rsid w:val="000576AF"/>
    <w:rsid w:val="0005778E"/>
    <w:rsid w:val="000577DF"/>
    <w:rsid w:val="00057842"/>
    <w:rsid w:val="00057845"/>
    <w:rsid w:val="00057984"/>
    <w:rsid w:val="000579A0"/>
    <w:rsid w:val="00057C8A"/>
    <w:rsid w:val="00057EC1"/>
    <w:rsid w:val="00060084"/>
    <w:rsid w:val="0006061A"/>
    <w:rsid w:val="00060707"/>
    <w:rsid w:val="00060859"/>
    <w:rsid w:val="00060974"/>
    <w:rsid w:val="00060B5F"/>
    <w:rsid w:val="00060DF0"/>
    <w:rsid w:val="00061064"/>
    <w:rsid w:val="00061447"/>
    <w:rsid w:val="000617B9"/>
    <w:rsid w:val="000617C5"/>
    <w:rsid w:val="000619D8"/>
    <w:rsid w:val="00061B97"/>
    <w:rsid w:val="00061E85"/>
    <w:rsid w:val="0006200F"/>
    <w:rsid w:val="00062166"/>
    <w:rsid w:val="000622AE"/>
    <w:rsid w:val="000623A3"/>
    <w:rsid w:val="0006247D"/>
    <w:rsid w:val="0006277F"/>
    <w:rsid w:val="00062BBD"/>
    <w:rsid w:val="00062C02"/>
    <w:rsid w:val="00062CDB"/>
    <w:rsid w:val="00062FB2"/>
    <w:rsid w:val="00063117"/>
    <w:rsid w:val="00063240"/>
    <w:rsid w:val="0006324E"/>
    <w:rsid w:val="0006352A"/>
    <w:rsid w:val="0006380D"/>
    <w:rsid w:val="0006380F"/>
    <w:rsid w:val="0006394E"/>
    <w:rsid w:val="00063B3E"/>
    <w:rsid w:val="00063B84"/>
    <w:rsid w:val="00063EA6"/>
    <w:rsid w:val="000643C7"/>
    <w:rsid w:val="000645A1"/>
    <w:rsid w:val="00064AA9"/>
    <w:rsid w:val="00064B12"/>
    <w:rsid w:val="00064B84"/>
    <w:rsid w:val="00064C1B"/>
    <w:rsid w:val="00064EEF"/>
    <w:rsid w:val="0006520A"/>
    <w:rsid w:val="000652C2"/>
    <w:rsid w:val="00065320"/>
    <w:rsid w:val="0006536C"/>
    <w:rsid w:val="00065627"/>
    <w:rsid w:val="000658F4"/>
    <w:rsid w:val="00065A49"/>
    <w:rsid w:val="00065C73"/>
    <w:rsid w:val="000660A1"/>
    <w:rsid w:val="00066194"/>
    <w:rsid w:val="00066820"/>
    <w:rsid w:val="00066843"/>
    <w:rsid w:val="0006684D"/>
    <w:rsid w:val="00066937"/>
    <w:rsid w:val="0006693A"/>
    <w:rsid w:val="00066951"/>
    <w:rsid w:val="000669B0"/>
    <w:rsid w:val="00066B45"/>
    <w:rsid w:val="00066CF7"/>
    <w:rsid w:val="00066D1B"/>
    <w:rsid w:val="00066D54"/>
    <w:rsid w:val="00066DD4"/>
    <w:rsid w:val="00066EAD"/>
    <w:rsid w:val="00066EE0"/>
    <w:rsid w:val="000676DA"/>
    <w:rsid w:val="000676F4"/>
    <w:rsid w:val="00067BFA"/>
    <w:rsid w:val="00067FDA"/>
    <w:rsid w:val="00070104"/>
    <w:rsid w:val="00070177"/>
    <w:rsid w:val="0007024F"/>
    <w:rsid w:val="0007043D"/>
    <w:rsid w:val="00070989"/>
    <w:rsid w:val="00070AAA"/>
    <w:rsid w:val="00070B25"/>
    <w:rsid w:val="00070B97"/>
    <w:rsid w:val="00070EC6"/>
    <w:rsid w:val="00071286"/>
    <w:rsid w:val="0007146C"/>
    <w:rsid w:val="0007178A"/>
    <w:rsid w:val="000717FC"/>
    <w:rsid w:val="00071BF7"/>
    <w:rsid w:val="00071D15"/>
    <w:rsid w:val="00071EAD"/>
    <w:rsid w:val="000720ED"/>
    <w:rsid w:val="000722B2"/>
    <w:rsid w:val="000722F6"/>
    <w:rsid w:val="00072396"/>
    <w:rsid w:val="00072513"/>
    <w:rsid w:val="00072685"/>
    <w:rsid w:val="0007297B"/>
    <w:rsid w:val="00072999"/>
    <w:rsid w:val="00072ADB"/>
    <w:rsid w:val="00072CC0"/>
    <w:rsid w:val="00072DC7"/>
    <w:rsid w:val="00073091"/>
    <w:rsid w:val="0007363B"/>
    <w:rsid w:val="000738AE"/>
    <w:rsid w:val="00073962"/>
    <w:rsid w:val="00073B3A"/>
    <w:rsid w:val="00073D51"/>
    <w:rsid w:val="000740C5"/>
    <w:rsid w:val="000740D7"/>
    <w:rsid w:val="0007421E"/>
    <w:rsid w:val="00074273"/>
    <w:rsid w:val="0007429A"/>
    <w:rsid w:val="0007468B"/>
    <w:rsid w:val="00074DD5"/>
    <w:rsid w:val="00074F0D"/>
    <w:rsid w:val="000750D0"/>
    <w:rsid w:val="000751A4"/>
    <w:rsid w:val="00075859"/>
    <w:rsid w:val="000759DE"/>
    <w:rsid w:val="00075BDA"/>
    <w:rsid w:val="00075BEB"/>
    <w:rsid w:val="00075CC1"/>
    <w:rsid w:val="00075E50"/>
    <w:rsid w:val="00075F59"/>
    <w:rsid w:val="000762DD"/>
    <w:rsid w:val="000763FF"/>
    <w:rsid w:val="000764BC"/>
    <w:rsid w:val="000765F0"/>
    <w:rsid w:val="00076BBF"/>
    <w:rsid w:val="0007700A"/>
    <w:rsid w:val="000770D9"/>
    <w:rsid w:val="000771D5"/>
    <w:rsid w:val="000778D6"/>
    <w:rsid w:val="00077ADD"/>
    <w:rsid w:val="000805BC"/>
    <w:rsid w:val="000808B7"/>
    <w:rsid w:val="00080A13"/>
    <w:rsid w:val="00080B73"/>
    <w:rsid w:val="00080C74"/>
    <w:rsid w:val="00080CBA"/>
    <w:rsid w:val="00080EE8"/>
    <w:rsid w:val="00080F38"/>
    <w:rsid w:val="00080FA6"/>
    <w:rsid w:val="00081039"/>
    <w:rsid w:val="0008108B"/>
    <w:rsid w:val="00081138"/>
    <w:rsid w:val="00081385"/>
    <w:rsid w:val="00081516"/>
    <w:rsid w:val="000819AF"/>
    <w:rsid w:val="00081B4D"/>
    <w:rsid w:val="00081CDD"/>
    <w:rsid w:val="00081DD5"/>
    <w:rsid w:val="00081FB7"/>
    <w:rsid w:val="0008204A"/>
    <w:rsid w:val="000820E9"/>
    <w:rsid w:val="0008217F"/>
    <w:rsid w:val="00082184"/>
    <w:rsid w:val="00082296"/>
    <w:rsid w:val="0008236A"/>
    <w:rsid w:val="00082429"/>
    <w:rsid w:val="000824C3"/>
    <w:rsid w:val="000824EB"/>
    <w:rsid w:val="000825E7"/>
    <w:rsid w:val="000827B5"/>
    <w:rsid w:val="00082901"/>
    <w:rsid w:val="00082E5C"/>
    <w:rsid w:val="00082E60"/>
    <w:rsid w:val="00082EA7"/>
    <w:rsid w:val="00082F03"/>
    <w:rsid w:val="000830AB"/>
    <w:rsid w:val="000830DC"/>
    <w:rsid w:val="0008358B"/>
    <w:rsid w:val="000836E2"/>
    <w:rsid w:val="000837C6"/>
    <w:rsid w:val="00083E77"/>
    <w:rsid w:val="000841CC"/>
    <w:rsid w:val="000843C3"/>
    <w:rsid w:val="00084634"/>
    <w:rsid w:val="0008470C"/>
    <w:rsid w:val="00084A2D"/>
    <w:rsid w:val="00084A73"/>
    <w:rsid w:val="00084B1D"/>
    <w:rsid w:val="00084BB3"/>
    <w:rsid w:val="00084D38"/>
    <w:rsid w:val="00084D88"/>
    <w:rsid w:val="00084F40"/>
    <w:rsid w:val="0008501F"/>
    <w:rsid w:val="00085193"/>
    <w:rsid w:val="000853F7"/>
    <w:rsid w:val="00085437"/>
    <w:rsid w:val="000854E1"/>
    <w:rsid w:val="00085558"/>
    <w:rsid w:val="00085649"/>
    <w:rsid w:val="00085711"/>
    <w:rsid w:val="00085F01"/>
    <w:rsid w:val="00085FB4"/>
    <w:rsid w:val="00086427"/>
    <w:rsid w:val="0008655D"/>
    <w:rsid w:val="00086731"/>
    <w:rsid w:val="000867AF"/>
    <w:rsid w:val="000867C2"/>
    <w:rsid w:val="0008684A"/>
    <w:rsid w:val="00086896"/>
    <w:rsid w:val="000868D7"/>
    <w:rsid w:val="0008692F"/>
    <w:rsid w:val="00086B20"/>
    <w:rsid w:val="00086B45"/>
    <w:rsid w:val="00086EF6"/>
    <w:rsid w:val="0008702B"/>
    <w:rsid w:val="0008720B"/>
    <w:rsid w:val="0008724B"/>
    <w:rsid w:val="000874E8"/>
    <w:rsid w:val="0008768B"/>
    <w:rsid w:val="000877FC"/>
    <w:rsid w:val="000878A9"/>
    <w:rsid w:val="00087CF8"/>
    <w:rsid w:val="00087E88"/>
    <w:rsid w:val="00087F23"/>
    <w:rsid w:val="0009014F"/>
    <w:rsid w:val="00090502"/>
    <w:rsid w:val="00090563"/>
    <w:rsid w:val="00090656"/>
    <w:rsid w:val="0009073B"/>
    <w:rsid w:val="000907C0"/>
    <w:rsid w:val="000907D2"/>
    <w:rsid w:val="00090823"/>
    <w:rsid w:val="00090892"/>
    <w:rsid w:val="000908C8"/>
    <w:rsid w:val="00090B0A"/>
    <w:rsid w:val="00090C25"/>
    <w:rsid w:val="00090C93"/>
    <w:rsid w:val="00090CC5"/>
    <w:rsid w:val="00090CCC"/>
    <w:rsid w:val="00091179"/>
    <w:rsid w:val="000913B7"/>
    <w:rsid w:val="00091402"/>
    <w:rsid w:val="0009147D"/>
    <w:rsid w:val="00091578"/>
    <w:rsid w:val="00091851"/>
    <w:rsid w:val="000918FC"/>
    <w:rsid w:val="00091A1D"/>
    <w:rsid w:val="00091A26"/>
    <w:rsid w:val="00091A35"/>
    <w:rsid w:val="00091BA4"/>
    <w:rsid w:val="00091BEC"/>
    <w:rsid w:val="00091EC4"/>
    <w:rsid w:val="000921B0"/>
    <w:rsid w:val="000921E4"/>
    <w:rsid w:val="00092369"/>
    <w:rsid w:val="00092A8B"/>
    <w:rsid w:val="00092EB2"/>
    <w:rsid w:val="000930D4"/>
    <w:rsid w:val="0009324E"/>
    <w:rsid w:val="000934F3"/>
    <w:rsid w:val="000935D0"/>
    <w:rsid w:val="00093650"/>
    <w:rsid w:val="00093AC1"/>
    <w:rsid w:val="00093B71"/>
    <w:rsid w:val="00094076"/>
    <w:rsid w:val="00094178"/>
    <w:rsid w:val="00094191"/>
    <w:rsid w:val="000945F5"/>
    <w:rsid w:val="00094755"/>
    <w:rsid w:val="000947FD"/>
    <w:rsid w:val="00094878"/>
    <w:rsid w:val="00094A59"/>
    <w:rsid w:val="00094B27"/>
    <w:rsid w:val="00094BC7"/>
    <w:rsid w:val="00094DF1"/>
    <w:rsid w:val="00094E33"/>
    <w:rsid w:val="0009540F"/>
    <w:rsid w:val="00095B79"/>
    <w:rsid w:val="00095CEC"/>
    <w:rsid w:val="00095ECB"/>
    <w:rsid w:val="00096055"/>
    <w:rsid w:val="00096345"/>
    <w:rsid w:val="00096793"/>
    <w:rsid w:val="000968F1"/>
    <w:rsid w:val="00096A65"/>
    <w:rsid w:val="00096B57"/>
    <w:rsid w:val="000970D1"/>
    <w:rsid w:val="0009722E"/>
    <w:rsid w:val="00097335"/>
    <w:rsid w:val="00097342"/>
    <w:rsid w:val="00097A2E"/>
    <w:rsid w:val="00097B33"/>
    <w:rsid w:val="00097BE1"/>
    <w:rsid w:val="00097CBC"/>
    <w:rsid w:val="00097DF8"/>
    <w:rsid w:val="00097FEA"/>
    <w:rsid w:val="000A005A"/>
    <w:rsid w:val="000A07F5"/>
    <w:rsid w:val="000A0889"/>
    <w:rsid w:val="000A0A33"/>
    <w:rsid w:val="000A0A9D"/>
    <w:rsid w:val="000A0BC2"/>
    <w:rsid w:val="000A0C21"/>
    <w:rsid w:val="000A128E"/>
    <w:rsid w:val="000A1460"/>
    <w:rsid w:val="000A1551"/>
    <w:rsid w:val="000A15AC"/>
    <w:rsid w:val="000A1647"/>
    <w:rsid w:val="000A185C"/>
    <w:rsid w:val="000A1912"/>
    <w:rsid w:val="000A19D8"/>
    <w:rsid w:val="000A1B5D"/>
    <w:rsid w:val="000A1B77"/>
    <w:rsid w:val="000A1BF4"/>
    <w:rsid w:val="000A1D5B"/>
    <w:rsid w:val="000A2224"/>
    <w:rsid w:val="000A2313"/>
    <w:rsid w:val="000A2476"/>
    <w:rsid w:val="000A26A5"/>
    <w:rsid w:val="000A26D2"/>
    <w:rsid w:val="000A296B"/>
    <w:rsid w:val="000A29C7"/>
    <w:rsid w:val="000A2A05"/>
    <w:rsid w:val="000A2A66"/>
    <w:rsid w:val="000A2A80"/>
    <w:rsid w:val="000A2B5E"/>
    <w:rsid w:val="000A2C61"/>
    <w:rsid w:val="000A2DF4"/>
    <w:rsid w:val="000A34AC"/>
    <w:rsid w:val="000A350D"/>
    <w:rsid w:val="000A3979"/>
    <w:rsid w:val="000A398A"/>
    <w:rsid w:val="000A3C2D"/>
    <w:rsid w:val="000A3C52"/>
    <w:rsid w:val="000A3EFC"/>
    <w:rsid w:val="000A3F07"/>
    <w:rsid w:val="000A4184"/>
    <w:rsid w:val="000A43DE"/>
    <w:rsid w:val="000A4453"/>
    <w:rsid w:val="000A4485"/>
    <w:rsid w:val="000A46E5"/>
    <w:rsid w:val="000A4928"/>
    <w:rsid w:val="000A4A1C"/>
    <w:rsid w:val="000A4B83"/>
    <w:rsid w:val="000A56BD"/>
    <w:rsid w:val="000A5AE8"/>
    <w:rsid w:val="000A5F4B"/>
    <w:rsid w:val="000A5FFC"/>
    <w:rsid w:val="000A6036"/>
    <w:rsid w:val="000A606E"/>
    <w:rsid w:val="000A63F4"/>
    <w:rsid w:val="000A64D4"/>
    <w:rsid w:val="000A6909"/>
    <w:rsid w:val="000A6A22"/>
    <w:rsid w:val="000A6ADF"/>
    <w:rsid w:val="000A6BCB"/>
    <w:rsid w:val="000A6CBD"/>
    <w:rsid w:val="000A6E76"/>
    <w:rsid w:val="000A6EC9"/>
    <w:rsid w:val="000A706B"/>
    <w:rsid w:val="000A709C"/>
    <w:rsid w:val="000A72E6"/>
    <w:rsid w:val="000A7485"/>
    <w:rsid w:val="000A75D9"/>
    <w:rsid w:val="000A77D8"/>
    <w:rsid w:val="000A783D"/>
    <w:rsid w:val="000A7E1D"/>
    <w:rsid w:val="000A7F40"/>
    <w:rsid w:val="000A7FD3"/>
    <w:rsid w:val="000A7FE5"/>
    <w:rsid w:val="000B0132"/>
    <w:rsid w:val="000B041E"/>
    <w:rsid w:val="000B0439"/>
    <w:rsid w:val="000B04C8"/>
    <w:rsid w:val="000B0B13"/>
    <w:rsid w:val="000B0D72"/>
    <w:rsid w:val="000B0ED5"/>
    <w:rsid w:val="000B1000"/>
    <w:rsid w:val="000B11AD"/>
    <w:rsid w:val="000B132F"/>
    <w:rsid w:val="000B13DB"/>
    <w:rsid w:val="000B14B4"/>
    <w:rsid w:val="000B1652"/>
    <w:rsid w:val="000B187B"/>
    <w:rsid w:val="000B1B1C"/>
    <w:rsid w:val="000B1B80"/>
    <w:rsid w:val="000B1F7C"/>
    <w:rsid w:val="000B1FE0"/>
    <w:rsid w:val="000B1FE9"/>
    <w:rsid w:val="000B21CA"/>
    <w:rsid w:val="000B22CA"/>
    <w:rsid w:val="000B236E"/>
    <w:rsid w:val="000B2A2E"/>
    <w:rsid w:val="000B2DB6"/>
    <w:rsid w:val="000B316B"/>
    <w:rsid w:val="000B3263"/>
    <w:rsid w:val="000B3330"/>
    <w:rsid w:val="000B33A4"/>
    <w:rsid w:val="000B345F"/>
    <w:rsid w:val="000B3BF6"/>
    <w:rsid w:val="000B3CD9"/>
    <w:rsid w:val="000B3D2D"/>
    <w:rsid w:val="000B3E4F"/>
    <w:rsid w:val="000B3E69"/>
    <w:rsid w:val="000B40E9"/>
    <w:rsid w:val="000B41BD"/>
    <w:rsid w:val="000B470B"/>
    <w:rsid w:val="000B493E"/>
    <w:rsid w:val="000B4CD8"/>
    <w:rsid w:val="000B4D29"/>
    <w:rsid w:val="000B4D69"/>
    <w:rsid w:val="000B4DD7"/>
    <w:rsid w:val="000B4E25"/>
    <w:rsid w:val="000B51A1"/>
    <w:rsid w:val="000B5275"/>
    <w:rsid w:val="000B54F1"/>
    <w:rsid w:val="000B592F"/>
    <w:rsid w:val="000B5C0A"/>
    <w:rsid w:val="000B5EC5"/>
    <w:rsid w:val="000B5F40"/>
    <w:rsid w:val="000B5F53"/>
    <w:rsid w:val="000B66AD"/>
    <w:rsid w:val="000B6E80"/>
    <w:rsid w:val="000B6F1D"/>
    <w:rsid w:val="000B73BE"/>
    <w:rsid w:val="000B7485"/>
    <w:rsid w:val="000B77C1"/>
    <w:rsid w:val="000B77F0"/>
    <w:rsid w:val="000B7845"/>
    <w:rsid w:val="000B79D1"/>
    <w:rsid w:val="000B79E6"/>
    <w:rsid w:val="000B7E2F"/>
    <w:rsid w:val="000C003C"/>
    <w:rsid w:val="000C02D6"/>
    <w:rsid w:val="000C045B"/>
    <w:rsid w:val="000C0532"/>
    <w:rsid w:val="000C06F5"/>
    <w:rsid w:val="000C08BC"/>
    <w:rsid w:val="000C0A15"/>
    <w:rsid w:val="000C0A6E"/>
    <w:rsid w:val="000C0BCD"/>
    <w:rsid w:val="000C0BE9"/>
    <w:rsid w:val="000C0F16"/>
    <w:rsid w:val="000C0F48"/>
    <w:rsid w:val="000C1037"/>
    <w:rsid w:val="000C10E8"/>
    <w:rsid w:val="000C12DD"/>
    <w:rsid w:val="000C1371"/>
    <w:rsid w:val="000C143E"/>
    <w:rsid w:val="000C158B"/>
    <w:rsid w:val="000C18FC"/>
    <w:rsid w:val="000C19B8"/>
    <w:rsid w:val="000C1B78"/>
    <w:rsid w:val="000C1C00"/>
    <w:rsid w:val="000C1C8A"/>
    <w:rsid w:val="000C1CC2"/>
    <w:rsid w:val="000C1D31"/>
    <w:rsid w:val="000C1DA1"/>
    <w:rsid w:val="000C1EE9"/>
    <w:rsid w:val="000C1FB4"/>
    <w:rsid w:val="000C219F"/>
    <w:rsid w:val="000C2517"/>
    <w:rsid w:val="000C25B3"/>
    <w:rsid w:val="000C27A5"/>
    <w:rsid w:val="000C2A39"/>
    <w:rsid w:val="000C2DED"/>
    <w:rsid w:val="000C2F0B"/>
    <w:rsid w:val="000C3001"/>
    <w:rsid w:val="000C30D4"/>
    <w:rsid w:val="000C314A"/>
    <w:rsid w:val="000C3329"/>
    <w:rsid w:val="000C3336"/>
    <w:rsid w:val="000C3361"/>
    <w:rsid w:val="000C378C"/>
    <w:rsid w:val="000C39F9"/>
    <w:rsid w:val="000C3A93"/>
    <w:rsid w:val="000C3BC9"/>
    <w:rsid w:val="000C3C44"/>
    <w:rsid w:val="000C3C94"/>
    <w:rsid w:val="000C3CF9"/>
    <w:rsid w:val="000C3D04"/>
    <w:rsid w:val="000C3F63"/>
    <w:rsid w:val="000C4208"/>
    <w:rsid w:val="000C42C0"/>
    <w:rsid w:val="000C45B0"/>
    <w:rsid w:val="000C4728"/>
    <w:rsid w:val="000C4778"/>
    <w:rsid w:val="000C4A25"/>
    <w:rsid w:val="000C4AFB"/>
    <w:rsid w:val="000C4BF0"/>
    <w:rsid w:val="000C4F54"/>
    <w:rsid w:val="000C51BC"/>
    <w:rsid w:val="000C51ED"/>
    <w:rsid w:val="000C521E"/>
    <w:rsid w:val="000C5245"/>
    <w:rsid w:val="000C53BF"/>
    <w:rsid w:val="000C5604"/>
    <w:rsid w:val="000C56F3"/>
    <w:rsid w:val="000C5A46"/>
    <w:rsid w:val="000C5AA1"/>
    <w:rsid w:val="000C5B3A"/>
    <w:rsid w:val="000C5F5F"/>
    <w:rsid w:val="000C6038"/>
    <w:rsid w:val="000C6279"/>
    <w:rsid w:val="000C6322"/>
    <w:rsid w:val="000C64DC"/>
    <w:rsid w:val="000C656B"/>
    <w:rsid w:val="000C6652"/>
    <w:rsid w:val="000C67F7"/>
    <w:rsid w:val="000C686E"/>
    <w:rsid w:val="000C6B94"/>
    <w:rsid w:val="000C6E08"/>
    <w:rsid w:val="000C6E3C"/>
    <w:rsid w:val="000C73C8"/>
    <w:rsid w:val="000C7532"/>
    <w:rsid w:val="000C7581"/>
    <w:rsid w:val="000C763D"/>
    <w:rsid w:val="000C788D"/>
    <w:rsid w:val="000C7C3A"/>
    <w:rsid w:val="000C7D07"/>
    <w:rsid w:val="000C7D48"/>
    <w:rsid w:val="000D0096"/>
    <w:rsid w:val="000D00AA"/>
    <w:rsid w:val="000D02FE"/>
    <w:rsid w:val="000D031D"/>
    <w:rsid w:val="000D033D"/>
    <w:rsid w:val="000D045A"/>
    <w:rsid w:val="000D05BF"/>
    <w:rsid w:val="000D0724"/>
    <w:rsid w:val="000D07B2"/>
    <w:rsid w:val="000D0B52"/>
    <w:rsid w:val="000D0B8A"/>
    <w:rsid w:val="000D0D31"/>
    <w:rsid w:val="000D0EBB"/>
    <w:rsid w:val="000D0F7F"/>
    <w:rsid w:val="000D1039"/>
    <w:rsid w:val="000D108F"/>
    <w:rsid w:val="000D10E5"/>
    <w:rsid w:val="000D11FB"/>
    <w:rsid w:val="000D12A2"/>
    <w:rsid w:val="000D134D"/>
    <w:rsid w:val="000D1506"/>
    <w:rsid w:val="000D16C7"/>
    <w:rsid w:val="000D19D5"/>
    <w:rsid w:val="000D1BCC"/>
    <w:rsid w:val="000D1D57"/>
    <w:rsid w:val="000D1D85"/>
    <w:rsid w:val="000D1F57"/>
    <w:rsid w:val="000D2087"/>
    <w:rsid w:val="000D233E"/>
    <w:rsid w:val="000D2673"/>
    <w:rsid w:val="000D267E"/>
    <w:rsid w:val="000D29D0"/>
    <w:rsid w:val="000D2A66"/>
    <w:rsid w:val="000D2FE9"/>
    <w:rsid w:val="000D3052"/>
    <w:rsid w:val="000D30A1"/>
    <w:rsid w:val="000D30D0"/>
    <w:rsid w:val="000D31C2"/>
    <w:rsid w:val="000D3371"/>
    <w:rsid w:val="000D3568"/>
    <w:rsid w:val="000D379F"/>
    <w:rsid w:val="000D398A"/>
    <w:rsid w:val="000D3A85"/>
    <w:rsid w:val="000D3ABF"/>
    <w:rsid w:val="000D3DE6"/>
    <w:rsid w:val="000D3F1A"/>
    <w:rsid w:val="000D4143"/>
    <w:rsid w:val="000D427E"/>
    <w:rsid w:val="000D434C"/>
    <w:rsid w:val="000D4393"/>
    <w:rsid w:val="000D43D0"/>
    <w:rsid w:val="000D4438"/>
    <w:rsid w:val="000D4446"/>
    <w:rsid w:val="000D4A9B"/>
    <w:rsid w:val="000D4B89"/>
    <w:rsid w:val="000D4D3F"/>
    <w:rsid w:val="000D4E3A"/>
    <w:rsid w:val="000D5058"/>
    <w:rsid w:val="000D518C"/>
    <w:rsid w:val="000D5450"/>
    <w:rsid w:val="000D5AC8"/>
    <w:rsid w:val="000D5BED"/>
    <w:rsid w:val="000D5E49"/>
    <w:rsid w:val="000D5F07"/>
    <w:rsid w:val="000D6044"/>
    <w:rsid w:val="000D6472"/>
    <w:rsid w:val="000D65CD"/>
    <w:rsid w:val="000D671A"/>
    <w:rsid w:val="000D67D3"/>
    <w:rsid w:val="000D6969"/>
    <w:rsid w:val="000D69FF"/>
    <w:rsid w:val="000D6A5B"/>
    <w:rsid w:val="000D6DB7"/>
    <w:rsid w:val="000D7055"/>
    <w:rsid w:val="000D72B1"/>
    <w:rsid w:val="000D73AF"/>
    <w:rsid w:val="000D7808"/>
    <w:rsid w:val="000D79FF"/>
    <w:rsid w:val="000D7FC7"/>
    <w:rsid w:val="000D7FE5"/>
    <w:rsid w:val="000E0162"/>
    <w:rsid w:val="000E02F9"/>
    <w:rsid w:val="000E07B1"/>
    <w:rsid w:val="000E0840"/>
    <w:rsid w:val="000E099B"/>
    <w:rsid w:val="000E0E69"/>
    <w:rsid w:val="000E11DE"/>
    <w:rsid w:val="000E13E9"/>
    <w:rsid w:val="000E1566"/>
    <w:rsid w:val="000E1576"/>
    <w:rsid w:val="000E1740"/>
    <w:rsid w:val="000E1B41"/>
    <w:rsid w:val="000E1E3F"/>
    <w:rsid w:val="000E1E73"/>
    <w:rsid w:val="000E1FEA"/>
    <w:rsid w:val="000E20AE"/>
    <w:rsid w:val="000E2139"/>
    <w:rsid w:val="000E22A9"/>
    <w:rsid w:val="000E285B"/>
    <w:rsid w:val="000E28E3"/>
    <w:rsid w:val="000E2934"/>
    <w:rsid w:val="000E2B66"/>
    <w:rsid w:val="000E2C5A"/>
    <w:rsid w:val="000E2D44"/>
    <w:rsid w:val="000E2E59"/>
    <w:rsid w:val="000E3083"/>
    <w:rsid w:val="000E3245"/>
    <w:rsid w:val="000E3347"/>
    <w:rsid w:val="000E3448"/>
    <w:rsid w:val="000E39B7"/>
    <w:rsid w:val="000E39D3"/>
    <w:rsid w:val="000E3C63"/>
    <w:rsid w:val="000E3CC3"/>
    <w:rsid w:val="000E3E35"/>
    <w:rsid w:val="000E3ED6"/>
    <w:rsid w:val="000E40A6"/>
    <w:rsid w:val="000E417E"/>
    <w:rsid w:val="000E4297"/>
    <w:rsid w:val="000E43C8"/>
    <w:rsid w:val="000E47F5"/>
    <w:rsid w:val="000E4A3F"/>
    <w:rsid w:val="000E4CA3"/>
    <w:rsid w:val="000E4EAF"/>
    <w:rsid w:val="000E4F43"/>
    <w:rsid w:val="000E523C"/>
    <w:rsid w:val="000E537D"/>
    <w:rsid w:val="000E5384"/>
    <w:rsid w:val="000E542C"/>
    <w:rsid w:val="000E5461"/>
    <w:rsid w:val="000E567C"/>
    <w:rsid w:val="000E568C"/>
    <w:rsid w:val="000E56C6"/>
    <w:rsid w:val="000E574E"/>
    <w:rsid w:val="000E5D33"/>
    <w:rsid w:val="000E5DE1"/>
    <w:rsid w:val="000E6175"/>
    <w:rsid w:val="000E6412"/>
    <w:rsid w:val="000E650F"/>
    <w:rsid w:val="000E6599"/>
    <w:rsid w:val="000E65AE"/>
    <w:rsid w:val="000E6621"/>
    <w:rsid w:val="000E6844"/>
    <w:rsid w:val="000E68AF"/>
    <w:rsid w:val="000E68C3"/>
    <w:rsid w:val="000E6A1C"/>
    <w:rsid w:val="000E6E2B"/>
    <w:rsid w:val="000E6F19"/>
    <w:rsid w:val="000E72B0"/>
    <w:rsid w:val="000E750A"/>
    <w:rsid w:val="000E76FC"/>
    <w:rsid w:val="000E7B10"/>
    <w:rsid w:val="000F0186"/>
    <w:rsid w:val="000F03CD"/>
    <w:rsid w:val="000F061C"/>
    <w:rsid w:val="000F09CD"/>
    <w:rsid w:val="000F0D7D"/>
    <w:rsid w:val="000F0FBE"/>
    <w:rsid w:val="000F1003"/>
    <w:rsid w:val="000F1375"/>
    <w:rsid w:val="000F1408"/>
    <w:rsid w:val="000F141C"/>
    <w:rsid w:val="000F1442"/>
    <w:rsid w:val="000F1489"/>
    <w:rsid w:val="000F1581"/>
    <w:rsid w:val="000F17CD"/>
    <w:rsid w:val="000F19F4"/>
    <w:rsid w:val="000F1A45"/>
    <w:rsid w:val="000F1AC2"/>
    <w:rsid w:val="000F1D86"/>
    <w:rsid w:val="000F2048"/>
    <w:rsid w:val="000F20FD"/>
    <w:rsid w:val="000F21BE"/>
    <w:rsid w:val="000F23A8"/>
    <w:rsid w:val="000F23E5"/>
    <w:rsid w:val="000F28F4"/>
    <w:rsid w:val="000F2BC8"/>
    <w:rsid w:val="000F2D0D"/>
    <w:rsid w:val="000F2DA1"/>
    <w:rsid w:val="000F30CC"/>
    <w:rsid w:val="000F3299"/>
    <w:rsid w:val="000F34E0"/>
    <w:rsid w:val="000F35ED"/>
    <w:rsid w:val="000F3B0B"/>
    <w:rsid w:val="000F404F"/>
    <w:rsid w:val="000F4145"/>
    <w:rsid w:val="000F41AF"/>
    <w:rsid w:val="000F41F4"/>
    <w:rsid w:val="000F486C"/>
    <w:rsid w:val="000F4A5E"/>
    <w:rsid w:val="000F4A76"/>
    <w:rsid w:val="000F4CAA"/>
    <w:rsid w:val="000F4D43"/>
    <w:rsid w:val="000F4EEA"/>
    <w:rsid w:val="000F4F08"/>
    <w:rsid w:val="000F4FA8"/>
    <w:rsid w:val="000F526A"/>
    <w:rsid w:val="000F5336"/>
    <w:rsid w:val="000F5381"/>
    <w:rsid w:val="000F560E"/>
    <w:rsid w:val="000F581C"/>
    <w:rsid w:val="000F5880"/>
    <w:rsid w:val="000F5AEF"/>
    <w:rsid w:val="000F639B"/>
    <w:rsid w:val="000F642B"/>
    <w:rsid w:val="000F666F"/>
    <w:rsid w:val="000F6897"/>
    <w:rsid w:val="000F6A16"/>
    <w:rsid w:val="000F6A6D"/>
    <w:rsid w:val="000F6B2F"/>
    <w:rsid w:val="000F6BDF"/>
    <w:rsid w:val="000F6C48"/>
    <w:rsid w:val="000F6DB9"/>
    <w:rsid w:val="000F6EFB"/>
    <w:rsid w:val="000F6FD0"/>
    <w:rsid w:val="000F71EA"/>
    <w:rsid w:val="000F71F6"/>
    <w:rsid w:val="000F7443"/>
    <w:rsid w:val="000F755D"/>
    <w:rsid w:val="000F75FF"/>
    <w:rsid w:val="000F7636"/>
    <w:rsid w:val="000F76FC"/>
    <w:rsid w:val="000F7B6F"/>
    <w:rsid w:val="000F7F66"/>
    <w:rsid w:val="000F7FCB"/>
    <w:rsid w:val="001000E5"/>
    <w:rsid w:val="001001B0"/>
    <w:rsid w:val="00100609"/>
    <w:rsid w:val="001007B5"/>
    <w:rsid w:val="00100C5B"/>
    <w:rsid w:val="001010E0"/>
    <w:rsid w:val="00101327"/>
    <w:rsid w:val="0010148A"/>
    <w:rsid w:val="001016C4"/>
    <w:rsid w:val="00102208"/>
    <w:rsid w:val="001022B5"/>
    <w:rsid w:val="0010238A"/>
    <w:rsid w:val="00102459"/>
    <w:rsid w:val="001024CD"/>
    <w:rsid w:val="00102521"/>
    <w:rsid w:val="001025CC"/>
    <w:rsid w:val="0010284C"/>
    <w:rsid w:val="00102887"/>
    <w:rsid w:val="001028FB"/>
    <w:rsid w:val="00102956"/>
    <w:rsid w:val="00102C7A"/>
    <w:rsid w:val="00102CB7"/>
    <w:rsid w:val="00102CE3"/>
    <w:rsid w:val="00102CFE"/>
    <w:rsid w:val="00102EEC"/>
    <w:rsid w:val="00103030"/>
    <w:rsid w:val="001032B8"/>
    <w:rsid w:val="00103646"/>
    <w:rsid w:val="001038DA"/>
    <w:rsid w:val="00103A11"/>
    <w:rsid w:val="00103B03"/>
    <w:rsid w:val="00103C08"/>
    <w:rsid w:val="00103F17"/>
    <w:rsid w:val="00103FC3"/>
    <w:rsid w:val="001042F2"/>
    <w:rsid w:val="00104530"/>
    <w:rsid w:val="0010462D"/>
    <w:rsid w:val="00104838"/>
    <w:rsid w:val="00104928"/>
    <w:rsid w:val="001049EF"/>
    <w:rsid w:val="00104B59"/>
    <w:rsid w:val="001051D9"/>
    <w:rsid w:val="00105388"/>
    <w:rsid w:val="001054FC"/>
    <w:rsid w:val="0010564D"/>
    <w:rsid w:val="0010567D"/>
    <w:rsid w:val="00105696"/>
    <w:rsid w:val="00105B74"/>
    <w:rsid w:val="00105C43"/>
    <w:rsid w:val="00105CDE"/>
    <w:rsid w:val="00105CFE"/>
    <w:rsid w:val="00106156"/>
    <w:rsid w:val="00106213"/>
    <w:rsid w:val="00106230"/>
    <w:rsid w:val="0010628C"/>
    <w:rsid w:val="00106606"/>
    <w:rsid w:val="00106798"/>
    <w:rsid w:val="00106853"/>
    <w:rsid w:val="0010690A"/>
    <w:rsid w:val="00106A13"/>
    <w:rsid w:val="00106B04"/>
    <w:rsid w:val="00106CA2"/>
    <w:rsid w:val="00106EE1"/>
    <w:rsid w:val="0010733E"/>
    <w:rsid w:val="00107414"/>
    <w:rsid w:val="00110533"/>
    <w:rsid w:val="001105FB"/>
    <w:rsid w:val="001106D2"/>
    <w:rsid w:val="00110811"/>
    <w:rsid w:val="001108EC"/>
    <w:rsid w:val="0011092F"/>
    <w:rsid w:val="00110A8F"/>
    <w:rsid w:val="00110B20"/>
    <w:rsid w:val="00110B6E"/>
    <w:rsid w:val="00110E57"/>
    <w:rsid w:val="00110F15"/>
    <w:rsid w:val="00110F62"/>
    <w:rsid w:val="0011119D"/>
    <w:rsid w:val="0011137C"/>
    <w:rsid w:val="0011139E"/>
    <w:rsid w:val="001117D2"/>
    <w:rsid w:val="00111854"/>
    <w:rsid w:val="001118D8"/>
    <w:rsid w:val="00111943"/>
    <w:rsid w:val="00111BBB"/>
    <w:rsid w:val="00111BDE"/>
    <w:rsid w:val="00111C26"/>
    <w:rsid w:val="00111D11"/>
    <w:rsid w:val="00111D7F"/>
    <w:rsid w:val="00111DEB"/>
    <w:rsid w:val="00111E6C"/>
    <w:rsid w:val="00111FF3"/>
    <w:rsid w:val="001121B1"/>
    <w:rsid w:val="001122B1"/>
    <w:rsid w:val="0011234B"/>
    <w:rsid w:val="001123D6"/>
    <w:rsid w:val="001126B9"/>
    <w:rsid w:val="00112756"/>
    <w:rsid w:val="001127A6"/>
    <w:rsid w:val="00112F41"/>
    <w:rsid w:val="0011319A"/>
    <w:rsid w:val="00113743"/>
    <w:rsid w:val="00113934"/>
    <w:rsid w:val="00113D6C"/>
    <w:rsid w:val="00114054"/>
    <w:rsid w:val="001140E2"/>
    <w:rsid w:val="001143D2"/>
    <w:rsid w:val="001148A6"/>
    <w:rsid w:val="0011494F"/>
    <w:rsid w:val="00114B3A"/>
    <w:rsid w:val="00114C1A"/>
    <w:rsid w:val="00114DF4"/>
    <w:rsid w:val="00114EF9"/>
    <w:rsid w:val="00114FA0"/>
    <w:rsid w:val="00114FB6"/>
    <w:rsid w:val="00114FD1"/>
    <w:rsid w:val="00115267"/>
    <w:rsid w:val="001153DC"/>
    <w:rsid w:val="00115C7E"/>
    <w:rsid w:val="00115CDB"/>
    <w:rsid w:val="00116263"/>
    <w:rsid w:val="001162D6"/>
    <w:rsid w:val="001162FA"/>
    <w:rsid w:val="00116550"/>
    <w:rsid w:val="0011658E"/>
    <w:rsid w:val="001165E9"/>
    <w:rsid w:val="00116675"/>
    <w:rsid w:val="00116817"/>
    <w:rsid w:val="001168F8"/>
    <w:rsid w:val="0011696D"/>
    <w:rsid w:val="00116A46"/>
    <w:rsid w:val="00116CCD"/>
    <w:rsid w:val="0011703A"/>
    <w:rsid w:val="0011741D"/>
    <w:rsid w:val="00117486"/>
    <w:rsid w:val="001174A9"/>
    <w:rsid w:val="00117527"/>
    <w:rsid w:val="0011783C"/>
    <w:rsid w:val="00117B2A"/>
    <w:rsid w:val="00117C44"/>
    <w:rsid w:val="00117CE0"/>
    <w:rsid w:val="00117F77"/>
    <w:rsid w:val="00120073"/>
    <w:rsid w:val="00120409"/>
    <w:rsid w:val="00120537"/>
    <w:rsid w:val="00120C44"/>
    <w:rsid w:val="00120C54"/>
    <w:rsid w:val="0012105C"/>
    <w:rsid w:val="0012133B"/>
    <w:rsid w:val="00121396"/>
    <w:rsid w:val="00121475"/>
    <w:rsid w:val="00121685"/>
    <w:rsid w:val="00121823"/>
    <w:rsid w:val="00121994"/>
    <w:rsid w:val="00121B47"/>
    <w:rsid w:val="00121C37"/>
    <w:rsid w:val="00121C9D"/>
    <w:rsid w:val="0012236D"/>
    <w:rsid w:val="001223E0"/>
    <w:rsid w:val="001228A0"/>
    <w:rsid w:val="00122E01"/>
    <w:rsid w:val="00122E4F"/>
    <w:rsid w:val="00123032"/>
    <w:rsid w:val="001230E2"/>
    <w:rsid w:val="001236C6"/>
    <w:rsid w:val="001237DE"/>
    <w:rsid w:val="001239D6"/>
    <w:rsid w:val="00123A52"/>
    <w:rsid w:val="00123AE0"/>
    <w:rsid w:val="00123B65"/>
    <w:rsid w:val="00123D2C"/>
    <w:rsid w:val="00123E63"/>
    <w:rsid w:val="00124064"/>
    <w:rsid w:val="001241DA"/>
    <w:rsid w:val="001242D2"/>
    <w:rsid w:val="001243E7"/>
    <w:rsid w:val="00124423"/>
    <w:rsid w:val="001246A0"/>
    <w:rsid w:val="001248D3"/>
    <w:rsid w:val="001249E1"/>
    <w:rsid w:val="00124C3D"/>
    <w:rsid w:val="00124DD8"/>
    <w:rsid w:val="00124DE7"/>
    <w:rsid w:val="00124E9C"/>
    <w:rsid w:val="001251E8"/>
    <w:rsid w:val="00125761"/>
    <w:rsid w:val="001257AB"/>
    <w:rsid w:val="001257B6"/>
    <w:rsid w:val="00125B7B"/>
    <w:rsid w:val="00125E39"/>
    <w:rsid w:val="00125EF9"/>
    <w:rsid w:val="00126045"/>
    <w:rsid w:val="001261B0"/>
    <w:rsid w:val="001263E0"/>
    <w:rsid w:val="00126506"/>
    <w:rsid w:val="0012662C"/>
    <w:rsid w:val="001268F8"/>
    <w:rsid w:val="00126A27"/>
    <w:rsid w:val="00126B0F"/>
    <w:rsid w:val="00126BF3"/>
    <w:rsid w:val="00126CC3"/>
    <w:rsid w:val="00126EFC"/>
    <w:rsid w:val="00126FF5"/>
    <w:rsid w:val="00127164"/>
    <w:rsid w:val="0012750E"/>
    <w:rsid w:val="00127A7C"/>
    <w:rsid w:val="001300BB"/>
    <w:rsid w:val="00130336"/>
    <w:rsid w:val="00130417"/>
    <w:rsid w:val="00130507"/>
    <w:rsid w:val="00130757"/>
    <w:rsid w:val="00130876"/>
    <w:rsid w:val="00130A73"/>
    <w:rsid w:val="00130AA3"/>
    <w:rsid w:val="00130BD8"/>
    <w:rsid w:val="00130CD0"/>
    <w:rsid w:val="00130F24"/>
    <w:rsid w:val="00130FDC"/>
    <w:rsid w:val="00131120"/>
    <w:rsid w:val="0013136F"/>
    <w:rsid w:val="00131D0E"/>
    <w:rsid w:val="00131ED3"/>
    <w:rsid w:val="001322DF"/>
    <w:rsid w:val="00132345"/>
    <w:rsid w:val="0013280F"/>
    <w:rsid w:val="00132825"/>
    <w:rsid w:val="00132A6C"/>
    <w:rsid w:val="00132AF4"/>
    <w:rsid w:val="00132C49"/>
    <w:rsid w:val="00132EB9"/>
    <w:rsid w:val="00133488"/>
    <w:rsid w:val="001336A6"/>
    <w:rsid w:val="0013378A"/>
    <w:rsid w:val="00133845"/>
    <w:rsid w:val="00133ABB"/>
    <w:rsid w:val="00133B57"/>
    <w:rsid w:val="00133BAD"/>
    <w:rsid w:val="00133E4C"/>
    <w:rsid w:val="00133E4D"/>
    <w:rsid w:val="00133F4E"/>
    <w:rsid w:val="0013417A"/>
    <w:rsid w:val="001341AF"/>
    <w:rsid w:val="001342CB"/>
    <w:rsid w:val="00134570"/>
    <w:rsid w:val="00134643"/>
    <w:rsid w:val="001346B4"/>
    <w:rsid w:val="001348E4"/>
    <w:rsid w:val="00134C23"/>
    <w:rsid w:val="00134C2B"/>
    <w:rsid w:val="00134DC2"/>
    <w:rsid w:val="001354AF"/>
    <w:rsid w:val="00135643"/>
    <w:rsid w:val="00135E39"/>
    <w:rsid w:val="00136084"/>
    <w:rsid w:val="0013614B"/>
    <w:rsid w:val="00136227"/>
    <w:rsid w:val="001362FB"/>
    <w:rsid w:val="0013647F"/>
    <w:rsid w:val="0013659B"/>
    <w:rsid w:val="001366FF"/>
    <w:rsid w:val="00136747"/>
    <w:rsid w:val="001367DC"/>
    <w:rsid w:val="001368FA"/>
    <w:rsid w:val="00136BD4"/>
    <w:rsid w:val="00136C1F"/>
    <w:rsid w:val="00136DDB"/>
    <w:rsid w:val="00136E25"/>
    <w:rsid w:val="00136F21"/>
    <w:rsid w:val="001371F1"/>
    <w:rsid w:val="00137365"/>
    <w:rsid w:val="00137591"/>
    <w:rsid w:val="0013767F"/>
    <w:rsid w:val="001378C9"/>
    <w:rsid w:val="001378DA"/>
    <w:rsid w:val="00137B36"/>
    <w:rsid w:val="00137E66"/>
    <w:rsid w:val="00137E6A"/>
    <w:rsid w:val="00140019"/>
    <w:rsid w:val="0014018E"/>
    <w:rsid w:val="001402AF"/>
    <w:rsid w:val="00140368"/>
    <w:rsid w:val="00140397"/>
    <w:rsid w:val="001406CF"/>
    <w:rsid w:val="0014081D"/>
    <w:rsid w:val="00140849"/>
    <w:rsid w:val="00140A12"/>
    <w:rsid w:val="00140BC4"/>
    <w:rsid w:val="00140C5F"/>
    <w:rsid w:val="00140CC6"/>
    <w:rsid w:val="00140E15"/>
    <w:rsid w:val="0014100A"/>
    <w:rsid w:val="001410F0"/>
    <w:rsid w:val="00141129"/>
    <w:rsid w:val="00141157"/>
    <w:rsid w:val="001411B0"/>
    <w:rsid w:val="001411C0"/>
    <w:rsid w:val="00141C14"/>
    <w:rsid w:val="00141CB9"/>
    <w:rsid w:val="00141ED2"/>
    <w:rsid w:val="0014228B"/>
    <w:rsid w:val="001425C1"/>
    <w:rsid w:val="00142786"/>
    <w:rsid w:val="001427EF"/>
    <w:rsid w:val="00142A57"/>
    <w:rsid w:val="00142AC5"/>
    <w:rsid w:val="00142BDE"/>
    <w:rsid w:val="00142EA8"/>
    <w:rsid w:val="00142F28"/>
    <w:rsid w:val="00143009"/>
    <w:rsid w:val="00143027"/>
    <w:rsid w:val="0014322C"/>
    <w:rsid w:val="00143276"/>
    <w:rsid w:val="001437D6"/>
    <w:rsid w:val="00143847"/>
    <w:rsid w:val="00143CBE"/>
    <w:rsid w:val="00143D12"/>
    <w:rsid w:val="00144081"/>
    <w:rsid w:val="0014444B"/>
    <w:rsid w:val="001444E1"/>
    <w:rsid w:val="00144585"/>
    <w:rsid w:val="0014459F"/>
    <w:rsid w:val="00144697"/>
    <w:rsid w:val="0014469A"/>
    <w:rsid w:val="00144718"/>
    <w:rsid w:val="00144C38"/>
    <w:rsid w:val="00144EAB"/>
    <w:rsid w:val="00145586"/>
    <w:rsid w:val="001455C9"/>
    <w:rsid w:val="001457C6"/>
    <w:rsid w:val="001457D7"/>
    <w:rsid w:val="00145B55"/>
    <w:rsid w:val="00145C81"/>
    <w:rsid w:val="00145D21"/>
    <w:rsid w:val="00145D58"/>
    <w:rsid w:val="00145DFD"/>
    <w:rsid w:val="00145E9A"/>
    <w:rsid w:val="00146025"/>
    <w:rsid w:val="00146035"/>
    <w:rsid w:val="00146188"/>
    <w:rsid w:val="001463E5"/>
    <w:rsid w:val="00146429"/>
    <w:rsid w:val="0014648D"/>
    <w:rsid w:val="001465B9"/>
    <w:rsid w:val="0014685D"/>
    <w:rsid w:val="00146FDC"/>
    <w:rsid w:val="001472B4"/>
    <w:rsid w:val="00147332"/>
    <w:rsid w:val="0014771C"/>
    <w:rsid w:val="00147835"/>
    <w:rsid w:val="00147920"/>
    <w:rsid w:val="00147935"/>
    <w:rsid w:val="00147A6B"/>
    <w:rsid w:val="00147B59"/>
    <w:rsid w:val="00147B5A"/>
    <w:rsid w:val="001501BC"/>
    <w:rsid w:val="001505EF"/>
    <w:rsid w:val="001506E7"/>
    <w:rsid w:val="00150798"/>
    <w:rsid w:val="001509AE"/>
    <w:rsid w:val="00150A43"/>
    <w:rsid w:val="001513A4"/>
    <w:rsid w:val="001513C2"/>
    <w:rsid w:val="001513D9"/>
    <w:rsid w:val="00151B4F"/>
    <w:rsid w:val="00151FB4"/>
    <w:rsid w:val="001520AC"/>
    <w:rsid w:val="00152206"/>
    <w:rsid w:val="0015268B"/>
    <w:rsid w:val="001528B3"/>
    <w:rsid w:val="001528D9"/>
    <w:rsid w:val="001528DD"/>
    <w:rsid w:val="001528E5"/>
    <w:rsid w:val="00152E19"/>
    <w:rsid w:val="00153549"/>
    <w:rsid w:val="001536AD"/>
    <w:rsid w:val="001536F7"/>
    <w:rsid w:val="00153851"/>
    <w:rsid w:val="001538B6"/>
    <w:rsid w:val="0015399E"/>
    <w:rsid w:val="00153A5D"/>
    <w:rsid w:val="00153BA0"/>
    <w:rsid w:val="00153BC1"/>
    <w:rsid w:val="00153CEF"/>
    <w:rsid w:val="00153FE5"/>
    <w:rsid w:val="0015425E"/>
    <w:rsid w:val="0015435A"/>
    <w:rsid w:val="0015439C"/>
    <w:rsid w:val="00154678"/>
    <w:rsid w:val="00154D8B"/>
    <w:rsid w:val="00154F0E"/>
    <w:rsid w:val="0015556D"/>
    <w:rsid w:val="001555E0"/>
    <w:rsid w:val="00155680"/>
    <w:rsid w:val="00155690"/>
    <w:rsid w:val="0015576C"/>
    <w:rsid w:val="001558C6"/>
    <w:rsid w:val="00155A73"/>
    <w:rsid w:val="00155B44"/>
    <w:rsid w:val="00156212"/>
    <w:rsid w:val="001562DA"/>
    <w:rsid w:val="00156373"/>
    <w:rsid w:val="001567E4"/>
    <w:rsid w:val="00156C24"/>
    <w:rsid w:val="00156CB0"/>
    <w:rsid w:val="00156F12"/>
    <w:rsid w:val="00157200"/>
    <w:rsid w:val="001572EB"/>
    <w:rsid w:val="001573EA"/>
    <w:rsid w:val="0015753E"/>
    <w:rsid w:val="0015794B"/>
    <w:rsid w:val="00157C50"/>
    <w:rsid w:val="00157CAE"/>
    <w:rsid w:val="00157D7E"/>
    <w:rsid w:val="00157E39"/>
    <w:rsid w:val="00160079"/>
    <w:rsid w:val="00160434"/>
    <w:rsid w:val="0016044E"/>
    <w:rsid w:val="0016061D"/>
    <w:rsid w:val="0016085C"/>
    <w:rsid w:val="00160E27"/>
    <w:rsid w:val="00161161"/>
    <w:rsid w:val="0016120A"/>
    <w:rsid w:val="001613DC"/>
    <w:rsid w:val="001617D0"/>
    <w:rsid w:val="0016209F"/>
    <w:rsid w:val="001623F0"/>
    <w:rsid w:val="001625A1"/>
    <w:rsid w:val="00162824"/>
    <w:rsid w:val="001628BB"/>
    <w:rsid w:val="00162EDA"/>
    <w:rsid w:val="00162F1D"/>
    <w:rsid w:val="00162F24"/>
    <w:rsid w:val="001630A7"/>
    <w:rsid w:val="0016317E"/>
    <w:rsid w:val="001633D1"/>
    <w:rsid w:val="00163420"/>
    <w:rsid w:val="001634E3"/>
    <w:rsid w:val="00163690"/>
    <w:rsid w:val="001639AA"/>
    <w:rsid w:val="001639AD"/>
    <w:rsid w:val="00163DFB"/>
    <w:rsid w:val="001642B5"/>
    <w:rsid w:val="0016439D"/>
    <w:rsid w:val="0016448A"/>
    <w:rsid w:val="001644D2"/>
    <w:rsid w:val="001644FF"/>
    <w:rsid w:val="0016456D"/>
    <w:rsid w:val="0016480F"/>
    <w:rsid w:val="001648B0"/>
    <w:rsid w:val="001648D4"/>
    <w:rsid w:val="0016493D"/>
    <w:rsid w:val="00164CE2"/>
    <w:rsid w:val="00164F41"/>
    <w:rsid w:val="0016517D"/>
    <w:rsid w:val="001652EE"/>
    <w:rsid w:val="00165346"/>
    <w:rsid w:val="00165389"/>
    <w:rsid w:val="001653D2"/>
    <w:rsid w:val="001653D3"/>
    <w:rsid w:val="0016552B"/>
    <w:rsid w:val="00165573"/>
    <w:rsid w:val="0016574B"/>
    <w:rsid w:val="0016574D"/>
    <w:rsid w:val="00165873"/>
    <w:rsid w:val="001659B6"/>
    <w:rsid w:val="001659CB"/>
    <w:rsid w:val="001659D4"/>
    <w:rsid w:val="00165E92"/>
    <w:rsid w:val="001661A1"/>
    <w:rsid w:val="00166211"/>
    <w:rsid w:val="00166342"/>
    <w:rsid w:val="00166992"/>
    <w:rsid w:val="00166B36"/>
    <w:rsid w:val="00166BD5"/>
    <w:rsid w:val="00166CAA"/>
    <w:rsid w:val="00166EE6"/>
    <w:rsid w:val="0016705B"/>
    <w:rsid w:val="001671A1"/>
    <w:rsid w:val="00167665"/>
    <w:rsid w:val="00167695"/>
    <w:rsid w:val="001676CC"/>
    <w:rsid w:val="00167B57"/>
    <w:rsid w:val="00167CD9"/>
    <w:rsid w:val="00167E6A"/>
    <w:rsid w:val="00170098"/>
    <w:rsid w:val="0017024E"/>
    <w:rsid w:val="0017026C"/>
    <w:rsid w:val="0017079D"/>
    <w:rsid w:val="0017094A"/>
    <w:rsid w:val="001709DD"/>
    <w:rsid w:val="00170AFC"/>
    <w:rsid w:val="00170E4C"/>
    <w:rsid w:val="001710A3"/>
    <w:rsid w:val="001710C9"/>
    <w:rsid w:val="00171631"/>
    <w:rsid w:val="00171882"/>
    <w:rsid w:val="00171A11"/>
    <w:rsid w:val="00171A5F"/>
    <w:rsid w:val="00171B45"/>
    <w:rsid w:val="00171E5C"/>
    <w:rsid w:val="001720B7"/>
    <w:rsid w:val="001720E5"/>
    <w:rsid w:val="001722F0"/>
    <w:rsid w:val="00172552"/>
    <w:rsid w:val="00172660"/>
    <w:rsid w:val="00172930"/>
    <w:rsid w:val="00172D2F"/>
    <w:rsid w:val="00172EDF"/>
    <w:rsid w:val="00172F7E"/>
    <w:rsid w:val="0017307F"/>
    <w:rsid w:val="001733D7"/>
    <w:rsid w:val="001733FE"/>
    <w:rsid w:val="0017374A"/>
    <w:rsid w:val="00173804"/>
    <w:rsid w:val="0017380F"/>
    <w:rsid w:val="001738C3"/>
    <w:rsid w:val="001738DF"/>
    <w:rsid w:val="00173ED3"/>
    <w:rsid w:val="0017426A"/>
    <w:rsid w:val="00174287"/>
    <w:rsid w:val="00174447"/>
    <w:rsid w:val="001744EE"/>
    <w:rsid w:val="0017489E"/>
    <w:rsid w:val="00174C62"/>
    <w:rsid w:val="00174C79"/>
    <w:rsid w:val="00174D76"/>
    <w:rsid w:val="0017516C"/>
    <w:rsid w:val="001751DD"/>
    <w:rsid w:val="0017541D"/>
    <w:rsid w:val="0017549E"/>
    <w:rsid w:val="00175572"/>
    <w:rsid w:val="00175643"/>
    <w:rsid w:val="00175657"/>
    <w:rsid w:val="0017569D"/>
    <w:rsid w:val="00175753"/>
    <w:rsid w:val="001757B9"/>
    <w:rsid w:val="0017598F"/>
    <w:rsid w:val="00175D40"/>
    <w:rsid w:val="00175DD3"/>
    <w:rsid w:val="00175EF4"/>
    <w:rsid w:val="00176132"/>
    <w:rsid w:val="001762D8"/>
    <w:rsid w:val="00176A14"/>
    <w:rsid w:val="00176D6A"/>
    <w:rsid w:val="00176F10"/>
    <w:rsid w:val="00176F50"/>
    <w:rsid w:val="00177442"/>
    <w:rsid w:val="001776B7"/>
    <w:rsid w:val="00177818"/>
    <w:rsid w:val="0017790E"/>
    <w:rsid w:val="00177963"/>
    <w:rsid w:val="00177B49"/>
    <w:rsid w:val="00177C3B"/>
    <w:rsid w:val="00177CC5"/>
    <w:rsid w:val="001801CA"/>
    <w:rsid w:val="001805C7"/>
    <w:rsid w:val="0018067D"/>
    <w:rsid w:val="001806C3"/>
    <w:rsid w:val="00180850"/>
    <w:rsid w:val="001808FE"/>
    <w:rsid w:val="001809DF"/>
    <w:rsid w:val="00181164"/>
    <w:rsid w:val="00181172"/>
    <w:rsid w:val="001811EA"/>
    <w:rsid w:val="00181280"/>
    <w:rsid w:val="001812B4"/>
    <w:rsid w:val="0018131F"/>
    <w:rsid w:val="00181A42"/>
    <w:rsid w:val="00181A85"/>
    <w:rsid w:val="00181AB0"/>
    <w:rsid w:val="00181C66"/>
    <w:rsid w:val="00181D4C"/>
    <w:rsid w:val="00181DF7"/>
    <w:rsid w:val="00181FCA"/>
    <w:rsid w:val="0018217A"/>
    <w:rsid w:val="0018224E"/>
    <w:rsid w:val="00182257"/>
    <w:rsid w:val="001823DF"/>
    <w:rsid w:val="00182415"/>
    <w:rsid w:val="001827AA"/>
    <w:rsid w:val="00182807"/>
    <w:rsid w:val="00182B5F"/>
    <w:rsid w:val="00182D9E"/>
    <w:rsid w:val="00183398"/>
    <w:rsid w:val="001833FD"/>
    <w:rsid w:val="001836CC"/>
    <w:rsid w:val="001838EE"/>
    <w:rsid w:val="00183F3E"/>
    <w:rsid w:val="00184113"/>
    <w:rsid w:val="00184261"/>
    <w:rsid w:val="00184322"/>
    <w:rsid w:val="0018432D"/>
    <w:rsid w:val="001843A4"/>
    <w:rsid w:val="00184436"/>
    <w:rsid w:val="00184450"/>
    <w:rsid w:val="001848CA"/>
    <w:rsid w:val="00184C54"/>
    <w:rsid w:val="00184E64"/>
    <w:rsid w:val="00184FE9"/>
    <w:rsid w:val="00185153"/>
    <w:rsid w:val="00185165"/>
    <w:rsid w:val="00185179"/>
    <w:rsid w:val="00185776"/>
    <w:rsid w:val="001857F4"/>
    <w:rsid w:val="00185A04"/>
    <w:rsid w:val="00185E30"/>
    <w:rsid w:val="00185FD8"/>
    <w:rsid w:val="001862B2"/>
    <w:rsid w:val="0018657A"/>
    <w:rsid w:val="00186628"/>
    <w:rsid w:val="001866B6"/>
    <w:rsid w:val="00186731"/>
    <w:rsid w:val="001867CB"/>
    <w:rsid w:val="00186885"/>
    <w:rsid w:val="001868C6"/>
    <w:rsid w:val="00186A4C"/>
    <w:rsid w:val="00186B29"/>
    <w:rsid w:val="00186FA7"/>
    <w:rsid w:val="00186FA8"/>
    <w:rsid w:val="001872F3"/>
    <w:rsid w:val="001874B0"/>
    <w:rsid w:val="001875EB"/>
    <w:rsid w:val="0018762F"/>
    <w:rsid w:val="00187B5B"/>
    <w:rsid w:val="00187E65"/>
    <w:rsid w:val="0019007A"/>
    <w:rsid w:val="001904EE"/>
    <w:rsid w:val="00190997"/>
    <w:rsid w:val="00190A33"/>
    <w:rsid w:val="00190C4D"/>
    <w:rsid w:val="00190D5C"/>
    <w:rsid w:val="00190DA8"/>
    <w:rsid w:val="00190F04"/>
    <w:rsid w:val="0019107A"/>
    <w:rsid w:val="001911D1"/>
    <w:rsid w:val="00191203"/>
    <w:rsid w:val="0019130D"/>
    <w:rsid w:val="001913C2"/>
    <w:rsid w:val="001913CD"/>
    <w:rsid w:val="0019195E"/>
    <w:rsid w:val="00191A6C"/>
    <w:rsid w:val="00191AD0"/>
    <w:rsid w:val="00191D34"/>
    <w:rsid w:val="00192110"/>
    <w:rsid w:val="001922A3"/>
    <w:rsid w:val="0019230B"/>
    <w:rsid w:val="0019237D"/>
    <w:rsid w:val="00192610"/>
    <w:rsid w:val="00192637"/>
    <w:rsid w:val="00192A46"/>
    <w:rsid w:val="00192D52"/>
    <w:rsid w:val="001931EA"/>
    <w:rsid w:val="00193209"/>
    <w:rsid w:val="0019326A"/>
    <w:rsid w:val="00193486"/>
    <w:rsid w:val="0019377E"/>
    <w:rsid w:val="0019391C"/>
    <w:rsid w:val="00193B6A"/>
    <w:rsid w:val="00193BD4"/>
    <w:rsid w:val="00193F58"/>
    <w:rsid w:val="0019423A"/>
    <w:rsid w:val="00194488"/>
    <w:rsid w:val="00194617"/>
    <w:rsid w:val="0019464B"/>
    <w:rsid w:val="00194836"/>
    <w:rsid w:val="001949DE"/>
    <w:rsid w:val="00194F91"/>
    <w:rsid w:val="00195025"/>
    <w:rsid w:val="00195054"/>
    <w:rsid w:val="0019523A"/>
    <w:rsid w:val="00195484"/>
    <w:rsid w:val="00195544"/>
    <w:rsid w:val="001957C9"/>
    <w:rsid w:val="00195A94"/>
    <w:rsid w:val="00195A99"/>
    <w:rsid w:val="00195ADA"/>
    <w:rsid w:val="00195C5F"/>
    <w:rsid w:val="00196009"/>
    <w:rsid w:val="00196265"/>
    <w:rsid w:val="001962D8"/>
    <w:rsid w:val="00196651"/>
    <w:rsid w:val="001966F4"/>
    <w:rsid w:val="001967AB"/>
    <w:rsid w:val="0019688A"/>
    <w:rsid w:val="001969F6"/>
    <w:rsid w:val="00196CF2"/>
    <w:rsid w:val="00196E43"/>
    <w:rsid w:val="00196E49"/>
    <w:rsid w:val="00196F22"/>
    <w:rsid w:val="001970B8"/>
    <w:rsid w:val="001970C9"/>
    <w:rsid w:val="001972A7"/>
    <w:rsid w:val="001972B7"/>
    <w:rsid w:val="00197314"/>
    <w:rsid w:val="00197418"/>
    <w:rsid w:val="00197430"/>
    <w:rsid w:val="00197682"/>
    <w:rsid w:val="001979C1"/>
    <w:rsid w:val="00197DF0"/>
    <w:rsid w:val="00197F39"/>
    <w:rsid w:val="001A00AD"/>
    <w:rsid w:val="001A028C"/>
    <w:rsid w:val="001A033B"/>
    <w:rsid w:val="001A0353"/>
    <w:rsid w:val="001A03BD"/>
    <w:rsid w:val="001A0402"/>
    <w:rsid w:val="001A05D6"/>
    <w:rsid w:val="001A07A7"/>
    <w:rsid w:val="001A0857"/>
    <w:rsid w:val="001A0911"/>
    <w:rsid w:val="001A0E6E"/>
    <w:rsid w:val="001A0F91"/>
    <w:rsid w:val="001A12A5"/>
    <w:rsid w:val="001A1462"/>
    <w:rsid w:val="001A14E2"/>
    <w:rsid w:val="001A15E7"/>
    <w:rsid w:val="001A168A"/>
    <w:rsid w:val="001A1A71"/>
    <w:rsid w:val="001A1A7D"/>
    <w:rsid w:val="001A1B0A"/>
    <w:rsid w:val="001A1E27"/>
    <w:rsid w:val="001A1F5F"/>
    <w:rsid w:val="001A21D0"/>
    <w:rsid w:val="001A2260"/>
    <w:rsid w:val="001A264A"/>
    <w:rsid w:val="001A28CA"/>
    <w:rsid w:val="001A2A80"/>
    <w:rsid w:val="001A2CA7"/>
    <w:rsid w:val="001A2D99"/>
    <w:rsid w:val="001A2E48"/>
    <w:rsid w:val="001A2EB8"/>
    <w:rsid w:val="001A3250"/>
    <w:rsid w:val="001A333D"/>
    <w:rsid w:val="001A33EE"/>
    <w:rsid w:val="001A36DF"/>
    <w:rsid w:val="001A3855"/>
    <w:rsid w:val="001A393E"/>
    <w:rsid w:val="001A3961"/>
    <w:rsid w:val="001A3A3F"/>
    <w:rsid w:val="001A3FCB"/>
    <w:rsid w:val="001A4312"/>
    <w:rsid w:val="001A458B"/>
    <w:rsid w:val="001A475C"/>
    <w:rsid w:val="001A4785"/>
    <w:rsid w:val="001A4A7B"/>
    <w:rsid w:val="001A4C0C"/>
    <w:rsid w:val="001A4E2D"/>
    <w:rsid w:val="001A4F17"/>
    <w:rsid w:val="001A50EF"/>
    <w:rsid w:val="001A5318"/>
    <w:rsid w:val="001A5495"/>
    <w:rsid w:val="001A54A1"/>
    <w:rsid w:val="001A5515"/>
    <w:rsid w:val="001A5528"/>
    <w:rsid w:val="001A5783"/>
    <w:rsid w:val="001A59C6"/>
    <w:rsid w:val="001A59E7"/>
    <w:rsid w:val="001A5EB8"/>
    <w:rsid w:val="001A60A9"/>
    <w:rsid w:val="001A615B"/>
    <w:rsid w:val="001A6243"/>
    <w:rsid w:val="001A62AB"/>
    <w:rsid w:val="001A639F"/>
    <w:rsid w:val="001A66C1"/>
    <w:rsid w:val="001A6742"/>
    <w:rsid w:val="001A681D"/>
    <w:rsid w:val="001A68DE"/>
    <w:rsid w:val="001A6941"/>
    <w:rsid w:val="001A69D7"/>
    <w:rsid w:val="001A6A83"/>
    <w:rsid w:val="001A6A9E"/>
    <w:rsid w:val="001A6A9F"/>
    <w:rsid w:val="001A6AA7"/>
    <w:rsid w:val="001A6B23"/>
    <w:rsid w:val="001A6EA3"/>
    <w:rsid w:val="001A7112"/>
    <w:rsid w:val="001A74BA"/>
    <w:rsid w:val="001A767E"/>
    <w:rsid w:val="001A788D"/>
    <w:rsid w:val="001A79ED"/>
    <w:rsid w:val="001A7A6A"/>
    <w:rsid w:val="001A7BCA"/>
    <w:rsid w:val="001A7C86"/>
    <w:rsid w:val="001A7CD6"/>
    <w:rsid w:val="001A7CF2"/>
    <w:rsid w:val="001A7D1E"/>
    <w:rsid w:val="001A7DFA"/>
    <w:rsid w:val="001A7E4C"/>
    <w:rsid w:val="001B0040"/>
    <w:rsid w:val="001B015B"/>
    <w:rsid w:val="001B036A"/>
    <w:rsid w:val="001B055F"/>
    <w:rsid w:val="001B076D"/>
    <w:rsid w:val="001B08CA"/>
    <w:rsid w:val="001B0AA7"/>
    <w:rsid w:val="001B0DFB"/>
    <w:rsid w:val="001B1383"/>
    <w:rsid w:val="001B13EF"/>
    <w:rsid w:val="001B1407"/>
    <w:rsid w:val="001B1800"/>
    <w:rsid w:val="001B182D"/>
    <w:rsid w:val="001B1851"/>
    <w:rsid w:val="001B1DE6"/>
    <w:rsid w:val="001B1E20"/>
    <w:rsid w:val="001B1F14"/>
    <w:rsid w:val="001B21C7"/>
    <w:rsid w:val="001B2435"/>
    <w:rsid w:val="001B2458"/>
    <w:rsid w:val="001B2471"/>
    <w:rsid w:val="001B24E0"/>
    <w:rsid w:val="001B268B"/>
    <w:rsid w:val="001B2BF1"/>
    <w:rsid w:val="001B2C6D"/>
    <w:rsid w:val="001B2D10"/>
    <w:rsid w:val="001B2FAD"/>
    <w:rsid w:val="001B34CB"/>
    <w:rsid w:val="001B387F"/>
    <w:rsid w:val="001B3911"/>
    <w:rsid w:val="001B399E"/>
    <w:rsid w:val="001B39BD"/>
    <w:rsid w:val="001B3BB2"/>
    <w:rsid w:val="001B3BC6"/>
    <w:rsid w:val="001B3BE6"/>
    <w:rsid w:val="001B3BFC"/>
    <w:rsid w:val="001B3E8A"/>
    <w:rsid w:val="001B3EA4"/>
    <w:rsid w:val="001B4056"/>
    <w:rsid w:val="001B4D05"/>
    <w:rsid w:val="001B4E33"/>
    <w:rsid w:val="001B4EBC"/>
    <w:rsid w:val="001B4F36"/>
    <w:rsid w:val="001B50B0"/>
    <w:rsid w:val="001B5401"/>
    <w:rsid w:val="001B55AD"/>
    <w:rsid w:val="001B589E"/>
    <w:rsid w:val="001B58AE"/>
    <w:rsid w:val="001B594F"/>
    <w:rsid w:val="001B5963"/>
    <w:rsid w:val="001B5B43"/>
    <w:rsid w:val="001B5CED"/>
    <w:rsid w:val="001B5DDC"/>
    <w:rsid w:val="001B5DF6"/>
    <w:rsid w:val="001B5F5C"/>
    <w:rsid w:val="001B6075"/>
    <w:rsid w:val="001B634E"/>
    <w:rsid w:val="001B6547"/>
    <w:rsid w:val="001B65CA"/>
    <w:rsid w:val="001B65FD"/>
    <w:rsid w:val="001B6E17"/>
    <w:rsid w:val="001B6E43"/>
    <w:rsid w:val="001B705D"/>
    <w:rsid w:val="001B70A9"/>
    <w:rsid w:val="001B71A8"/>
    <w:rsid w:val="001B74A4"/>
    <w:rsid w:val="001B7680"/>
    <w:rsid w:val="001B78B5"/>
    <w:rsid w:val="001B78D2"/>
    <w:rsid w:val="001B79EF"/>
    <w:rsid w:val="001B7A5D"/>
    <w:rsid w:val="001B7D59"/>
    <w:rsid w:val="001B7D62"/>
    <w:rsid w:val="001C02E1"/>
    <w:rsid w:val="001C03CC"/>
    <w:rsid w:val="001C06CA"/>
    <w:rsid w:val="001C086A"/>
    <w:rsid w:val="001C086F"/>
    <w:rsid w:val="001C0894"/>
    <w:rsid w:val="001C0962"/>
    <w:rsid w:val="001C0ADF"/>
    <w:rsid w:val="001C0B2A"/>
    <w:rsid w:val="001C0BB7"/>
    <w:rsid w:val="001C130D"/>
    <w:rsid w:val="001C16A5"/>
    <w:rsid w:val="001C1875"/>
    <w:rsid w:val="001C1B25"/>
    <w:rsid w:val="001C1D5E"/>
    <w:rsid w:val="001C1F4A"/>
    <w:rsid w:val="001C2066"/>
    <w:rsid w:val="001C207A"/>
    <w:rsid w:val="001C220D"/>
    <w:rsid w:val="001C2488"/>
    <w:rsid w:val="001C27E4"/>
    <w:rsid w:val="001C291B"/>
    <w:rsid w:val="001C2984"/>
    <w:rsid w:val="001C2AE1"/>
    <w:rsid w:val="001C2BE8"/>
    <w:rsid w:val="001C2CE6"/>
    <w:rsid w:val="001C315C"/>
    <w:rsid w:val="001C32F7"/>
    <w:rsid w:val="001C3373"/>
    <w:rsid w:val="001C3408"/>
    <w:rsid w:val="001C347C"/>
    <w:rsid w:val="001C388B"/>
    <w:rsid w:val="001C39F3"/>
    <w:rsid w:val="001C3A7B"/>
    <w:rsid w:val="001C3B4D"/>
    <w:rsid w:val="001C3BFA"/>
    <w:rsid w:val="001C3CDB"/>
    <w:rsid w:val="001C4077"/>
    <w:rsid w:val="001C40AF"/>
    <w:rsid w:val="001C4140"/>
    <w:rsid w:val="001C4292"/>
    <w:rsid w:val="001C434A"/>
    <w:rsid w:val="001C45DB"/>
    <w:rsid w:val="001C4917"/>
    <w:rsid w:val="001C4A1B"/>
    <w:rsid w:val="001C4DAF"/>
    <w:rsid w:val="001C4FB3"/>
    <w:rsid w:val="001C50A7"/>
    <w:rsid w:val="001C5189"/>
    <w:rsid w:val="001C562C"/>
    <w:rsid w:val="001C57F2"/>
    <w:rsid w:val="001C5A7E"/>
    <w:rsid w:val="001C5C27"/>
    <w:rsid w:val="001C5C41"/>
    <w:rsid w:val="001C5D7F"/>
    <w:rsid w:val="001C5F77"/>
    <w:rsid w:val="001C6044"/>
    <w:rsid w:val="001C66FF"/>
    <w:rsid w:val="001C6869"/>
    <w:rsid w:val="001C68A4"/>
    <w:rsid w:val="001C6D7E"/>
    <w:rsid w:val="001C6FA8"/>
    <w:rsid w:val="001C6FC0"/>
    <w:rsid w:val="001C738E"/>
    <w:rsid w:val="001C7646"/>
    <w:rsid w:val="001C779D"/>
    <w:rsid w:val="001D0869"/>
    <w:rsid w:val="001D0A13"/>
    <w:rsid w:val="001D0B79"/>
    <w:rsid w:val="001D0CA3"/>
    <w:rsid w:val="001D0CD2"/>
    <w:rsid w:val="001D0FA3"/>
    <w:rsid w:val="001D105A"/>
    <w:rsid w:val="001D1225"/>
    <w:rsid w:val="001D1228"/>
    <w:rsid w:val="001D138D"/>
    <w:rsid w:val="001D1601"/>
    <w:rsid w:val="001D1718"/>
    <w:rsid w:val="001D1789"/>
    <w:rsid w:val="001D1913"/>
    <w:rsid w:val="001D1995"/>
    <w:rsid w:val="001D1A58"/>
    <w:rsid w:val="001D1C67"/>
    <w:rsid w:val="001D1D4F"/>
    <w:rsid w:val="001D2023"/>
    <w:rsid w:val="001D20F3"/>
    <w:rsid w:val="001D2141"/>
    <w:rsid w:val="001D254B"/>
    <w:rsid w:val="001D2610"/>
    <w:rsid w:val="001D2625"/>
    <w:rsid w:val="001D26B6"/>
    <w:rsid w:val="001D2A15"/>
    <w:rsid w:val="001D2CD0"/>
    <w:rsid w:val="001D2CDD"/>
    <w:rsid w:val="001D2D83"/>
    <w:rsid w:val="001D2FB2"/>
    <w:rsid w:val="001D36DE"/>
    <w:rsid w:val="001D36F2"/>
    <w:rsid w:val="001D375C"/>
    <w:rsid w:val="001D3E47"/>
    <w:rsid w:val="001D3ED5"/>
    <w:rsid w:val="001D4313"/>
    <w:rsid w:val="001D4468"/>
    <w:rsid w:val="001D44A7"/>
    <w:rsid w:val="001D4593"/>
    <w:rsid w:val="001D46A2"/>
    <w:rsid w:val="001D4740"/>
    <w:rsid w:val="001D493B"/>
    <w:rsid w:val="001D49DD"/>
    <w:rsid w:val="001D4C22"/>
    <w:rsid w:val="001D5083"/>
    <w:rsid w:val="001D5222"/>
    <w:rsid w:val="001D539D"/>
    <w:rsid w:val="001D53D4"/>
    <w:rsid w:val="001D57DD"/>
    <w:rsid w:val="001D59D9"/>
    <w:rsid w:val="001D5FB4"/>
    <w:rsid w:val="001D6017"/>
    <w:rsid w:val="001D62DB"/>
    <w:rsid w:val="001D636E"/>
    <w:rsid w:val="001D6653"/>
    <w:rsid w:val="001D6D6E"/>
    <w:rsid w:val="001D6DB4"/>
    <w:rsid w:val="001D6DCF"/>
    <w:rsid w:val="001D6EB7"/>
    <w:rsid w:val="001D6FEA"/>
    <w:rsid w:val="001D71B2"/>
    <w:rsid w:val="001D7364"/>
    <w:rsid w:val="001D73EB"/>
    <w:rsid w:val="001D7698"/>
    <w:rsid w:val="001D76E2"/>
    <w:rsid w:val="001D771E"/>
    <w:rsid w:val="001D7797"/>
    <w:rsid w:val="001D77F9"/>
    <w:rsid w:val="001D7981"/>
    <w:rsid w:val="001D7AB8"/>
    <w:rsid w:val="001D7AC0"/>
    <w:rsid w:val="001D7AE5"/>
    <w:rsid w:val="001D7B7F"/>
    <w:rsid w:val="001D7C3A"/>
    <w:rsid w:val="001D7D55"/>
    <w:rsid w:val="001D7D84"/>
    <w:rsid w:val="001D7DA2"/>
    <w:rsid w:val="001E006B"/>
    <w:rsid w:val="001E0C13"/>
    <w:rsid w:val="001E0C6D"/>
    <w:rsid w:val="001E0FE9"/>
    <w:rsid w:val="001E101C"/>
    <w:rsid w:val="001E1050"/>
    <w:rsid w:val="001E121C"/>
    <w:rsid w:val="001E134F"/>
    <w:rsid w:val="001E136A"/>
    <w:rsid w:val="001E1562"/>
    <w:rsid w:val="001E1576"/>
    <w:rsid w:val="001E2013"/>
    <w:rsid w:val="001E2389"/>
    <w:rsid w:val="001E264B"/>
    <w:rsid w:val="001E2665"/>
    <w:rsid w:val="001E2711"/>
    <w:rsid w:val="001E297A"/>
    <w:rsid w:val="001E2B2A"/>
    <w:rsid w:val="001E2B81"/>
    <w:rsid w:val="001E304B"/>
    <w:rsid w:val="001E3133"/>
    <w:rsid w:val="001E3146"/>
    <w:rsid w:val="001E32A1"/>
    <w:rsid w:val="001E34F1"/>
    <w:rsid w:val="001E367B"/>
    <w:rsid w:val="001E39CA"/>
    <w:rsid w:val="001E3B71"/>
    <w:rsid w:val="001E3C9F"/>
    <w:rsid w:val="001E3EE3"/>
    <w:rsid w:val="001E4448"/>
    <w:rsid w:val="001E4806"/>
    <w:rsid w:val="001E4899"/>
    <w:rsid w:val="001E4A55"/>
    <w:rsid w:val="001E4CA5"/>
    <w:rsid w:val="001E4CF2"/>
    <w:rsid w:val="001E5039"/>
    <w:rsid w:val="001E5127"/>
    <w:rsid w:val="001E517D"/>
    <w:rsid w:val="001E51FC"/>
    <w:rsid w:val="001E5214"/>
    <w:rsid w:val="001E52A4"/>
    <w:rsid w:val="001E5408"/>
    <w:rsid w:val="001E5422"/>
    <w:rsid w:val="001E59FB"/>
    <w:rsid w:val="001E5AA2"/>
    <w:rsid w:val="001E6076"/>
    <w:rsid w:val="001E60DD"/>
    <w:rsid w:val="001E613D"/>
    <w:rsid w:val="001E61C7"/>
    <w:rsid w:val="001E642D"/>
    <w:rsid w:val="001E64CB"/>
    <w:rsid w:val="001E65E7"/>
    <w:rsid w:val="001E668C"/>
    <w:rsid w:val="001E672A"/>
    <w:rsid w:val="001E6F10"/>
    <w:rsid w:val="001E6FF4"/>
    <w:rsid w:val="001E743F"/>
    <w:rsid w:val="001E78B1"/>
    <w:rsid w:val="001E7985"/>
    <w:rsid w:val="001E7A24"/>
    <w:rsid w:val="001E7D5B"/>
    <w:rsid w:val="001E7DB5"/>
    <w:rsid w:val="001E7F63"/>
    <w:rsid w:val="001F0152"/>
    <w:rsid w:val="001F045C"/>
    <w:rsid w:val="001F0489"/>
    <w:rsid w:val="001F064D"/>
    <w:rsid w:val="001F06B3"/>
    <w:rsid w:val="001F08E8"/>
    <w:rsid w:val="001F0902"/>
    <w:rsid w:val="001F0CB1"/>
    <w:rsid w:val="001F0CB7"/>
    <w:rsid w:val="001F0D20"/>
    <w:rsid w:val="001F101E"/>
    <w:rsid w:val="001F10E9"/>
    <w:rsid w:val="001F1274"/>
    <w:rsid w:val="001F13EA"/>
    <w:rsid w:val="001F1646"/>
    <w:rsid w:val="001F1655"/>
    <w:rsid w:val="001F171D"/>
    <w:rsid w:val="001F1C0D"/>
    <w:rsid w:val="001F1C57"/>
    <w:rsid w:val="001F1C7B"/>
    <w:rsid w:val="001F1D40"/>
    <w:rsid w:val="001F1DA1"/>
    <w:rsid w:val="001F1ED9"/>
    <w:rsid w:val="001F1F00"/>
    <w:rsid w:val="001F22C3"/>
    <w:rsid w:val="001F2351"/>
    <w:rsid w:val="001F23ED"/>
    <w:rsid w:val="001F25D3"/>
    <w:rsid w:val="001F27E3"/>
    <w:rsid w:val="001F2B36"/>
    <w:rsid w:val="001F2CEF"/>
    <w:rsid w:val="001F2D73"/>
    <w:rsid w:val="001F2F4E"/>
    <w:rsid w:val="001F301F"/>
    <w:rsid w:val="001F31F4"/>
    <w:rsid w:val="001F34F7"/>
    <w:rsid w:val="001F3755"/>
    <w:rsid w:val="001F38D2"/>
    <w:rsid w:val="001F3BE1"/>
    <w:rsid w:val="001F3C43"/>
    <w:rsid w:val="001F3CE1"/>
    <w:rsid w:val="001F3DD0"/>
    <w:rsid w:val="001F455E"/>
    <w:rsid w:val="001F4633"/>
    <w:rsid w:val="001F46B0"/>
    <w:rsid w:val="001F4836"/>
    <w:rsid w:val="001F4848"/>
    <w:rsid w:val="001F4AB8"/>
    <w:rsid w:val="001F4B6F"/>
    <w:rsid w:val="001F4E66"/>
    <w:rsid w:val="001F5067"/>
    <w:rsid w:val="001F530E"/>
    <w:rsid w:val="001F539F"/>
    <w:rsid w:val="001F55EB"/>
    <w:rsid w:val="001F5783"/>
    <w:rsid w:val="001F58C0"/>
    <w:rsid w:val="001F5BBC"/>
    <w:rsid w:val="001F5E1C"/>
    <w:rsid w:val="001F5E58"/>
    <w:rsid w:val="001F60AA"/>
    <w:rsid w:val="001F6116"/>
    <w:rsid w:val="001F621E"/>
    <w:rsid w:val="001F6253"/>
    <w:rsid w:val="001F6263"/>
    <w:rsid w:val="001F6326"/>
    <w:rsid w:val="001F632B"/>
    <w:rsid w:val="001F6539"/>
    <w:rsid w:val="001F653B"/>
    <w:rsid w:val="001F6556"/>
    <w:rsid w:val="001F6996"/>
    <w:rsid w:val="001F699B"/>
    <w:rsid w:val="001F6BD7"/>
    <w:rsid w:val="001F6D76"/>
    <w:rsid w:val="001F70BD"/>
    <w:rsid w:val="001F715B"/>
    <w:rsid w:val="001F724D"/>
    <w:rsid w:val="001F7282"/>
    <w:rsid w:val="001F7330"/>
    <w:rsid w:val="001F77C6"/>
    <w:rsid w:val="001F79FE"/>
    <w:rsid w:val="001F7CB7"/>
    <w:rsid w:val="001F7D71"/>
    <w:rsid w:val="00200135"/>
    <w:rsid w:val="0020028F"/>
    <w:rsid w:val="00200494"/>
    <w:rsid w:val="0020065C"/>
    <w:rsid w:val="00200824"/>
    <w:rsid w:val="00200839"/>
    <w:rsid w:val="00200B9E"/>
    <w:rsid w:val="00200E08"/>
    <w:rsid w:val="002010E4"/>
    <w:rsid w:val="002012CB"/>
    <w:rsid w:val="002017A8"/>
    <w:rsid w:val="00201885"/>
    <w:rsid w:val="002018B9"/>
    <w:rsid w:val="00201E09"/>
    <w:rsid w:val="00202150"/>
    <w:rsid w:val="002029A6"/>
    <w:rsid w:val="00202AC1"/>
    <w:rsid w:val="00202B20"/>
    <w:rsid w:val="00202BEB"/>
    <w:rsid w:val="00202F9B"/>
    <w:rsid w:val="0020311C"/>
    <w:rsid w:val="00203655"/>
    <w:rsid w:val="00203696"/>
    <w:rsid w:val="002038A2"/>
    <w:rsid w:val="0020392D"/>
    <w:rsid w:val="0020395C"/>
    <w:rsid w:val="002039A8"/>
    <w:rsid w:val="0020408F"/>
    <w:rsid w:val="0020416A"/>
    <w:rsid w:val="0020416B"/>
    <w:rsid w:val="00204243"/>
    <w:rsid w:val="002044DD"/>
    <w:rsid w:val="0020453F"/>
    <w:rsid w:val="0020464C"/>
    <w:rsid w:val="00204650"/>
    <w:rsid w:val="0020466C"/>
    <w:rsid w:val="002046B5"/>
    <w:rsid w:val="0020485B"/>
    <w:rsid w:val="00204943"/>
    <w:rsid w:val="00204972"/>
    <w:rsid w:val="00204CA9"/>
    <w:rsid w:val="00204EB9"/>
    <w:rsid w:val="00204EDE"/>
    <w:rsid w:val="002053BB"/>
    <w:rsid w:val="002054D6"/>
    <w:rsid w:val="002054E1"/>
    <w:rsid w:val="00205780"/>
    <w:rsid w:val="002057DF"/>
    <w:rsid w:val="002058BC"/>
    <w:rsid w:val="002059B0"/>
    <w:rsid w:val="00205A41"/>
    <w:rsid w:val="00205CCE"/>
    <w:rsid w:val="00205CE3"/>
    <w:rsid w:val="00205CF7"/>
    <w:rsid w:val="002062B6"/>
    <w:rsid w:val="00206352"/>
    <w:rsid w:val="0020675B"/>
    <w:rsid w:val="00206F78"/>
    <w:rsid w:val="00207357"/>
    <w:rsid w:val="00207527"/>
    <w:rsid w:val="00207629"/>
    <w:rsid w:val="002077CF"/>
    <w:rsid w:val="002077E9"/>
    <w:rsid w:val="002079B3"/>
    <w:rsid w:val="00207B0C"/>
    <w:rsid w:val="00207EA8"/>
    <w:rsid w:val="00210037"/>
    <w:rsid w:val="00210107"/>
    <w:rsid w:val="00210130"/>
    <w:rsid w:val="002103F4"/>
    <w:rsid w:val="00210712"/>
    <w:rsid w:val="002109E6"/>
    <w:rsid w:val="00210B44"/>
    <w:rsid w:val="00210BDC"/>
    <w:rsid w:val="00210C38"/>
    <w:rsid w:val="00210D62"/>
    <w:rsid w:val="00210DFC"/>
    <w:rsid w:val="00210F3E"/>
    <w:rsid w:val="00210FA1"/>
    <w:rsid w:val="0021172A"/>
    <w:rsid w:val="00211800"/>
    <w:rsid w:val="002118D6"/>
    <w:rsid w:val="00211AC3"/>
    <w:rsid w:val="00211B9B"/>
    <w:rsid w:val="00211B9F"/>
    <w:rsid w:val="00211D4E"/>
    <w:rsid w:val="00211D54"/>
    <w:rsid w:val="00211D68"/>
    <w:rsid w:val="00211E0F"/>
    <w:rsid w:val="00211E9C"/>
    <w:rsid w:val="00211EB2"/>
    <w:rsid w:val="002120D2"/>
    <w:rsid w:val="002124D6"/>
    <w:rsid w:val="00212559"/>
    <w:rsid w:val="0021279D"/>
    <w:rsid w:val="00212AF7"/>
    <w:rsid w:val="00212CC5"/>
    <w:rsid w:val="00212EDC"/>
    <w:rsid w:val="00213116"/>
    <w:rsid w:val="0021320A"/>
    <w:rsid w:val="00213255"/>
    <w:rsid w:val="002133C6"/>
    <w:rsid w:val="002134B8"/>
    <w:rsid w:val="002135B3"/>
    <w:rsid w:val="002135C4"/>
    <w:rsid w:val="002137E6"/>
    <w:rsid w:val="00213C17"/>
    <w:rsid w:val="00214165"/>
    <w:rsid w:val="002143AB"/>
    <w:rsid w:val="002143B8"/>
    <w:rsid w:val="0021441D"/>
    <w:rsid w:val="00214476"/>
    <w:rsid w:val="00214735"/>
    <w:rsid w:val="00214769"/>
    <w:rsid w:val="002147BD"/>
    <w:rsid w:val="00214944"/>
    <w:rsid w:val="00214B8D"/>
    <w:rsid w:val="00214D70"/>
    <w:rsid w:val="00215070"/>
    <w:rsid w:val="002150B6"/>
    <w:rsid w:val="00215488"/>
    <w:rsid w:val="002154C4"/>
    <w:rsid w:val="0021573C"/>
    <w:rsid w:val="00215890"/>
    <w:rsid w:val="00215A3B"/>
    <w:rsid w:val="00215ABC"/>
    <w:rsid w:val="00215B48"/>
    <w:rsid w:val="00215BAD"/>
    <w:rsid w:val="00215C89"/>
    <w:rsid w:val="00215DDB"/>
    <w:rsid w:val="002165E2"/>
    <w:rsid w:val="00216989"/>
    <w:rsid w:val="00216A2B"/>
    <w:rsid w:val="00216ABB"/>
    <w:rsid w:val="00216AE2"/>
    <w:rsid w:val="00216CF3"/>
    <w:rsid w:val="00216E84"/>
    <w:rsid w:val="00216FE5"/>
    <w:rsid w:val="00217175"/>
    <w:rsid w:val="00217397"/>
    <w:rsid w:val="002173CC"/>
    <w:rsid w:val="002174A1"/>
    <w:rsid w:val="00217670"/>
    <w:rsid w:val="002176F6"/>
    <w:rsid w:val="002177DF"/>
    <w:rsid w:val="0021781B"/>
    <w:rsid w:val="00217B70"/>
    <w:rsid w:val="00217BC1"/>
    <w:rsid w:val="00217E84"/>
    <w:rsid w:val="00217F42"/>
    <w:rsid w:val="0022022F"/>
    <w:rsid w:val="0022074A"/>
    <w:rsid w:val="0022074F"/>
    <w:rsid w:val="002208CA"/>
    <w:rsid w:val="00220A9A"/>
    <w:rsid w:val="00220B21"/>
    <w:rsid w:val="00220B7C"/>
    <w:rsid w:val="00220FB3"/>
    <w:rsid w:val="002211F8"/>
    <w:rsid w:val="002214BD"/>
    <w:rsid w:val="0022159F"/>
    <w:rsid w:val="002215DE"/>
    <w:rsid w:val="00221AB7"/>
    <w:rsid w:val="00221BE2"/>
    <w:rsid w:val="00221E10"/>
    <w:rsid w:val="00221ED5"/>
    <w:rsid w:val="00221F26"/>
    <w:rsid w:val="00221F33"/>
    <w:rsid w:val="002220A7"/>
    <w:rsid w:val="0022216C"/>
    <w:rsid w:val="002222C8"/>
    <w:rsid w:val="002224FA"/>
    <w:rsid w:val="002225B2"/>
    <w:rsid w:val="002227B2"/>
    <w:rsid w:val="00222891"/>
    <w:rsid w:val="00222A48"/>
    <w:rsid w:val="00222AE7"/>
    <w:rsid w:val="00222CCF"/>
    <w:rsid w:val="00223155"/>
    <w:rsid w:val="002231B5"/>
    <w:rsid w:val="002231B6"/>
    <w:rsid w:val="00223532"/>
    <w:rsid w:val="002237DA"/>
    <w:rsid w:val="00223A04"/>
    <w:rsid w:val="00223CA9"/>
    <w:rsid w:val="00223D3C"/>
    <w:rsid w:val="00223DFA"/>
    <w:rsid w:val="00223DFC"/>
    <w:rsid w:val="00223E88"/>
    <w:rsid w:val="00223EB1"/>
    <w:rsid w:val="00223FFB"/>
    <w:rsid w:val="00224033"/>
    <w:rsid w:val="002242F8"/>
    <w:rsid w:val="002243AE"/>
    <w:rsid w:val="002244CC"/>
    <w:rsid w:val="002246E6"/>
    <w:rsid w:val="00224881"/>
    <w:rsid w:val="00224906"/>
    <w:rsid w:val="00224936"/>
    <w:rsid w:val="00224A04"/>
    <w:rsid w:val="00224A83"/>
    <w:rsid w:val="00224ADB"/>
    <w:rsid w:val="00224AE1"/>
    <w:rsid w:val="00224B9D"/>
    <w:rsid w:val="00224D53"/>
    <w:rsid w:val="00224EFD"/>
    <w:rsid w:val="00224F4F"/>
    <w:rsid w:val="00225098"/>
    <w:rsid w:val="0022551A"/>
    <w:rsid w:val="002257EB"/>
    <w:rsid w:val="002258C2"/>
    <w:rsid w:val="00225B84"/>
    <w:rsid w:val="00225E97"/>
    <w:rsid w:val="00226007"/>
    <w:rsid w:val="00226242"/>
    <w:rsid w:val="00226346"/>
    <w:rsid w:val="002265BE"/>
    <w:rsid w:val="0022666F"/>
    <w:rsid w:val="00226722"/>
    <w:rsid w:val="002267E0"/>
    <w:rsid w:val="002268B9"/>
    <w:rsid w:val="002268EA"/>
    <w:rsid w:val="00226CCC"/>
    <w:rsid w:val="00226E5B"/>
    <w:rsid w:val="00226E83"/>
    <w:rsid w:val="00227107"/>
    <w:rsid w:val="0022712A"/>
    <w:rsid w:val="00227158"/>
    <w:rsid w:val="002272CF"/>
    <w:rsid w:val="0022734C"/>
    <w:rsid w:val="002273EC"/>
    <w:rsid w:val="002274A7"/>
    <w:rsid w:val="002275F8"/>
    <w:rsid w:val="00227A97"/>
    <w:rsid w:val="00227C6C"/>
    <w:rsid w:val="00227D02"/>
    <w:rsid w:val="00227FF9"/>
    <w:rsid w:val="002300BF"/>
    <w:rsid w:val="002301B8"/>
    <w:rsid w:val="002303D1"/>
    <w:rsid w:val="00230609"/>
    <w:rsid w:val="00230708"/>
    <w:rsid w:val="00230A46"/>
    <w:rsid w:val="00230B87"/>
    <w:rsid w:val="00230C21"/>
    <w:rsid w:val="00230C7C"/>
    <w:rsid w:val="00230CD8"/>
    <w:rsid w:val="00230E62"/>
    <w:rsid w:val="00231056"/>
    <w:rsid w:val="002310A4"/>
    <w:rsid w:val="002310E2"/>
    <w:rsid w:val="00231241"/>
    <w:rsid w:val="00231292"/>
    <w:rsid w:val="0023158C"/>
    <w:rsid w:val="0023175E"/>
    <w:rsid w:val="002317A3"/>
    <w:rsid w:val="00231842"/>
    <w:rsid w:val="00231DB7"/>
    <w:rsid w:val="002323C8"/>
    <w:rsid w:val="00232599"/>
    <w:rsid w:val="002326B8"/>
    <w:rsid w:val="00232CDB"/>
    <w:rsid w:val="00232D4D"/>
    <w:rsid w:val="00232E47"/>
    <w:rsid w:val="0023327C"/>
    <w:rsid w:val="002339EE"/>
    <w:rsid w:val="00233A3E"/>
    <w:rsid w:val="00233A4E"/>
    <w:rsid w:val="00233B9D"/>
    <w:rsid w:val="00233D63"/>
    <w:rsid w:val="00233E7D"/>
    <w:rsid w:val="00234009"/>
    <w:rsid w:val="002346EE"/>
    <w:rsid w:val="00234889"/>
    <w:rsid w:val="00234AA3"/>
    <w:rsid w:val="00234D5E"/>
    <w:rsid w:val="00234FDB"/>
    <w:rsid w:val="0023503D"/>
    <w:rsid w:val="00235162"/>
    <w:rsid w:val="0023539B"/>
    <w:rsid w:val="0023555E"/>
    <w:rsid w:val="002358C8"/>
    <w:rsid w:val="00235DEF"/>
    <w:rsid w:val="00235E10"/>
    <w:rsid w:val="00235E1C"/>
    <w:rsid w:val="00235F0E"/>
    <w:rsid w:val="002360B1"/>
    <w:rsid w:val="0023681D"/>
    <w:rsid w:val="00236D5C"/>
    <w:rsid w:val="00236E23"/>
    <w:rsid w:val="0023714A"/>
    <w:rsid w:val="00237224"/>
    <w:rsid w:val="00237265"/>
    <w:rsid w:val="002373E0"/>
    <w:rsid w:val="00237412"/>
    <w:rsid w:val="0023744A"/>
    <w:rsid w:val="002377CE"/>
    <w:rsid w:val="002377DB"/>
    <w:rsid w:val="00237D22"/>
    <w:rsid w:val="00237E0F"/>
    <w:rsid w:val="00237FB3"/>
    <w:rsid w:val="002400E4"/>
    <w:rsid w:val="0024020A"/>
    <w:rsid w:val="00240215"/>
    <w:rsid w:val="00240390"/>
    <w:rsid w:val="00240416"/>
    <w:rsid w:val="002404BB"/>
    <w:rsid w:val="002404CD"/>
    <w:rsid w:val="002406FE"/>
    <w:rsid w:val="00240712"/>
    <w:rsid w:val="00240785"/>
    <w:rsid w:val="00240914"/>
    <w:rsid w:val="00240A7B"/>
    <w:rsid w:val="00240F84"/>
    <w:rsid w:val="0024115E"/>
    <w:rsid w:val="0024138C"/>
    <w:rsid w:val="002413B9"/>
    <w:rsid w:val="0024142D"/>
    <w:rsid w:val="002415C5"/>
    <w:rsid w:val="0024162F"/>
    <w:rsid w:val="00241A4E"/>
    <w:rsid w:val="00241DC5"/>
    <w:rsid w:val="002420BF"/>
    <w:rsid w:val="002421B4"/>
    <w:rsid w:val="0024220E"/>
    <w:rsid w:val="00242299"/>
    <w:rsid w:val="00242356"/>
    <w:rsid w:val="002424D4"/>
    <w:rsid w:val="00242522"/>
    <w:rsid w:val="00242787"/>
    <w:rsid w:val="002428BC"/>
    <w:rsid w:val="002429F3"/>
    <w:rsid w:val="00242ADA"/>
    <w:rsid w:val="00242B1C"/>
    <w:rsid w:val="00242B4E"/>
    <w:rsid w:val="00242FDD"/>
    <w:rsid w:val="0024313A"/>
    <w:rsid w:val="002431A5"/>
    <w:rsid w:val="002432B1"/>
    <w:rsid w:val="00243458"/>
    <w:rsid w:val="00243526"/>
    <w:rsid w:val="00243610"/>
    <w:rsid w:val="00243F8E"/>
    <w:rsid w:val="00244095"/>
    <w:rsid w:val="002441BE"/>
    <w:rsid w:val="0024424A"/>
    <w:rsid w:val="00244391"/>
    <w:rsid w:val="00244584"/>
    <w:rsid w:val="002445E7"/>
    <w:rsid w:val="0024474F"/>
    <w:rsid w:val="0024476B"/>
    <w:rsid w:val="00244877"/>
    <w:rsid w:val="002448E3"/>
    <w:rsid w:val="00244A72"/>
    <w:rsid w:val="00244B34"/>
    <w:rsid w:val="00244C76"/>
    <w:rsid w:val="00244CA3"/>
    <w:rsid w:val="00244E15"/>
    <w:rsid w:val="0024541C"/>
    <w:rsid w:val="002455D6"/>
    <w:rsid w:val="0024580A"/>
    <w:rsid w:val="002458E8"/>
    <w:rsid w:val="00245B81"/>
    <w:rsid w:val="00245BD1"/>
    <w:rsid w:val="00245D60"/>
    <w:rsid w:val="00245EE9"/>
    <w:rsid w:val="00245FB1"/>
    <w:rsid w:val="002460E8"/>
    <w:rsid w:val="00246436"/>
    <w:rsid w:val="00246439"/>
    <w:rsid w:val="00246496"/>
    <w:rsid w:val="00246AD0"/>
    <w:rsid w:val="00246EFB"/>
    <w:rsid w:val="002471C2"/>
    <w:rsid w:val="002475A3"/>
    <w:rsid w:val="00247727"/>
    <w:rsid w:val="002478E7"/>
    <w:rsid w:val="00247C30"/>
    <w:rsid w:val="00247C39"/>
    <w:rsid w:val="00247C55"/>
    <w:rsid w:val="00247C66"/>
    <w:rsid w:val="00247E93"/>
    <w:rsid w:val="002501F8"/>
    <w:rsid w:val="002504A1"/>
    <w:rsid w:val="002505CD"/>
    <w:rsid w:val="00250674"/>
    <w:rsid w:val="002506E6"/>
    <w:rsid w:val="002508B9"/>
    <w:rsid w:val="002509EF"/>
    <w:rsid w:val="00250AA7"/>
    <w:rsid w:val="00250FA3"/>
    <w:rsid w:val="0025151A"/>
    <w:rsid w:val="002515B1"/>
    <w:rsid w:val="0025186A"/>
    <w:rsid w:val="00252191"/>
    <w:rsid w:val="0025223D"/>
    <w:rsid w:val="00252295"/>
    <w:rsid w:val="00252668"/>
    <w:rsid w:val="0025270E"/>
    <w:rsid w:val="00252847"/>
    <w:rsid w:val="0025287C"/>
    <w:rsid w:val="00252D13"/>
    <w:rsid w:val="00252EA1"/>
    <w:rsid w:val="002531D8"/>
    <w:rsid w:val="00253269"/>
    <w:rsid w:val="0025334B"/>
    <w:rsid w:val="002533CC"/>
    <w:rsid w:val="00253608"/>
    <w:rsid w:val="002536CE"/>
    <w:rsid w:val="00253776"/>
    <w:rsid w:val="00253994"/>
    <w:rsid w:val="002539C7"/>
    <w:rsid w:val="00253D84"/>
    <w:rsid w:val="00253EBD"/>
    <w:rsid w:val="00253EF3"/>
    <w:rsid w:val="002540FF"/>
    <w:rsid w:val="002541D9"/>
    <w:rsid w:val="002544D7"/>
    <w:rsid w:val="00254A5F"/>
    <w:rsid w:val="00254DF4"/>
    <w:rsid w:val="00254F59"/>
    <w:rsid w:val="00254FF1"/>
    <w:rsid w:val="002552C6"/>
    <w:rsid w:val="00255432"/>
    <w:rsid w:val="00255610"/>
    <w:rsid w:val="002557F2"/>
    <w:rsid w:val="00255B72"/>
    <w:rsid w:val="00255CBC"/>
    <w:rsid w:val="00255D57"/>
    <w:rsid w:val="00256415"/>
    <w:rsid w:val="002565DB"/>
    <w:rsid w:val="00256855"/>
    <w:rsid w:val="0025690D"/>
    <w:rsid w:val="00256BCC"/>
    <w:rsid w:val="00256E8F"/>
    <w:rsid w:val="00256F4C"/>
    <w:rsid w:val="00256FD1"/>
    <w:rsid w:val="002570D3"/>
    <w:rsid w:val="00257173"/>
    <w:rsid w:val="0025719E"/>
    <w:rsid w:val="00257234"/>
    <w:rsid w:val="00257346"/>
    <w:rsid w:val="002578BE"/>
    <w:rsid w:val="00257E1B"/>
    <w:rsid w:val="00260187"/>
    <w:rsid w:val="002601A5"/>
    <w:rsid w:val="002606BB"/>
    <w:rsid w:val="0026093B"/>
    <w:rsid w:val="00260A23"/>
    <w:rsid w:val="00260B85"/>
    <w:rsid w:val="00260D6F"/>
    <w:rsid w:val="00260FCA"/>
    <w:rsid w:val="00261560"/>
    <w:rsid w:val="0026159D"/>
    <w:rsid w:val="002616F1"/>
    <w:rsid w:val="00261796"/>
    <w:rsid w:val="0026199D"/>
    <w:rsid w:val="00261D1A"/>
    <w:rsid w:val="00261DE6"/>
    <w:rsid w:val="00262160"/>
    <w:rsid w:val="00262190"/>
    <w:rsid w:val="00262403"/>
    <w:rsid w:val="00262642"/>
    <w:rsid w:val="00262953"/>
    <w:rsid w:val="00262A2A"/>
    <w:rsid w:val="00262A7E"/>
    <w:rsid w:val="00262AF4"/>
    <w:rsid w:val="00262C17"/>
    <w:rsid w:val="00262E12"/>
    <w:rsid w:val="00262EC7"/>
    <w:rsid w:val="00262F03"/>
    <w:rsid w:val="00262FC5"/>
    <w:rsid w:val="0026301F"/>
    <w:rsid w:val="0026307E"/>
    <w:rsid w:val="002630CA"/>
    <w:rsid w:val="002630E9"/>
    <w:rsid w:val="002630EB"/>
    <w:rsid w:val="002635F5"/>
    <w:rsid w:val="00263840"/>
    <w:rsid w:val="002638F5"/>
    <w:rsid w:val="00263A53"/>
    <w:rsid w:val="00263B13"/>
    <w:rsid w:val="00263EFF"/>
    <w:rsid w:val="00263FE7"/>
    <w:rsid w:val="0026406E"/>
    <w:rsid w:val="00264254"/>
    <w:rsid w:val="002643D8"/>
    <w:rsid w:val="00264451"/>
    <w:rsid w:val="00264492"/>
    <w:rsid w:val="00264AC2"/>
    <w:rsid w:val="00264C33"/>
    <w:rsid w:val="00264E2D"/>
    <w:rsid w:val="00264EFD"/>
    <w:rsid w:val="00264F1D"/>
    <w:rsid w:val="00265061"/>
    <w:rsid w:val="00265256"/>
    <w:rsid w:val="002653AA"/>
    <w:rsid w:val="0026544D"/>
    <w:rsid w:val="002654EE"/>
    <w:rsid w:val="002659E8"/>
    <w:rsid w:val="002659EB"/>
    <w:rsid w:val="00265B48"/>
    <w:rsid w:val="00265C1B"/>
    <w:rsid w:val="00265C4E"/>
    <w:rsid w:val="00266041"/>
    <w:rsid w:val="0026640F"/>
    <w:rsid w:val="00266612"/>
    <w:rsid w:val="00266852"/>
    <w:rsid w:val="00266A52"/>
    <w:rsid w:val="00266C00"/>
    <w:rsid w:val="00267013"/>
    <w:rsid w:val="002672DE"/>
    <w:rsid w:val="00267507"/>
    <w:rsid w:val="002675F1"/>
    <w:rsid w:val="00267639"/>
    <w:rsid w:val="0026778F"/>
    <w:rsid w:val="00267C99"/>
    <w:rsid w:val="00267D68"/>
    <w:rsid w:val="00267FFB"/>
    <w:rsid w:val="00270005"/>
    <w:rsid w:val="00270026"/>
    <w:rsid w:val="002700E1"/>
    <w:rsid w:val="002702ED"/>
    <w:rsid w:val="002706DE"/>
    <w:rsid w:val="00270811"/>
    <w:rsid w:val="0027082F"/>
    <w:rsid w:val="002708FD"/>
    <w:rsid w:val="00270996"/>
    <w:rsid w:val="00270B0B"/>
    <w:rsid w:val="00270BAA"/>
    <w:rsid w:val="00270BD6"/>
    <w:rsid w:val="002715A4"/>
    <w:rsid w:val="002715D0"/>
    <w:rsid w:val="00271870"/>
    <w:rsid w:val="00271BDD"/>
    <w:rsid w:val="00271CBC"/>
    <w:rsid w:val="002724AD"/>
    <w:rsid w:val="002726F1"/>
    <w:rsid w:val="002728F3"/>
    <w:rsid w:val="00272978"/>
    <w:rsid w:val="00272B2F"/>
    <w:rsid w:val="00272F8F"/>
    <w:rsid w:val="0027337E"/>
    <w:rsid w:val="00273387"/>
    <w:rsid w:val="00273563"/>
    <w:rsid w:val="00273693"/>
    <w:rsid w:val="0027373B"/>
    <w:rsid w:val="002739D3"/>
    <w:rsid w:val="00273C04"/>
    <w:rsid w:val="00273D32"/>
    <w:rsid w:val="00274334"/>
    <w:rsid w:val="002745AC"/>
    <w:rsid w:val="00274654"/>
    <w:rsid w:val="002747C7"/>
    <w:rsid w:val="00274892"/>
    <w:rsid w:val="002749A9"/>
    <w:rsid w:val="002749D9"/>
    <w:rsid w:val="00274A1A"/>
    <w:rsid w:val="00274D18"/>
    <w:rsid w:val="00274EE2"/>
    <w:rsid w:val="0027522D"/>
    <w:rsid w:val="002755BF"/>
    <w:rsid w:val="00275C5E"/>
    <w:rsid w:val="00275CBA"/>
    <w:rsid w:val="00275DD6"/>
    <w:rsid w:val="00275DF0"/>
    <w:rsid w:val="00275E7D"/>
    <w:rsid w:val="002763B7"/>
    <w:rsid w:val="002764CD"/>
    <w:rsid w:val="002765C0"/>
    <w:rsid w:val="00276EF3"/>
    <w:rsid w:val="0027713F"/>
    <w:rsid w:val="00277254"/>
    <w:rsid w:val="00277287"/>
    <w:rsid w:val="0027731F"/>
    <w:rsid w:val="00277DED"/>
    <w:rsid w:val="00277DF9"/>
    <w:rsid w:val="00277E34"/>
    <w:rsid w:val="00280348"/>
    <w:rsid w:val="002803DB"/>
    <w:rsid w:val="00280440"/>
    <w:rsid w:val="002805CC"/>
    <w:rsid w:val="00280901"/>
    <w:rsid w:val="00280A50"/>
    <w:rsid w:val="00280AB9"/>
    <w:rsid w:val="00280B98"/>
    <w:rsid w:val="00280DA2"/>
    <w:rsid w:val="00280EC4"/>
    <w:rsid w:val="00281674"/>
    <w:rsid w:val="002816C0"/>
    <w:rsid w:val="0028197E"/>
    <w:rsid w:val="00281C57"/>
    <w:rsid w:val="00281E77"/>
    <w:rsid w:val="0028204F"/>
    <w:rsid w:val="0028219A"/>
    <w:rsid w:val="00282264"/>
    <w:rsid w:val="002822CA"/>
    <w:rsid w:val="0028251C"/>
    <w:rsid w:val="0028251E"/>
    <w:rsid w:val="00282726"/>
    <w:rsid w:val="0028280D"/>
    <w:rsid w:val="00282BB8"/>
    <w:rsid w:val="00282DA7"/>
    <w:rsid w:val="00282F36"/>
    <w:rsid w:val="00282F9A"/>
    <w:rsid w:val="00282FB6"/>
    <w:rsid w:val="00282FD2"/>
    <w:rsid w:val="0028301C"/>
    <w:rsid w:val="00283070"/>
    <w:rsid w:val="0028307E"/>
    <w:rsid w:val="002835DF"/>
    <w:rsid w:val="002839A6"/>
    <w:rsid w:val="00283F2B"/>
    <w:rsid w:val="00283F3E"/>
    <w:rsid w:val="0028416B"/>
    <w:rsid w:val="0028484C"/>
    <w:rsid w:val="00284B57"/>
    <w:rsid w:val="00284D58"/>
    <w:rsid w:val="00284F14"/>
    <w:rsid w:val="0028558D"/>
    <w:rsid w:val="00285677"/>
    <w:rsid w:val="002856AF"/>
    <w:rsid w:val="00285838"/>
    <w:rsid w:val="00285C1D"/>
    <w:rsid w:val="00285D60"/>
    <w:rsid w:val="00285D65"/>
    <w:rsid w:val="002860E0"/>
    <w:rsid w:val="00286258"/>
    <w:rsid w:val="00286619"/>
    <w:rsid w:val="0028678A"/>
    <w:rsid w:val="0028682F"/>
    <w:rsid w:val="00286860"/>
    <w:rsid w:val="00286956"/>
    <w:rsid w:val="00286DDD"/>
    <w:rsid w:val="00286EE5"/>
    <w:rsid w:val="00286F23"/>
    <w:rsid w:val="0028722F"/>
    <w:rsid w:val="00287285"/>
    <w:rsid w:val="002872C0"/>
    <w:rsid w:val="002872EB"/>
    <w:rsid w:val="00287475"/>
    <w:rsid w:val="002876DB"/>
    <w:rsid w:val="00287809"/>
    <w:rsid w:val="00287B2D"/>
    <w:rsid w:val="00287B64"/>
    <w:rsid w:val="00287D8E"/>
    <w:rsid w:val="00287EBD"/>
    <w:rsid w:val="0029052B"/>
    <w:rsid w:val="002905B0"/>
    <w:rsid w:val="00290945"/>
    <w:rsid w:val="00290A34"/>
    <w:rsid w:val="00290C22"/>
    <w:rsid w:val="00290CAD"/>
    <w:rsid w:val="0029115A"/>
    <w:rsid w:val="0029117C"/>
    <w:rsid w:val="00291188"/>
    <w:rsid w:val="002913A2"/>
    <w:rsid w:val="002913A9"/>
    <w:rsid w:val="0029165C"/>
    <w:rsid w:val="002916B3"/>
    <w:rsid w:val="00291793"/>
    <w:rsid w:val="0029188A"/>
    <w:rsid w:val="002918FF"/>
    <w:rsid w:val="0029196B"/>
    <w:rsid w:val="00291D5C"/>
    <w:rsid w:val="00291DA4"/>
    <w:rsid w:val="00291DC9"/>
    <w:rsid w:val="00292693"/>
    <w:rsid w:val="002928AA"/>
    <w:rsid w:val="0029296B"/>
    <w:rsid w:val="00292987"/>
    <w:rsid w:val="002929B2"/>
    <w:rsid w:val="00292A7E"/>
    <w:rsid w:val="00292BA8"/>
    <w:rsid w:val="00292E87"/>
    <w:rsid w:val="00293318"/>
    <w:rsid w:val="00293479"/>
    <w:rsid w:val="0029349C"/>
    <w:rsid w:val="00293572"/>
    <w:rsid w:val="002935BE"/>
    <w:rsid w:val="0029374E"/>
    <w:rsid w:val="0029392C"/>
    <w:rsid w:val="002939D6"/>
    <w:rsid w:val="00293B84"/>
    <w:rsid w:val="00293D5F"/>
    <w:rsid w:val="002941BE"/>
    <w:rsid w:val="002945CE"/>
    <w:rsid w:val="00294618"/>
    <w:rsid w:val="0029464A"/>
    <w:rsid w:val="002947B2"/>
    <w:rsid w:val="00294942"/>
    <w:rsid w:val="00294951"/>
    <w:rsid w:val="00294CFE"/>
    <w:rsid w:val="00294E8B"/>
    <w:rsid w:val="00294FDB"/>
    <w:rsid w:val="0029538D"/>
    <w:rsid w:val="00295668"/>
    <w:rsid w:val="002957C1"/>
    <w:rsid w:val="00295819"/>
    <w:rsid w:val="00295920"/>
    <w:rsid w:val="00295955"/>
    <w:rsid w:val="00295A94"/>
    <w:rsid w:val="00295BB3"/>
    <w:rsid w:val="00295DAF"/>
    <w:rsid w:val="00295E57"/>
    <w:rsid w:val="00295E70"/>
    <w:rsid w:val="00295E92"/>
    <w:rsid w:val="00296022"/>
    <w:rsid w:val="002962F4"/>
    <w:rsid w:val="00296580"/>
    <w:rsid w:val="00296759"/>
    <w:rsid w:val="00296979"/>
    <w:rsid w:val="00296ACE"/>
    <w:rsid w:val="00296C87"/>
    <w:rsid w:val="00296D15"/>
    <w:rsid w:val="00296D9A"/>
    <w:rsid w:val="00296F6F"/>
    <w:rsid w:val="00297039"/>
    <w:rsid w:val="0029736C"/>
    <w:rsid w:val="00297423"/>
    <w:rsid w:val="00297479"/>
    <w:rsid w:val="002974A8"/>
    <w:rsid w:val="002976DB"/>
    <w:rsid w:val="00297A88"/>
    <w:rsid w:val="00297B01"/>
    <w:rsid w:val="00297BC1"/>
    <w:rsid w:val="00297DFA"/>
    <w:rsid w:val="00297E96"/>
    <w:rsid w:val="002A01B3"/>
    <w:rsid w:val="002A025B"/>
    <w:rsid w:val="002A02D6"/>
    <w:rsid w:val="002A0793"/>
    <w:rsid w:val="002A08A2"/>
    <w:rsid w:val="002A093A"/>
    <w:rsid w:val="002A09DA"/>
    <w:rsid w:val="002A0A52"/>
    <w:rsid w:val="002A0BE1"/>
    <w:rsid w:val="002A0CA5"/>
    <w:rsid w:val="002A1045"/>
    <w:rsid w:val="002A1058"/>
    <w:rsid w:val="002A1179"/>
    <w:rsid w:val="002A13A4"/>
    <w:rsid w:val="002A1436"/>
    <w:rsid w:val="002A1441"/>
    <w:rsid w:val="002A14FB"/>
    <w:rsid w:val="002A16DC"/>
    <w:rsid w:val="002A1871"/>
    <w:rsid w:val="002A1C8C"/>
    <w:rsid w:val="002A1CC4"/>
    <w:rsid w:val="002A1EEA"/>
    <w:rsid w:val="002A2116"/>
    <w:rsid w:val="002A213D"/>
    <w:rsid w:val="002A26AE"/>
    <w:rsid w:val="002A26C1"/>
    <w:rsid w:val="002A28F5"/>
    <w:rsid w:val="002A2C76"/>
    <w:rsid w:val="002A2E04"/>
    <w:rsid w:val="002A2FF6"/>
    <w:rsid w:val="002A3124"/>
    <w:rsid w:val="002A3204"/>
    <w:rsid w:val="002A358C"/>
    <w:rsid w:val="002A362D"/>
    <w:rsid w:val="002A3634"/>
    <w:rsid w:val="002A3A98"/>
    <w:rsid w:val="002A3F20"/>
    <w:rsid w:val="002A4477"/>
    <w:rsid w:val="002A4AB9"/>
    <w:rsid w:val="002A4D7C"/>
    <w:rsid w:val="002A4F9D"/>
    <w:rsid w:val="002A5049"/>
    <w:rsid w:val="002A506C"/>
    <w:rsid w:val="002A5211"/>
    <w:rsid w:val="002A54A3"/>
    <w:rsid w:val="002A55B3"/>
    <w:rsid w:val="002A56B5"/>
    <w:rsid w:val="002A582B"/>
    <w:rsid w:val="002A5933"/>
    <w:rsid w:val="002A5996"/>
    <w:rsid w:val="002A5CA3"/>
    <w:rsid w:val="002A5D08"/>
    <w:rsid w:val="002A5D0A"/>
    <w:rsid w:val="002A6219"/>
    <w:rsid w:val="002A64EA"/>
    <w:rsid w:val="002A6625"/>
    <w:rsid w:val="002A68BC"/>
    <w:rsid w:val="002A6B04"/>
    <w:rsid w:val="002A6D39"/>
    <w:rsid w:val="002A6DAF"/>
    <w:rsid w:val="002A6E6D"/>
    <w:rsid w:val="002A6EC6"/>
    <w:rsid w:val="002A6EEC"/>
    <w:rsid w:val="002A6F0E"/>
    <w:rsid w:val="002A6F94"/>
    <w:rsid w:val="002A7314"/>
    <w:rsid w:val="002A73D6"/>
    <w:rsid w:val="002A7472"/>
    <w:rsid w:val="002A78C2"/>
    <w:rsid w:val="002A7CE4"/>
    <w:rsid w:val="002A7E82"/>
    <w:rsid w:val="002A7F4F"/>
    <w:rsid w:val="002A7F95"/>
    <w:rsid w:val="002A7FA9"/>
    <w:rsid w:val="002A7FC4"/>
    <w:rsid w:val="002B0006"/>
    <w:rsid w:val="002B05EB"/>
    <w:rsid w:val="002B07EC"/>
    <w:rsid w:val="002B0818"/>
    <w:rsid w:val="002B0A87"/>
    <w:rsid w:val="002B0AF7"/>
    <w:rsid w:val="002B0B2A"/>
    <w:rsid w:val="002B0B82"/>
    <w:rsid w:val="002B0C2A"/>
    <w:rsid w:val="002B114F"/>
    <w:rsid w:val="002B1212"/>
    <w:rsid w:val="002B12CA"/>
    <w:rsid w:val="002B136E"/>
    <w:rsid w:val="002B1372"/>
    <w:rsid w:val="002B1499"/>
    <w:rsid w:val="002B153E"/>
    <w:rsid w:val="002B1561"/>
    <w:rsid w:val="002B15DA"/>
    <w:rsid w:val="002B17F8"/>
    <w:rsid w:val="002B19D3"/>
    <w:rsid w:val="002B1D71"/>
    <w:rsid w:val="002B1DD5"/>
    <w:rsid w:val="002B1DED"/>
    <w:rsid w:val="002B1E5E"/>
    <w:rsid w:val="002B1EE9"/>
    <w:rsid w:val="002B234A"/>
    <w:rsid w:val="002B249A"/>
    <w:rsid w:val="002B24FF"/>
    <w:rsid w:val="002B2516"/>
    <w:rsid w:val="002B2687"/>
    <w:rsid w:val="002B2BBD"/>
    <w:rsid w:val="002B2C59"/>
    <w:rsid w:val="002B2D66"/>
    <w:rsid w:val="002B2D79"/>
    <w:rsid w:val="002B2F56"/>
    <w:rsid w:val="002B30FC"/>
    <w:rsid w:val="002B31DF"/>
    <w:rsid w:val="002B3249"/>
    <w:rsid w:val="002B33F5"/>
    <w:rsid w:val="002B3548"/>
    <w:rsid w:val="002B3C67"/>
    <w:rsid w:val="002B3E66"/>
    <w:rsid w:val="002B3F3F"/>
    <w:rsid w:val="002B4301"/>
    <w:rsid w:val="002B444E"/>
    <w:rsid w:val="002B4813"/>
    <w:rsid w:val="002B48B9"/>
    <w:rsid w:val="002B4A4B"/>
    <w:rsid w:val="002B4B1D"/>
    <w:rsid w:val="002B4B8C"/>
    <w:rsid w:val="002B4F4D"/>
    <w:rsid w:val="002B4FFF"/>
    <w:rsid w:val="002B50C0"/>
    <w:rsid w:val="002B5207"/>
    <w:rsid w:val="002B56AB"/>
    <w:rsid w:val="002B5DC1"/>
    <w:rsid w:val="002B60FC"/>
    <w:rsid w:val="002B646B"/>
    <w:rsid w:val="002B67F7"/>
    <w:rsid w:val="002B6996"/>
    <w:rsid w:val="002B6A10"/>
    <w:rsid w:val="002B6A79"/>
    <w:rsid w:val="002B6CCE"/>
    <w:rsid w:val="002B6E04"/>
    <w:rsid w:val="002B6EF2"/>
    <w:rsid w:val="002B7087"/>
    <w:rsid w:val="002B70B0"/>
    <w:rsid w:val="002B7105"/>
    <w:rsid w:val="002B71C9"/>
    <w:rsid w:val="002B7202"/>
    <w:rsid w:val="002B75A7"/>
    <w:rsid w:val="002B7A7A"/>
    <w:rsid w:val="002B7B62"/>
    <w:rsid w:val="002B7E88"/>
    <w:rsid w:val="002B7EBC"/>
    <w:rsid w:val="002C01A3"/>
    <w:rsid w:val="002C01AA"/>
    <w:rsid w:val="002C0305"/>
    <w:rsid w:val="002C031A"/>
    <w:rsid w:val="002C0411"/>
    <w:rsid w:val="002C0635"/>
    <w:rsid w:val="002C084F"/>
    <w:rsid w:val="002C0B5B"/>
    <w:rsid w:val="002C0C14"/>
    <w:rsid w:val="002C0CA8"/>
    <w:rsid w:val="002C0D95"/>
    <w:rsid w:val="002C0E2A"/>
    <w:rsid w:val="002C0F11"/>
    <w:rsid w:val="002C11BA"/>
    <w:rsid w:val="002C11ED"/>
    <w:rsid w:val="002C1598"/>
    <w:rsid w:val="002C1839"/>
    <w:rsid w:val="002C1A1C"/>
    <w:rsid w:val="002C1B31"/>
    <w:rsid w:val="002C1BDF"/>
    <w:rsid w:val="002C1E20"/>
    <w:rsid w:val="002C2133"/>
    <w:rsid w:val="002C21DC"/>
    <w:rsid w:val="002C2224"/>
    <w:rsid w:val="002C2378"/>
    <w:rsid w:val="002C2388"/>
    <w:rsid w:val="002C23A8"/>
    <w:rsid w:val="002C2437"/>
    <w:rsid w:val="002C288A"/>
    <w:rsid w:val="002C2A9A"/>
    <w:rsid w:val="002C2C67"/>
    <w:rsid w:val="002C2D21"/>
    <w:rsid w:val="002C2DAC"/>
    <w:rsid w:val="002C2DB0"/>
    <w:rsid w:val="002C2DE8"/>
    <w:rsid w:val="002C318A"/>
    <w:rsid w:val="002C3510"/>
    <w:rsid w:val="002C3CA5"/>
    <w:rsid w:val="002C3D5D"/>
    <w:rsid w:val="002C42D3"/>
    <w:rsid w:val="002C4618"/>
    <w:rsid w:val="002C48AE"/>
    <w:rsid w:val="002C4A75"/>
    <w:rsid w:val="002C4AF6"/>
    <w:rsid w:val="002C50C2"/>
    <w:rsid w:val="002C52F1"/>
    <w:rsid w:val="002C5361"/>
    <w:rsid w:val="002C5396"/>
    <w:rsid w:val="002C55FA"/>
    <w:rsid w:val="002C5707"/>
    <w:rsid w:val="002C57D8"/>
    <w:rsid w:val="002C5827"/>
    <w:rsid w:val="002C58A0"/>
    <w:rsid w:val="002C59F1"/>
    <w:rsid w:val="002C5B0E"/>
    <w:rsid w:val="002C5D9E"/>
    <w:rsid w:val="002C5EDF"/>
    <w:rsid w:val="002C619D"/>
    <w:rsid w:val="002C6201"/>
    <w:rsid w:val="002C63CA"/>
    <w:rsid w:val="002C63F4"/>
    <w:rsid w:val="002C6400"/>
    <w:rsid w:val="002C65D6"/>
    <w:rsid w:val="002C6809"/>
    <w:rsid w:val="002C68B7"/>
    <w:rsid w:val="002C6CF8"/>
    <w:rsid w:val="002C6FAF"/>
    <w:rsid w:val="002C6FD1"/>
    <w:rsid w:val="002C70A3"/>
    <w:rsid w:val="002C7173"/>
    <w:rsid w:val="002C773E"/>
    <w:rsid w:val="002C78F8"/>
    <w:rsid w:val="002C7C77"/>
    <w:rsid w:val="002C7DA2"/>
    <w:rsid w:val="002C7DBF"/>
    <w:rsid w:val="002C7E43"/>
    <w:rsid w:val="002C7F72"/>
    <w:rsid w:val="002C7FF7"/>
    <w:rsid w:val="002D001F"/>
    <w:rsid w:val="002D00BF"/>
    <w:rsid w:val="002D0319"/>
    <w:rsid w:val="002D034F"/>
    <w:rsid w:val="002D06B0"/>
    <w:rsid w:val="002D0722"/>
    <w:rsid w:val="002D07AA"/>
    <w:rsid w:val="002D081B"/>
    <w:rsid w:val="002D0970"/>
    <w:rsid w:val="002D0A54"/>
    <w:rsid w:val="002D0C36"/>
    <w:rsid w:val="002D0C7A"/>
    <w:rsid w:val="002D0D66"/>
    <w:rsid w:val="002D1016"/>
    <w:rsid w:val="002D130F"/>
    <w:rsid w:val="002D1398"/>
    <w:rsid w:val="002D1523"/>
    <w:rsid w:val="002D1809"/>
    <w:rsid w:val="002D1B93"/>
    <w:rsid w:val="002D1C66"/>
    <w:rsid w:val="002D1C85"/>
    <w:rsid w:val="002D1F10"/>
    <w:rsid w:val="002D1F6A"/>
    <w:rsid w:val="002D1FD2"/>
    <w:rsid w:val="002D2043"/>
    <w:rsid w:val="002D231C"/>
    <w:rsid w:val="002D2405"/>
    <w:rsid w:val="002D2444"/>
    <w:rsid w:val="002D244D"/>
    <w:rsid w:val="002D25CC"/>
    <w:rsid w:val="002D26DD"/>
    <w:rsid w:val="002D2B5B"/>
    <w:rsid w:val="002D2CC9"/>
    <w:rsid w:val="002D2EE1"/>
    <w:rsid w:val="002D310B"/>
    <w:rsid w:val="002D33FA"/>
    <w:rsid w:val="002D342D"/>
    <w:rsid w:val="002D3455"/>
    <w:rsid w:val="002D362C"/>
    <w:rsid w:val="002D363A"/>
    <w:rsid w:val="002D3812"/>
    <w:rsid w:val="002D3815"/>
    <w:rsid w:val="002D38BB"/>
    <w:rsid w:val="002D3D1D"/>
    <w:rsid w:val="002D3E48"/>
    <w:rsid w:val="002D3F38"/>
    <w:rsid w:val="002D401D"/>
    <w:rsid w:val="002D408D"/>
    <w:rsid w:val="002D427B"/>
    <w:rsid w:val="002D43BF"/>
    <w:rsid w:val="002D446C"/>
    <w:rsid w:val="002D4670"/>
    <w:rsid w:val="002D49B4"/>
    <w:rsid w:val="002D4B11"/>
    <w:rsid w:val="002D4C4D"/>
    <w:rsid w:val="002D4E92"/>
    <w:rsid w:val="002D50B8"/>
    <w:rsid w:val="002D51FE"/>
    <w:rsid w:val="002D52C6"/>
    <w:rsid w:val="002D570F"/>
    <w:rsid w:val="002D5810"/>
    <w:rsid w:val="002D5948"/>
    <w:rsid w:val="002D5A3A"/>
    <w:rsid w:val="002D5B95"/>
    <w:rsid w:val="002D5D45"/>
    <w:rsid w:val="002D5F76"/>
    <w:rsid w:val="002D5F9E"/>
    <w:rsid w:val="002D6099"/>
    <w:rsid w:val="002D60E2"/>
    <w:rsid w:val="002D610C"/>
    <w:rsid w:val="002D6841"/>
    <w:rsid w:val="002D6AE1"/>
    <w:rsid w:val="002D6B87"/>
    <w:rsid w:val="002D6E94"/>
    <w:rsid w:val="002D6ECA"/>
    <w:rsid w:val="002D7126"/>
    <w:rsid w:val="002D715D"/>
    <w:rsid w:val="002D7426"/>
    <w:rsid w:val="002D7549"/>
    <w:rsid w:val="002D7643"/>
    <w:rsid w:val="002D77C9"/>
    <w:rsid w:val="002D77EB"/>
    <w:rsid w:val="002D7892"/>
    <w:rsid w:val="002D793B"/>
    <w:rsid w:val="002D7A32"/>
    <w:rsid w:val="002D7A7C"/>
    <w:rsid w:val="002D7B20"/>
    <w:rsid w:val="002D7C0E"/>
    <w:rsid w:val="002D7D25"/>
    <w:rsid w:val="002D7FA0"/>
    <w:rsid w:val="002E0065"/>
    <w:rsid w:val="002E013F"/>
    <w:rsid w:val="002E03E2"/>
    <w:rsid w:val="002E05F7"/>
    <w:rsid w:val="002E0694"/>
    <w:rsid w:val="002E08C6"/>
    <w:rsid w:val="002E0D2C"/>
    <w:rsid w:val="002E0D69"/>
    <w:rsid w:val="002E0F84"/>
    <w:rsid w:val="002E101E"/>
    <w:rsid w:val="002E11EC"/>
    <w:rsid w:val="002E1236"/>
    <w:rsid w:val="002E16F2"/>
    <w:rsid w:val="002E1A3B"/>
    <w:rsid w:val="002E1A90"/>
    <w:rsid w:val="002E1B55"/>
    <w:rsid w:val="002E1E3F"/>
    <w:rsid w:val="002E1EC1"/>
    <w:rsid w:val="002E1FAB"/>
    <w:rsid w:val="002E2001"/>
    <w:rsid w:val="002E208F"/>
    <w:rsid w:val="002E2732"/>
    <w:rsid w:val="002E27A0"/>
    <w:rsid w:val="002E2826"/>
    <w:rsid w:val="002E2A82"/>
    <w:rsid w:val="002E2B2A"/>
    <w:rsid w:val="002E2BBF"/>
    <w:rsid w:val="002E2E55"/>
    <w:rsid w:val="002E2E81"/>
    <w:rsid w:val="002E2EE5"/>
    <w:rsid w:val="002E307E"/>
    <w:rsid w:val="002E3084"/>
    <w:rsid w:val="002E3173"/>
    <w:rsid w:val="002E349B"/>
    <w:rsid w:val="002E384E"/>
    <w:rsid w:val="002E393C"/>
    <w:rsid w:val="002E39BD"/>
    <w:rsid w:val="002E3DEB"/>
    <w:rsid w:val="002E3F48"/>
    <w:rsid w:val="002E4348"/>
    <w:rsid w:val="002E445F"/>
    <w:rsid w:val="002E4812"/>
    <w:rsid w:val="002E482D"/>
    <w:rsid w:val="002E48FD"/>
    <w:rsid w:val="002E4C66"/>
    <w:rsid w:val="002E4E29"/>
    <w:rsid w:val="002E4EE8"/>
    <w:rsid w:val="002E5057"/>
    <w:rsid w:val="002E5281"/>
    <w:rsid w:val="002E52EC"/>
    <w:rsid w:val="002E54DF"/>
    <w:rsid w:val="002E54FE"/>
    <w:rsid w:val="002E55CA"/>
    <w:rsid w:val="002E561C"/>
    <w:rsid w:val="002E56FC"/>
    <w:rsid w:val="002E57B6"/>
    <w:rsid w:val="002E57E4"/>
    <w:rsid w:val="002E5A5A"/>
    <w:rsid w:val="002E5A67"/>
    <w:rsid w:val="002E5BDD"/>
    <w:rsid w:val="002E5D9D"/>
    <w:rsid w:val="002E6222"/>
    <w:rsid w:val="002E6271"/>
    <w:rsid w:val="002E6363"/>
    <w:rsid w:val="002E638B"/>
    <w:rsid w:val="002E6458"/>
    <w:rsid w:val="002E64CF"/>
    <w:rsid w:val="002E65D2"/>
    <w:rsid w:val="002E65E3"/>
    <w:rsid w:val="002E66DA"/>
    <w:rsid w:val="002E66E6"/>
    <w:rsid w:val="002E6799"/>
    <w:rsid w:val="002E6A0A"/>
    <w:rsid w:val="002E6D88"/>
    <w:rsid w:val="002E6ECD"/>
    <w:rsid w:val="002E711D"/>
    <w:rsid w:val="002E719A"/>
    <w:rsid w:val="002E73F9"/>
    <w:rsid w:val="002E7600"/>
    <w:rsid w:val="002E78F2"/>
    <w:rsid w:val="002E7C69"/>
    <w:rsid w:val="002E7F38"/>
    <w:rsid w:val="002E7F7F"/>
    <w:rsid w:val="002F01DB"/>
    <w:rsid w:val="002F02C2"/>
    <w:rsid w:val="002F0301"/>
    <w:rsid w:val="002F0571"/>
    <w:rsid w:val="002F0681"/>
    <w:rsid w:val="002F0B5E"/>
    <w:rsid w:val="002F0C47"/>
    <w:rsid w:val="002F0C51"/>
    <w:rsid w:val="002F0FAD"/>
    <w:rsid w:val="002F1147"/>
    <w:rsid w:val="002F13CD"/>
    <w:rsid w:val="002F142F"/>
    <w:rsid w:val="002F15D3"/>
    <w:rsid w:val="002F16AE"/>
    <w:rsid w:val="002F1734"/>
    <w:rsid w:val="002F1977"/>
    <w:rsid w:val="002F1A97"/>
    <w:rsid w:val="002F1BDA"/>
    <w:rsid w:val="002F1C31"/>
    <w:rsid w:val="002F1F35"/>
    <w:rsid w:val="002F1F7C"/>
    <w:rsid w:val="002F1F94"/>
    <w:rsid w:val="002F1FED"/>
    <w:rsid w:val="002F2060"/>
    <w:rsid w:val="002F2084"/>
    <w:rsid w:val="002F20A7"/>
    <w:rsid w:val="002F20F3"/>
    <w:rsid w:val="002F21B8"/>
    <w:rsid w:val="002F2358"/>
    <w:rsid w:val="002F2367"/>
    <w:rsid w:val="002F239B"/>
    <w:rsid w:val="002F2428"/>
    <w:rsid w:val="002F25A0"/>
    <w:rsid w:val="002F2633"/>
    <w:rsid w:val="002F2709"/>
    <w:rsid w:val="002F27EC"/>
    <w:rsid w:val="002F2A39"/>
    <w:rsid w:val="002F2A95"/>
    <w:rsid w:val="002F2BC5"/>
    <w:rsid w:val="002F2C10"/>
    <w:rsid w:val="002F2C1D"/>
    <w:rsid w:val="002F2D8A"/>
    <w:rsid w:val="002F31D9"/>
    <w:rsid w:val="002F3242"/>
    <w:rsid w:val="002F345F"/>
    <w:rsid w:val="002F3545"/>
    <w:rsid w:val="002F380A"/>
    <w:rsid w:val="002F3966"/>
    <w:rsid w:val="002F39DF"/>
    <w:rsid w:val="002F3B66"/>
    <w:rsid w:val="002F3B7A"/>
    <w:rsid w:val="002F3C7D"/>
    <w:rsid w:val="002F3F18"/>
    <w:rsid w:val="002F4214"/>
    <w:rsid w:val="002F4712"/>
    <w:rsid w:val="002F4899"/>
    <w:rsid w:val="002F4CDF"/>
    <w:rsid w:val="002F4E0D"/>
    <w:rsid w:val="002F4E8D"/>
    <w:rsid w:val="002F5133"/>
    <w:rsid w:val="002F532C"/>
    <w:rsid w:val="002F54CB"/>
    <w:rsid w:val="002F55AC"/>
    <w:rsid w:val="002F587B"/>
    <w:rsid w:val="002F5BCF"/>
    <w:rsid w:val="002F5D3D"/>
    <w:rsid w:val="002F5DF3"/>
    <w:rsid w:val="002F5F74"/>
    <w:rsid w:val="002F609E"/>
    <w:rsid w:val="002F6103"/>
    <w:rsid w:val="002F647E"/>
    <w:rsid w:val="002F673D"/>
    <w:rsid w:val="002F67F4"/>
    <w:rsid w:val="002F685F"/>
    <w:rsid w:val="002F69CE"/>
    <w:rsid w:val="002F6AE2"/>
    <w:rsid w:val="002F6B0A"/>
    <w:rsid w:val="002F6D10"/>
    <w:rsid w:val="002F6D5E"/>
    <w:rsid w:val="002F6EE1"/>
    <w:rsid w:val="002F6F9C"/>
    <w:rsid w:val="002F6FAF"/>
    <w:rsid w:val="002F709D"/>
    <w:rsid w:val="002F772D"/>
    <w:rsid w:val="002F781A"/>
    <w:rsid w:val="002F78A0"/>
    <w:rsid w:val="002F7BA2"/>
    <w:rsid w:val="002F7C94"/>
    <w:rsid w:val="002F7D84"/>
    <w:rsid w:val="002F7D8A"/>
    <w:rsid w:val="002F7DB0"/>
    <w:rsid w:val="002F7DC9"/>
    <w:rsid w:val="002F7DE7"/>
    <w:rsid w:val="002F7E83"/>
    <w:rsid w:val="00300241"/>
    <w:rsid w:val="00300631"/>
    <w:rsid w:val="003006D1"/>
    <w:rsid w:val="003007B2"/>
    <w:rsid w:val="003008D2"/>
    <w:rsid w:val="003009EC"/>
    <w:rsid w:val="00300B6E"/>
    <w:rsid w:val="00300B92"/>
    <w:rsid w:val="00300DA3"/>
    <w:rsid w:val="00301105"/>
    <w:rsid w:val="003011AA"/>
    <w:rsid w:val="003012B5"/>
    <w:rsid w:val="00301401"/>
    <w:rsid w:val="0030187A"/>
    <w:rsid w:val="0030192F"/>
    <w:rsid w:val="00301B27"/>
    <w:rsid w:val="00301E9B"/>
    <w:rsid w:val="003020B1"/>
    <w:rsid w:val="003020E5"/>
    <w:rsid w:val="0030257D"/>
    <w:rsid w:val="0030261F"/>
    <w:rsid w:val="0030292E"/>
    <w:rsid w:val="00302A4F"/>
    <w:rsid w:val="00302A9A"/>
    <w:rsid w:val="00302D0A"/>
    <w:rsid w:val="00302D68"/>
    <w:rsid w:val="00302FAD"/>
    <w:rsid w:val="003030FD"/>
    <w:rsid w:val="003031D0"/>
    <w:rsid w:val="0030327A"/>
    <w:rsid w:val="003037CC"/>
    <w:rsid w:val="00303831"/>
    <w:rsid w:val="00303C3C"/>
    <w:rsid w:val="00303CB9"/>
    <w:rsid w:val="0030422A"/>
    <w:rsid w:val="00304253"/>
    <w:rsid w:val="00304458"/>
    <w:rsid w:val="003046F1"/>
    <w:rsid w:val="00304A7A"/>
    <w:rsid w:val="00304FA4"/>
    <w:rsid w:val="00305045"/>
    <w:rsid w:val="00305073"/>
    <w:rsid w:val="003052E7"/>
    <w:rsid w:val="00305401"/>
    <w:rsid w:val="00305607"/>
    <w:rsid w:val="00305661"/>
    <w:rsid w:val="003058D1"/>
    <w:rsid w:val="003058F9"/>
    <w:rsid w:val="00305C95"/>
    <w:rsid w:val="00305D01"/>
    <w:rsid w:val="00305D91"/>
    <w:rsid w:val="00305E5E"/>
    <w:rsid w:val="0030600D"/>
    <w:rsid w:val="003063DC"/>
    <w:rsid w:val="003063ED"/>
    <w:rsid w:val="00306507"/>
    <w:rsid w:val="0030668B"/>
    <w:rsid w:val="003066AD"/>
    <w:rsid w:val="003066AE"/>
    <w:rsid w:val="003069EB"/>
    <w:rsid w:val="00306A87"/>
    <w:rsid w:val="00306EA4"/>
    <w:rsid w:val="00306FCE"/>
    <w:rsid w:val="003070AA"/>
    <w:rsid w:val="00307375"/>
    <w:rsid w:val="0030767F"/>
    <w:rsid w:val="003078C1"/>
    <w:rsid w:val="00307995"/>
    <w:rsid w:val="003079C5"/>
    <w:rsid w:val="00307C71"/>
    <w:rsid w:val="00307D99"/>
    <w:rsid w:val="0031007F"/>
    <w:rsid w:val="00310290"/>
    <w:rsid w:val="003102C8"/>
    <w:rsid w:val="0031037F"/>
    <w:rsid w:val="0031054D"/>
    <w:rsid w:val="00310AC3"/>
    <w:rsid w:val="00310BBA"/>
    <w:rsid w:val="00310C86"/>
    <w:rsid w:val="00310DD1"/>
    <w:rsid w:val="00310F9A"/>
    <w:rsid w:val="00311172"/>
    <w:rsid w:val="00311213"/>
    <w:rsid w:val="00311645"/>
    <w:rsid w:val="00311718"/>
    <w:rsid w:val="00311736"/>
    <w:rsid w:val="0031175E"/>
    <w:rsid w:val="0031180F"/>
    <w:rsid w:val="00311816"/>
    <w:rsid w:val="003119D6"/>
    <w:rsid w:val="00311BE7"/>
    <w:rsid w:val="00311C9A"/>
    <w:rsid w:val="0031273C"/>
    <w:rsid w:val="003128A1"/>
    <w:rsid w:val="00312A0D"/>
    <w:rsid w:val="00312A67"/>
    <w:rsid w:val="00312E9C"/>
    <w:rsid w:val="00312EB8"/>
    <w:rsid w:val="00313100"/>
    <w:rsid w:val="00313141"/>
    <w:rsid w:val="003132B5"/>
    <w:rsid w:val="00313414"/>
    <w:rsid w:val="003134E1"/>
    <w:rsid w:val="003137B6"/>
    <w:rsid w:val="0031397D"/>
    <w:rsid w:val="00313A7A"/>
    <w:rsid w:val="00313CE6"/>
    <w:rsid w:val="00313CF7"/>
    <w:rsid w:val="00313D78"/>
    <w:rsid w:val="00313E9A"/>
    <w:rsid w:val="00313F15"/>
    <w:rsid w:val="00313FED"/>
    <w:rsid w:val="003141E9"/>
    <w:rsid w:val="00314505"/>
    <w:rsid w:val="00314A0C"/>
    <w:rsid w:val="00314CAD"/>
    <w:rsid w:val="00314CD6"/>
    <w:rsid w:val="00314D97"/>
    <w:rsid w:val="003150B8"/>
    <w:rsid w:val="00315107"/>
    <w:rsid w:val="0031516F"/>
    <w:rsid w:val="0031523A"/>
    <w:rsid w:val="003153AE"/>
    <w:rsid w:val="003155CC"/>
    <w:rsid w:val="003155E0"/>
    <w:rsid w:val="0031569B"/>
    <w:rsid w:val="003157BA"/>
    <w:rsid w:val="003157C0"/>
    <w:rsid w:val="00315C9F"/>
    <w:rsid w:val="00315E54"/>
    <w:rsid w:val="0031603E"/>
    <w:rsid w:val="003160EA"/>
    <w:rsid w:val="0031639B"/>
    <w:rsid w:val="003164D6"/>
    <w:rsid w:val="00316997"/>
    <w:rsid w:val="00316EB2"/>
    <w:rsid w:val="00317053"/>
    <w:rsid w:val="00317421"/>
    <w:rsid w:val="00317540"/>
    <w:rsid w:val="0031762F"/>
    <w:rsid w:val="003177EF"/>
    <w:rsid w:val="00317B3D"/>
    <w:rsid w:val="00317BE0"/>
    <w:rsid w:val="00317DB0"/>
    <w:rsid w:val="00317F3E"/>
    <w:rsid w:val="00317FA6"/>
    <w:rsid w:val="00317FE0"/>
    <w:rsid w:val="0032046F"/>
    <w:rsid w:val="003205B1"/>
    <w:rsid w:val="003205FC"/>
    <w:rsid w:val="0032065C"/>
    <w:rsid w:val="0032083F"/>
    <w:rsid w:val="003209C0"/>
    <w:rsid w:val="00320E31"/>
    <w:rsid w:val="00321277"/>
    <w:rsid w:val="00321410"/>
    <w:rsid w:val="003219DA"/>
    <w:rsid w:val="00321A8F"/>
    <w:rsid w:val="00321E0F"/>
    <w:rsid w:val="003220B3"/>
    <w:rsid w:val="0032229E"/>
    <w:rsid w:val="0032257A"/>
    <w:rsid w:val="00322761"/>
    <w:rsid w:val="00322785"/>
    <w:rsid w:val="00322F44"/>
    <w:rsid w:val="00323020"/>
    <w:rsid w:val="00323130"/>
    <w:rsid w:val="003231A4"/>
    <w:rsid w:val="00323640"/>
    <w:rsid w:val="00323657"/>
    <w:rsid w:val="00323689"/>
    <w:rsid w:val="00323815"/>
    <w:rsid w:val="003238C9"/>
    <w:rsid w:val="00323909"/>
    <w:rsid w:val="00323D03"/>
    <w:rsid w:val="00323D90"/>
    <w:rsid w:val="00323DCE"/>
    <w:rsid w:val="00324027"/>
    <w:rsid w:val="00324135"/>
    <w:rsid w:val="003243F9"/>
    <w:rsid w:val="003246F4"/>
    <w:rsid w:val="003247E6"/>
    <w:rsid w:val="00324A8A"/>
    <w:rsid w:val="00324D1F"/>
    <w:rsid w:val="00325028"/>
    <w:rsid w:val="00325152"/>
    <w:rsid w:val="00325257"/>
    <w:rsid w:val="003253D0"/>
    <w:rsid w:val="00325942"/>
    <w:rsid w:val="00325B34"/>
    <w:rsid w:val="00325CAC"/>
    <w:rsid w:val="00325D83"/>
    <w:rsid w:val="00325D92"/>
    <w:rsid w:val="00325E79"/>
    <w:rsid w:val="00325E84"/>
    <w:rsid w:val="00325F9F"/>
    <w:rsid w:val="00326428"/>
    <w:rsid w:val="00326847"/>
    <w:rsid w:val="003269E7"/>
    <w:rsid w:val="00326AB3"/>
    <w:rsid w:val="003270EF"/>
    <w:rsid w:val="00327A14"/>
    <w:rsid w:val="00327AA8"/>
    <w:rsid w:val="00327AE9"/>
    <w:rsid w:val="00327C8A"/>
    <w:rsid w:val="00327E72"/>
    <w:rsid w:val="0033035F"/>
    <w:rsid w:val="003311A3"/>
    <w:rsid w:val="00331384"/>
    <w:rsid w:val="00331858"/>
    <w:rsid w:val="00331932"/>
    <w:rsid w:val="00331A46"/>
    <w:rsid w:val="00331BB7"/>
    <w:rsid w:val="00331D7B"/>
    <w:rsid w:val="003320CC"/>
    <w:rsid w:val="003322FB"/>
    <w:rsid w:val="003326A7"/>
    <w:rsid w:val="00332707"/>
    <w:rsid w:val="003329D9"/>
    <w:rsid w:val="00332A80"/>
    <w:rsid w:val="00332AD8"/>
    <w:rsid w:val="00332AF1"/>
    <w:rsid w:val="00332D2D"/>
    <w:rsid w:val="00332EFE"/>
    <w:rsid w:val="0033300D"/>
    <w:rsid w:val="0033328F"/>
    <w:rsid w:val="00333462"/>
    <w:rsid w:val="003336D2"/>
    <w:rsid w:val="00333974"/>
    <w:rsid w:val="00334126"/>
    <w:rsid w:val="003345D2"/>
    <w:rsid w:val="003347E9"/>
    <w:rsid w:val="00334911"/>
    <w:rsid w:val="003349DA"/>
    <w:rsid w:val="00334C88"/>
    <w:rsid w:val="00335301"/>
    <w:rsid w:val="0033540C"/>
    <w:rsid w:val="003357D7"/>
    <w:rsid w:val="00335974"/>
    <w:rsid w:val="003359AF"/>
    <w:rsid w:val="003359F1"/>
    <w:rsid w:val="00335D01"/>
    <w:rsid w:val="00335D0C"/>
    <w:rsid w:val="00335F98"/>
    <w:rsid w:val="003361B3"/>
    <w:rsid w:val="003361CF"/>
    <w:rsid w:val="00336206"/>
    <w:rsid w:val="003362B1"/>
    <w:rsid w:val="0033636D"/>
    <w:rsid w:val="00336568"/>
    <w:rsid w:val="003365A1"/>
    <w:rsid w:val="0033694B"/>
    <w:rsid w:val="003369E5"/>
    <w:rsid w:val="00336C6C"/>
    <w:rsid w:val="00336E52"/>
    <w:rsid w:val="00336F85"/>
    <w:rsid w:val="00337300"/>
    <w:rsid w:val="003374CE"/>
    <w:rsid w:val="00337551"/>
    <w:rsid w:val="003375B4"/>
    <w:rsid w:val="00337889"/>
    <w:rsid w:val="003379BE"/>
    <w:rsid w:val="00337D95"/>
    <w:rsid w:val="0034019D"/>
    <w:rsid w:val="0034055C"/>
    <w:rsid w:val="00340DB5"/>
    <w:rsid w:val="00340E6F"/>
    <w:rsid w:val="003411A5"/>
    <w:rsid w:val="003411D7"/>
    <w:rsid w:val="003414E7"/>
    <w:rsid w:val="0034153B"/>
    <w:rsid w:val="00341B8B"/>
    <w:rsid w:val="00341C0D"/>
    <w:rsid w:val="00341D31"/>
    <w:rsid w:val="00341FE7"/>
    <w:rsid w:val="00342068"/>
    <w:rsid w:val="003421AB"/>
    <w:rsid w:val="003422F9"/>
    <w:rsid w:val="003424A4"/>
    <w:rsid w:val="00342675"/>
    <w:rsid w:val="003427C7"/>
    <w:rsid w:val="003427F2"/>
    <w:rsid w:val="0034295A"/>
    <w:rsid w:val="00342A1A"/>
    <w:rsid w:val="0034315B"/>
    <w:rsid w:val="00343482"/>
    <w:rsid w:val="00343514"/>
    <w:rsid w:val="0034359E"/>
    <w:rsid w:val="0034381C"/>
    <w:rsid w:val="003441EB"/>
    <w:rsid w:val="003442C4"/>
    <w:rsid w:val="00344647"/>
    <w:rsid w:val="0034471F"/>
    <w:rsid w:val="00344A20"/>
    <w:rsid w:val="00344D44"/>
    <w:rsid w:val="003450A3"/>
    <w:rsid w:val="0034518B"/>
    <w:rsid w:val="003459D5"/>
    <w:rsid w:val="00345A47"/>
    <w:rsid w:val="003460B3"/>
    <w:rsid w:val="00346255"/>
    <w:rsid w:val="00346321"/>
    <w:rsid w:val="003464EE"/>
    <w:rsid w:val="003465C9"/>
    <w:rsid w:val="00346724"/>
    <w:rsid w:val="00346D46"/>
    <w:rsid w:val="00346E3A"/>
    <w:rsid w:val="00346F12"/>
    <w:rsid w:val="003470F3"/>
    <w:rsid w:val="003471F0"/>
    <w:rsid w:val="00347201"/>
    <w:rsid w:val="003472FA"/>
    <w:rsid w:val="0034785B"/>
    <w:rsid w:val="00347ABD"/>
    <w:rsid w:val="00347D41"/>
    <w:rsid w:val="00347E76"/>
    <w:rsid w:val="00347E8A"/>
    <w:rsid w:val="00350273"/>
    <w:rsid w:val="003503EC"/>
    <w:rsid w:val="0035046A"/>
    <w:rsid w:val="00350775"/>
    <w:rsid w:val="003508D4"/>
    <w:rsid w:val="003508D7"/>
    <w:rsid w:val="00350AC4"/>
    <w:rsid w:val="00350B27"/>
    <w:rsid w:val="00350BF0"/>
    <w:rsid w:val="00350FE7"/>
    <w:rsid w:val="00351000"/>
    <w:rsid w:val="003511A6"/>
    <w:rsid w:val="00351342"/>
    <w:rsid w:val="0035136C"/>
    <w:rsid w:val="00351406"/>
    <w:rsid w:val="0035165E"/>
    <w:rsid w:val="0035175C"/>
    <w:rsid w:val="003517E4"/>
    <w:rsid w:val="003519FF"/>
    <w:rsid w:val="00351A20"/>
    <w:rsid w:val="00351A85"/>
    <w:rsid w:val="00351D27"/>
    <w:rsid w:val="00351E1F"/>
    <w:rsid w:val="00352022"/>
    <w:rsid w:val="003520F2"/>
    <w:rsid w:val="00352634"/>
    <w:rsid w:val="0035271B"/>
    <w:rsid w:val="003528AB"/>
    <w:rsid w:val="00352E97"/>
    <w:rsid w:val="00352F9C"/>
    <w:rsid w:val="00352FD0"/>
    <w:rsid w:val="00353066"/>
    <w:rsid w:val="003531AC"/>
    <w:rsid w:val="003534D6"/>
    <w:rsid w:val="003535C1"/>
    <w:rsid w:val="00353926"/>
    <w:rsid w:val="003539F9"/>
    <w:rsid w:val="00353A35"/>
    <w:rsid w:val="00353A41"/>
    <w:rsid w:val="00353B1D"/>
    <w:rsid w:val="00353D78"/>
    <w:rsid w:val="003540B3"/>
    <w:rsid w:val="00354208"/>
    <w:rsid w:val="00354281"/>
    <w:rsid w:val="0035433E"/>
    <w:rsid w:val="0035451E"/>
    <w:rsid w:val="0035457A"/>
    <w:rsid w:val="003545DF"/>
    <w:rsid w:val="00354750"/>
    <w:rsid w:val="003548B8"/>
    <w:rsid w:val="00354984"/>
    <w:rsid w:val="00354AF9"/>
    <w:rsid w:val="00354B03"/>
    <w:rsid w:val="00354C03"/>
    <w:rsid w:val="00354E83"/>
    <w:rsid w:val="00354F94"/>
    <w:rsid w:val="00354FD9"/>
    <w:rsid w:val="0035501B"/>
    <w:rsid w:val="00355486"/>
    <w:rsid w:val="00355508"/>
    <w:rsid w:val="00355CED"/>
    <w:rsid w:val="00355D89"/>
    <w:rsid w:val="00355F3B"/>
    <w:rsid w:val="00356058"/>
    <w:rsid w:val="003562B8"/>
    <w:rsid w:val="00356505"/>
    <w:rsid w:val="003567F9"/>
    <w:rsid w:val="003568C0"/>
    <w:rsid w:val="0035694D"/>
    <w:rsid w:val="00356FA4"/>
    <w:rsid w:val="00357345"/>
    <w:rsid w:val="00357607"/>
    <w:rsid w:val="003576B5"/>
    <w:rsid w:val="00357974"/>
    <w:rsid w:val="00357BF0"/>
    <w:rsid w:val="00357C47"/>
    <w:rsid w:val="00357CBE"/>
    <w:rsid w:val="00357F27"/>
    <w:rsid w:val="00357FA7"/>
    <w:rsid w:val="00360001"/>
    <w:rsid w:val="003600FF"/>
    <w:rsid w:val="00360235"/>
    <w:rsid w:val="0036056B"/>
    <w:rsid w:val="00360675"/>
    <w:rsid w:val="00360698"/>
    <w:rsid w:val="0036091A"/>
    <w:rsid w:val="003609D1"/>
    <w:rsid w:val="00360A51"/>
    <w:rsid w:val="00360B0C"/>
    <w:rsid w:val="00360CCF"/>
    <w:rsid w:val="00360EBB"/>
    <w:rsid w:val="00360F19"/>
    <w:rsid w:val="00360FF5"/>
    <w:rsid w:val="003611FF"/>
    <w:rsid w:val="0036137A"/>
    <w:rsid w:val="0036150F"/>
    <w:rsid w:val="00361BE5"/>
    <w:rsid w:val="00361C0C"/>
    <w:rsid w:val="00361FD4"/>
    <w:rsid w:val="003622C6"/>
    <w:rsid w:val="003625A4"/>
    <w:rsid w:val="00362CF0"/>
    <w:rsid w:val="00362D04"/>
    <w:rsid w:val="00362DC2"/>
    <w:rsid w:val="00362E34"/>
    <w:rsid w:val="00362F21"/>
    <w:rsid w:val="003630BF"/>
    <w:rsid w:val="003631B9"/>
    <w:rsid w:val="003632B4"/>
    <w:rsid w:val="0036348A"/>
    <w:rsid w:val="003634BA"/>
    <w:rsid w:val="00363587"/>
    <w:rsid w:val="0036366E"/>
    <w:rsid w:val="00363CA8"/>
    <w:rsid w:val="00363D8D"/>
    <w:rsid w:val="00363D96"/>
    <w:rsid w:val="00363E22"/>
    <w:rsid w:val="00364032"/>
    <w:rsid w:val="003644C8"/>
    <w:rsid w:val="003645CF"/>
    <w:rsid w:val="0036487A"/>
    <w:rsid w:val="00364925"/>
    <w:rsid w:val="00364985"/>
    <w:rsid w:val="00364B50"/>
    <w:rsid w:val="00364DAE"/>
    <w:rsid w:val="00364E8D"/>
    <w:rsid w:val="00364EAD"/>
    <w:rsid w:val="00364FF4"/>
    <w:rsid w:val="0036504A"/>
    <w:rsid w:val="00365444"/>
    <w:rsid w:val="00365541"/>
    <w:rsid w:val="00365750"/>
    <w:rsid w:val="003657E1"/>
    <w:rsid w:val="003657E5"/>
    <w:rsid w:val="00365BD4"/>
    <w:rsid w:val="00365C58"/>
    <w:rsid w:val="00365D0F"/>
    <w:rsid w:val="00365E42"/>
    <w:rsid w:val="00365E44"/>
    <w:rsid w:val="00365EE3"/>
    <w:rsid w:val="00366357"/>
    <w:rsid w:val="003665BE"/>
    <w:rsid w:val="003667E5"/>
    <w:rsid w:val="00366A0F"/>
    <w:rsid w:val="00366AC4"/>
    <w:rsid w:val="00366C3A"/>
    <w:rsid w:val="00366DD8"/>
    <w:rsid w:val="00366EAD"/>
    <w:rsid w:val="00367198"/>
    <w:rsid w:val="00367220"/>
    <w:rsid w:val="003672F2"/>
    <w:rsid w:val="00367315"/>
    <w:rsid w:val="00367453"/>
    <w:rsid w:val="00367460"/>
    <w:rsid w:val="0036750A"/>
    <w:rsid w:val="00367659"/>
    <w:rsid w:val="00367738"/>
    <w:rsid w:val="0036786D"/>
    <w:rsid w:val="003679CE"/>
    <w:rsid w:val="00367B11"/>
    <w:rsid w:val="00367E8A"/>
    <w:rsid w:val="00367E99"/>
    <w:rsid w:val="00367EB3"/>
    <w:rsid w:val="0037027F"/>
    <w:rsid w:val="003702C7"/>
    <w:rsid w:val="003705ED"/>
    <w:rsid w:val="00370756"/>
    <w:rsid w:val="00370958"/>
    <w:rsid w:val="00370A92"/>
    <w:rsid w:val="00370B95"/>
    <w:rsid w:val="00370EDF"/>
    <w:rsid w:val="00371159"/>
    <w:rsid w:val="0037138B"/>
    <w:rsid w:val="00371502"/>
    <w:rsid w:val="003715CB"/>
    <w:rsid w:val="00371C7B"/>
    <w:rsid w:val="0037235B"/>
    <w:rsid w:val="003725BE"/>
    <w:rsid w:val="0037289A"/>
    <w:rsid w:val="003729DF"/>
    <w:rsid w:val="00372C6C"/>
    <w:rsid w:val="003732C7"/>
    <w:rsid w:val="0037376B"/>
    <w:rsid w:val="00373821"/>
    <w:rsid w:val="00373881"/>
    <w:rsid w:val="00373885"/>
    <w:rsid w:val="003739DB"/>
    <w:rsid w:val="00373A48"/>
    <w:rsid w:val="00373A49"/>
    <w:rsid w:val="00373B1A"/>
    <w:rsid w:val="00373E70"/>
    <w:rsid w:val="0037400C"/>
    <w:rsid w:val="0037402D"/>
    <w:rsid w:val="003741B7"/>
    <w:rsid w:val="003741C1"/>
    <w:rsid w:val="00374263"/>
    <w:rsid w:val="003743C7"/>
    <w:rsid w:val="003747B8"/>
    <w:rsid w:val="00374A85"/>
    <w:rsid w:val="00374C8D"/>
    <w:rsid w:val="00374D1E"/>
    <w:rsid w:val="00374E4C"/>
    <w:rsid w:val="00375197"/>
    <w:rsid w:val="0037533E"/>
    <w:rsid w:val="003754EA"/>
    <w:rsid w:val="003756F7"/>
    <w:rsid w:val="0037598C"/>
    <w:rsid w:val="00375ACC"/>
    <w:rsid w:val="00375E3B"/>
    <w:rsid w:val="00376453"/>
    <w:rsid w:val="00376744"/>
    <w:rsid w:val="00376827"/>
    <w:rsid w:val="0037697C"/>
    <w:rsid w:val="00376996"/>
    <w:rsid w:val="00376ACC"/>
    <w:rsid w:val="00376BDF"/>
    <w:rsid w:val="00376BF1"/>
    <w:rsid w:val="00377095"/>
    <w:rsid w:val="0037729A"/>
    <w:rsid w:val="003773F0"/>
    <w:rsid w:val="0037777F"/>
    <w:rsid w:val="00377A80"/>
    <w:rsid w:val="00377B47"/>
    <w:rsid w:val="00377C69"/>
    <w:rsid w:val="00377CF1"/>
    <w:rsid w:val="00377D8C"/>
    <w:rsid w:val="00377E59"/>
    <w:rsid w:val="00377E70"/>
    <w:rsid w:val="00377E7F"/>
    <w:rsid w:val="003803F1"/>
    <w:rsid w:val="00380430"/>
    <w:rsid w:val="00380917"/>
    <w:rsid w:val="00380A34"/>
    <w:rsid w:val="00380BE7"/>
    <w:rsid w:val="00380E9D"/>
    <w:rsid w:val="00380F33"/>
    <w:rsid w:val="00380F3C"/>
    <w:rsid w:val="00380FD5"/>
    <w:rsid w:val="0038123B"/>
    <w:rsid w:val="00381375"/>
    <w:rsid w:val="00381A45"/>
    <w:rsid w:val="00381A89"/>
    <w:rsid w:val="00381AE5"/>
    <w:rsid w:val="00381BB8"/>
    <w:rsid w:val="00381CB5"/>
    <w:rsid w:val="00381E8A"/>
    <w:rsid w:val="00381E94"/>
    <w:rsid w:val="00381EAC"/>
    <w:rsid w:val="00381FBA"/>
    <w:rsid w:val="003820DF"/>
    <w:rsid w:val="00382123"/>
    <w:rsid w:val="003823FE"/>
    <w:rsid w:val="003825A7"/>
    <w:rsid w:val="00382A8C"/>
    <w:rsid w:val="00382D22"/>
    <w:rsid w:val="00383049"/>
    <w:rsid w:val="00383071"/>
    <w:rsid w:val="0038313B"/>
    <w:rsid w:val="003832A2"/>
    <w:rsid w:val="003836D8"/>
    <w:rsid w:val="00383855"/>
    <w:rsid w:val="00383BC8"/>
    <w:rsid w:val="00384329"/>
    <w:rsid w:val="00384498"/>
    <w:rsid w:val="003844C8"/>
    <w:rsid w:val="00384538"/>
    <w:rsid w:val="0038483D"/>
    <w:rsid w:val="00384843"/>
    <w:rsid w:val="00384B5F"/>
    <w:rsid w:val="00384F7E"/>
    <w:rsid w:val="00385182"/>
    <w:rsid w:val="0038531B"/>
    <w:rsid w:val="00385716"/>
    <w:rsid w:val="0038576D"/>
    <w:rsid w:val="00385AA8"/>
    <w:rsid w:val="00385AE7"/>
    <w:rsid w:val="00385C91"/>
    <w:rsid w:val="00385DF2"/>
    <w:rsid w:val="00385ED3"/>
    <w:rsid w:val="003861D4"/>
    <w:rsid w:val="00386367"/>
    <w:rsid w:val="003863C9"/>
    <w:rsid w:val="0038694C"/>
    <w:rsid w:val="00386985"/>
    <w:rsid w:val="00386BA5"/>
    <w:rsid w:val="00386F2C"/>
    <w:rsid w:val="00387369"/>
    <w:rsid w:val="003873B7"/>
    <w:rsid w:val="003873C5"/>
    <w:rsid w:val="0038760F"/>
    <w:rsid w:val="00387679"/>
    <w:rsid w:val="003876F2"/>
    <w:rsid w:val="00387782"/>
    <w:rsid w:val="00387822"/>
    <w:rsid w:val="0038788B"/>
    <w:rsid w:val="00387CF6"/>
    <w:rsid w:val="00387D7F"/>
    <w:rsid w:val="00387F26"/>
    <w:rsid w:val="00390154"/>
    <w:rsid w:val="00390587"/>
    <w:rsid w:val="00390609"/>
    <w:rsid w:val="00390645"/>
    <w:rsid w:val="00390751"/>
    <w:rsid w:val="003908B8"/>
    <w:rsid w:val="0039095A"/>
    <w:rsid w:val="00390B43"/>
    <w:rsid w:val="0039116C"/>
    <w:rsid w:val="0039168F"/>
    <w:rsid w:val="003916A6"/>
    <w:rsid w:val="003916FD"/>
    <w:rsid w:val="003919F7"/>
    <w:rsid w:val="00391C21"/>
    <w:rsid w:val="00391C66"/>
    <w:rsid w:val="00391C98"/>
    <w:rsid w:val="00391D5C"/>
    <w:rsid w:val="00391EAA"/>
    <w:rsid w:val="00391EEA"/>
    <w:rsid w:val="003920D8"/>
    <w:rsid w:val="0039220C"/>
    <w:rsid w:val="003922BA"/>
    <w:rsid w:val="003922F6"/>
    <w:rsid w:val="00392459"/>
    <w:rsid w:val="00392496"/>
    <w:rsid w:val="003928C2"/>
    <w:rsid w:val="003929AB"/>
    <w:rsid w:val="00392CD8"/>
    <w:rsid w:val="00392D4C"/>
    <w:rsid w:val="00392DDC"/>
    <w:rsid w:val="0039334D"/>
    <w:rsid w:val="00393491"/>
    <w:rsid w:val="00393557"/>
    <w:rsid w:val="0039358C"/>
    <w:rsid w:val="0039363D"/>
    <w:rsid w:val="00393710"/>
    <w:rsid w:val="003937B6"/>
    <w:rsid w:val="00393B60"/>
    <w:rsid w:val="00393C1F"/>
    <w:rsid w:val="00393CF8"/>
    <w:rsid w:val="00393D3A"/>
    <w:rsid w:val="00393DD2"/>
    <w:rsid w:val="00394138"/>
    <w:rsid w:val="00394263"/>
    <w:rsid w:val="00394300"/>
    <w:rsid w:val="00394330"/>
    <w:rsid w:val="00394749"/>
    <w:rsid w:val="00394788"/>
    <w:rsid w:val="003949A3"/>
    <w:rsid w:val="00394DDA"/>
    <w:rsid w:val="00394F03"/>
    <w:rsid w:val="00395093"/>
    <w:rsid w:val="003950EC"/>
    <w:rsid w:val="00395100"/>
    <w:rsid w:val="003953EB"/>
    <w:rsid w:val="003956A7"/>
    <w:rsid w:val="0039585A"/>
    <w:rsid w:val="00395B4F"/>
    <w:rsid w:val="003960FF"/>
    <w:rsid w:val="003962CD"/>
    <w:rsid w:val="0039634A"/>
    <w:rsid w:val="0039638E"/>
    <w:rsid w:val="003965C9"/>
    <w:rsid w:val="0039689F"/>
    <w:rsid w:val="003968D5"/>
    <w:rsid w:val="003969F8"/>
    <w:rsid w:val="00396A9E"/>
    <w:rsid w:val="00396B57"/>
    <w:rsid w:val="00396C10"/>
    <w:rsid w:val="00396EC5"/>
    <w:rsid w:val="00396FC4"/>
    <w:rsid w:val="003970CE"/>
    <w:rsid w:val="003970F6"/>
    <w:rsid w:val="003974B6"/>
    <w:rsid w:val="003975B6"/>
    <w:rsid w:val="003976CA"/>
    <w:rsid w:val="0039797A"/>
    <w:rsid w:val="00397E54"/>
    <w:rsid w:val="00397E5E"/>
    <w:rsid w:val="003A01FD"/>
    <w:rsid w:val="003A04D7"/>
    <w:rsid w:val="003A0665"/>
    <w:rsid w:val="003A06A5"/>
    <w:rsid w:val="003A06C5"/>
    <w:rsid w:val="003A0A97"/>
    <w:rsid w:val="003A0DD1"/>
    <w:rsid w:val="003A107E"/>
    <w:rsid w:val="003A118A"/>
    <w:rsid w:val="003A16DE"/>
    <w:rsid w:val="003A1D9D"/>
    <w:rsid w:val="003A20BB"/>
    <w:rsid w:val="003A2193"/>
    <w:rsid w:val="003A21DE"/>
    <w:rsid w:val="003A24F5"/>
    <w:rsid w:val="003A2589"/>
    <w:rsid w:val="003A2640"/>
    <w:rsid w:val="003A26C0"/>
    <w:rsid w:val="003A2813"/>
    <w:rsid w:val="003A29A0"/>
    <w:rsid w:val="003A2B0D"/>
    <w:rsid w:val="003A2C1D"/>
    <w:rsid w:val="003A2C8A"/>
    <w:rsid w:val="003A2D16"/>
    <w:rsid w:val="003A30D0"/>
    <w:rsid w:val="003A3161"/>
    <w:rsid w:val="003A3407"/>
    <w:rsid w:val="003A34E4"/>
    <w:rsid w:val="003A3691"/>
    <w:rsid w:val="003A38AE"/>
    <w:rsid w:val="003A3A2E"/>
    <w:rsid w:val="003A3A57"/>
    <w:rsid w:val="003A3CE4"/>
    <w:rsid w:val="003A3EBF"/>
    <w:rsid w:val="003A3EE9"/>
    <w:rsid w:val="003A4150"/>
    <w:rsid w:val="003A42E3"/>
    <w:rsid w:val="003A4365"/>
    <w:rsid w:val="003A44A0"/>
    <w:rsid w:val="003A44A8"/>
    <w:rsid w:val="003A457C"/>
    <w:rsid w:val="003A476D"/>
    <w:rsid w:val="003A4A72"/>
    <w:rsid w:val="003A4DEF"/>
    <w:rsid w:val="003A4E7E"/>
    <w:rsid w:val="003A51AA"/>
    <w:rsid w:val="003A51F7"/>
    <w:rsid w:val="003A5215"/>
    <w:rsid w:val="003A54D8"/>
    <w:rsid w:val="003A5B6E"/>
    <w:rsid w:val="003A5F97"/>
    <w:rsid w:val="003A623E"/>
    <w:rsid w:val="003A6413"/>
    <w:rsid w:val="003A657C"/>
    <w:rsid w:val="003A6661"/>
    <w:rsid w:val="003A673B"/>
    <w:rsid w:val="003A67A7"/>
    <w:rsid w:val="003A67D3"/>
    <w:rsid w:val="003A6ADD"/>
    <w:rsid w:val="003A6E18"/>
    <w:rsid w:val="003A6F07"/>
    <w:rsid w:val="003A6F38"/>
    <w:rsid w:val="003A7193"/>
    <w:rsid w:val="003A71AA"/>
    <w:rsid w:val="003A748E"/>
    <w:rsid w:val="003A7863"/>
    <w:rsid w:val="003A7A02"/>
    <w:rsid w:val="003A7B72"/>
    <w:rsid w:val="003A7BD1"/>
    <w:rsid w:val="003A7D82"/>
    <w:rsid w:val="003A7F6C"/>
    <w:rsid w:val="003A7F85"/>
    <w:rsid w:val="003B0230"/>
    <w:rsid w:val="003B0379"/>
    <w:rsid w:val="003B05D8"/>
    <w:rsid w:val="003B07D3"/>
    <w:rsid w:val="003B0886"/>
    <w:rsid w:val="003B09C0"/>
    <w:rsid w:val="003B0DC6"/>
    <w:rsid w:val="003B0F98"/>
    <w:rsid w:val="003B119B"/>
    <w:rsid w:val="003B14B0"/>
    <w:rsid w:val="003B14CE"/>
    <w:rsid w:val="003B1916"/>
    <w:rsid w:val="003B1990"/>
    <w:rsid w:val="003B1A93"/>
    <w:rsid w:val="003B1BEE"/>
    <w:rsid w:val="003B1D16"/>
    <w:rsid w:val="003B1DF1"/>
    <w:rsid w:val="003B1F15"/>
    <w:rsid w:val="003B1F58"/>
    <w:rsid w:val="003B20F4"/>
    <w:rsid w:val="003B2115"/>
    <w:rsid w:val="003B2470"/>
    <w:rsid w:val="003B24B5"/>
    <w:rsid w:val="003B2619"/>
    <w:rsid w:val="003B2911"/>
    <w:rsid w:val="003B29E0"/>
    <w:rsid w:val="003B2A83"/>
    <w:rsid w:val="003B2B5E"/>
    <w:rsid w:val="003B2C0B"/>
    <w:rsid w:val="003B2D71"/>
    <w:rsid w:val="003B2D84"/>
    <w:rsid w:val="003B318B"/>
    <w:rsid w:val="003B32C2"/>
    <w:rsid w:val="003B33E4"/>
    <w:rsid w:val="003B3472"/>
    <w:rsid w:val="003B3640"/>
    <w:rsid w:val="003B36BC"/>
    <w:rsid w:val="003B3CB3"/>
    <w:rsid w:val="003B423F"/>
    <w:rsid w:val="003B4715"/>
    <w:rsid w:val="003B47C7"/>
    <w:rsid w:val="003B48E4"/>
    <w:rsid w:val="003B4B68"/>
    <w:rsid w:val="003B4D0F"/>
    <w:rsid w:val="003B4FAC"/>
    <w:rsid w:val="003B51DD"/>
    <w:rsid w:val="003B53AA"/>
    <w:rsid w:val="003B544D"/>
    <w:rsid w:val="003B557A"/>
    <w:rsid w:val="003B558A"/>
    <w:rsid w:val="003B55C8"/>
    <w:rsid w:val="003B55E8"/>
    <w:rsid w:val="003B5770"/>
    <w:rsid w:val="003B586B"/>
    <w:rsid w:val="003B58D4"/>
    <w:rsid w:val="003B59C5"/>
    <w:rsid w:val="003B59DD"/>
    <w:rsid w:val="003B5A82"/>
    <w:rsid w:val="003B5B98"/>
    <w:rsid w:val="003B5BCA"/>
    <w:rsid w:val="003B5C0B"/>
    <w:rsid w:val="003B5C25"/>
    <w:rsid w:val="003B5C72"/>
    <w:rsid w:val="003B6162"/>
    <w:rsid w:val="003B6393"/>
    <w:rsid w:val="003B642D"/>
    <w:rsid w:val="003B64BF"/>
    <w:rsid w:val="003B6853"/>
    <w:rsid w:val="003B69FA"/>
    <w:rsid w:val="003B6CF7"/>
    <w:rsid w:val="003B6DD8"/>
    <w:rsid w:val="003B700E"/>
    <w:rsid w:val="003B7011"/>
    <w:rsid w:val="003B720C"/>
    <w:rsid w:val="003B7519"/>
    <w:rsid w:val="003B7758"/>
    <w:rsid w:val="003C00CA"/>
    <w:rsid w:val="003C011D"/>
    <w:rsid w:val="003C01F9"/>
    <w:rsid w:val="003C0407"/>
    <w:rsid w:val="003C06E6"/>
    <w:rsid w:val="003C072C"/>
    <w:rsid w:val="003C0A0D"/>
    <w:rsid w:val="003C0D81"/>
    <w:rsid w:val="003C0E10"/>
    <w:rsid w:val="003C0ECA"/>
    <w:rsid w:val="003C0F49"/>
    <w:rsid w:val="003C1363"/>
    <w:rsid w:val="003C1396"/>
    <w:rsid w:val="003C174F"/>
    <w:rsid w:val="003C17F4"/>
    <w:rsid w:val="003C18B8"/>
    <w:rsid w:val="003C18DA"/>
    <w:rsid w:val="003C1D5D"/>
    <w:rsid w:val="003C1F29"/>
    <w:rsid w:val="003C1F2B"/>
    <w:rsid w:val="003C1F3B"/>
    <w:rsid w:val="003C22D4"/>
    <w:rsid w:val="003C260C"/>
    <w:rsid w:val="003C272D"/>
    <w:rsid w:val="003C279F"/>
    <w:rsid w:val="003C2895"/>
    <w:rsid w:val="003C2DFA"/>
    <w:rsid w:val="003C3030"/>
    <w:rsid w:val="003C324B"/>
    <w:rsid w:val="003C335A"/>
    <w:rsid w:val="003C3810"/>
    <w:rsid w:val="003C38E6"/>
    <w:rsid w:val="003C392C"/>
    <w:rsid w:val="003C3A67"/>
    <w:rsid w:val="003C3B3C"/>
    <w:rsid w:val="003C3B45"/>
    <w:rsid w:val="003C3CF6"/>
    <w:rsid w:val="003C3DA4"/>
    <w:rsid w:val="003C3E0E"/>
    <w:rsid w:val="003C3E26"/>
    <w:rsid w:val="003C3F17"/>
    <w:rsid w:val="003C40AA"/>
    <w:rsid w:val="003C43BC"/>
    <w:rsid w:val="003C43D6"/>
    <w:rsid w:val="003C449A"/>
    <w:rsid w:val="003C459D"/>
    <w:rsid w:val="003C46ED"/>
    <w:rsid w:val="003C474F"/>
    <w:rsid w:val="003C48CD"/>
    <w:rsid w:val="003C494B"/>
    <w:rsid w:val="003C4996"/>
    <w:rsid w:val="003C4A52"/>
    <w:rsid w:val="003C4A66"/>
    <w:rsid w:val="003C4D28"/>
    <w:rsid w:val="003C4D8B"/>
    <w:rsid w:val="003C4E76"/>
    <w:rsid w:val="003C4EB1"/>
    <w:rsid w:val="003C504F"/>
    <w:rsid w:val="003C51E3"/>
    <w:rsid w:val="003C5575"/>
    <w:rsid w:val="003C5648"/>
    <w:rsid w:val="003C566C"/>
    <w:rsid w:val="003C58B6"/>
    <w:rsid w:val="003C5B26"/>
    <w:rsid w:val="003C6023"/>
    <w:rsid w:val="003C61E9"/>
    <w:rsid w:val="003C63DF"/>
    <w:rsid w:val="003C6514"/>
    <w:rsid w:val="003C6924"/>
    <w:rsid w:val="003C6AC3"/>
    <w:rsid w:val="003C6B88"/>
    <w:rsid w:val="003C6C16"/>
    <w:rsid w:val="003C6C58"/>
    <w:rsid w:val="003C6D06"/>
    <w:rsid w:val="003C70D2"/>
    <w:rsid w:val="003C7227"/>
    <w:rsid w:val="003C729C"/>
    <w:rsid w:val="003C738F"/>
    <w:rsid w:val="003C75B0"/>
    <w:rsid w:val="003C760E"/>
    <w:rsid w:val="003C7AB7"/>
    <w:rsid w:val="003C7C28"/>
    <w:rsid w:val="003C7D43"/>
    <w:rsid w:val="003C7E35"/>
    <w:rsid w:val="003D000D"/>
    <w:rsid w:val="003D0198"/>
    <w:rsid w:val="003D0592"/>
    <w:rsid w:val="003D064B"/>
    <w:rsid w:val="003D072C"/>
    <w:rsid w:val="003D078B"/>
    <w:rsid w:val="003D083F"/>
    <w:rsid w:val="003D0968"/>
    <w:rsid w:val="003D0A36"/>
    <w:rsid w:val="003D0A8C"/>
    <w:rsid w:val="003D0B02"/>
    <w:rsid w:val="003D0EEE"/>
    <w:rsid w:val="003D13E8"/>
    <w:rsid w:val="003D14B7"/>
    <w:rsid w:val="003D1687"/>
    <w:rsid w:val="003D1979"/>
    <w:rsid w:val="003D1A83"/>
    <w:rsid w:val="003D1C59"/>
    <w:rsid w:val="003D1D33"/>
    <w:rsid w:val="003D1E2C"/>
    <w:rsid w:val="003D1E4A"/>
    <w:rsid w:val="003D1F6A"/>
    <w:rsid w:val="003D1F80"/>
    <w:rsid w:val="003D205E"/>
    <w:rsid w:val="003D2586"/>
    <w:rsid w:val="003D26C4"/>
    <w:rsid w:val="003D2920"/>
    <w:rsid w:val="003D2DCA"/>
    <w:rsid w:val="003D2E06"/>
    <w:rsid w:val="003D2E51"/>
    <w:rsid w:val="003D2EB1"/>
    <w:rsid w:val="003D30D2"/>
    <w:rsid w:val="003D31BB"/>
    <w:rsid w:val="003D31C2"/>
    <w:rsid w:val="003D329C"/>
    <w:rsid w:val="003D330F"/>
    <w:rsid w:val="003D3525"/>
    <w:rsid w:val="003D362E"/>
    <w:rsid w:val="003D39AE"/>
    <w:rsid w:val="003D3BA2"/>
    <w:rsid w:val="003D3BBF"/>
    <w:rsid w:val="003D40A2"/>
    <w:rsid w:val="003D421D"/>
    <w:rsid w:val="003D4417"/>
    <w:rsid w:val="003D4429"/>
    <w:rsid w:val="003D4472"/>
    <w:rsid w:val="003D44C4"/>
    <w:rsid w:val="003D4660"/>
    <w:rsid w:val="003D4866"/>
    <w:rsid w:val="003D49E8"/>
    <w:rsid w:val="003D4A4C"/>
    <w:rsid w:val="003D4BF6"/>
    <w:rsid w:val="003D4ECA"/>
    <w:rsid w:val="003D500A"/>
    <w:rsid w:val="003D505B"/>
    <w:rsid w:val="003D5705"/>
    <w:rsid w:val="003D5978"/>
    <w:rsid w:val="003D5B51"/>
    <w:rsid w:val="003D5BA9"/>
    <w:rsid w:val="003D5BF2"/>
    <w:rsid w:val="003D6075"/>
    <w:rsid w:val="003D607C"/>
    <w:rsid w:val="003D60E1"/>
    <w:rsid w:val="003D6110"/>
    <w:rsid w:val="003D64BC"/>
    <w:rsid w:val="003D66CE"/>
    <w:rsid w:val="003D66DB"/>
    <w:rsid w:val="003D68E4"/>
    <w:rsid w:val="003D695A"/>
    <w:rsid w:val="003D699D"/>
    <w:rsid w:val="003D6C67"/>
    <w:rsid w:val="003D6CF1"/>
    <w:rsid w:val="003D6E48"/>
    <w:rsid w:val="003D6E50"/>
    <w:rsid w:val="003D6F56"/>
    <w:rsid w:val="003D723D"/>
    <w:rsid w:val="003D74AA"/>
    <w:rsid w:val="003D74C5"/>
    <w:rsid w:val="003D74EF"/>
    <w:rsid w:val="003D758E"/>
    <w:rsid w:val="003D7593"/>
    <w:rsid w:val="003D7911"/>
    <w:rsid w:val="003D7980"/>
    <w:rsid w:val="003D7B47"/>
    <w:rsid w:val="003D7BB2"/>
    <w:rsid w:val="003D7CD7"/>
    <w:rsid w:val="003E01CE"/>
    <w:rsid w:val="003E0389"/>
    <w:rsid w:val="003E042D"/>
    <w:rsid w:val="003E056F"/>
    <w:rsid w:val="003E0708"/>
    <w:rsid w:val="003E0A4A"/>
    <w:rsid w:val="003E0A88"/>
    <w:rsid w:val="003E0D8C"/>
    <w:rsid w:val="003E0D97"/>
    <w:rsid w:val="003E0F15"/>
    <w:rsid w:val="003E136D"/>
    <w:rsid w:val="003E1443"/>
    <w:rsid w:val="003E16CD"/>
    <w:rsid w:val="003E1937"/>
    <w:rsid w:val="003E19BA"/>
    <w:rsid w:val="003E1CC6"/>
    <w:rsid w:val="003E1E77"/>
    <w:rsid w:val="003E2249"/>
    <w:rsid w:val="003E2332"/>
    <w:rsid w:val="003E24DE"/>
    <w:rsid w:val="003E2579"/>
    <w:rsid w:val="003E2A9E"/>
    <w:rsid w:val="003E2B6E"/>
    <w:rsid w:val="003E2C3D"/>
    <w:rsid w:val="003E2CEB"/>
    <w:rsid w:val="003E313D"/>
    <w:rsid w:val="003E31E3"/>
    <w:rsid w:val="003E33AE"/>
    <w:rsid w:val="003E3420"/>
    <w:rsid w:val="003E3634"/>
    <w:rsid w:val="003E3892"/>
    <w:rsid w:val="003E38AB"/>
    <w:rsid w:val="003E3987"/>
    <w:rsid w:val="003E3A11"/>
    <w:rsid w:val="003E3AA4"/>
    <w:rsid w:val="003E3F10"/>
    <w:rsid w:val="003E3FF4"/>
    <w:rsid w:val="003E4028"/>
    <w:rsid w:val="003E4077"/>
    <w:rsid w:val="003E40C6"/>
    <w:rsid w:val="003E4448"/>
    <w:rsid w:val="003E47FF"/>
    <w:rsid w:val="003E4E33"/>
    <w:rsid w:val="003E4EBB"/>
    <w:rsid w:val="003E4F49"/>
    <w:rsid w:val="003E5513"/>
    <w:rsid w:val="003E5764"/>
    <w:rsid w:val="003E576E"/>
    <w:rsid w:val="003E58F5"/>
    <w:rsid w:val="003E5A17"/>
    <w:rsid w:val="003E5A5E"/>
    <w:rsid w:val="003E5BF2"/>
    <w:rsid w:val="003E5CB3"/>
    <w:rsid w:val="003E5D26"/>
    <w:rsid w:val="003E5D6F"/>
    <w:rsid w:val="003E5DE9"/>
    <w:rsid w:val="003E5F37"/>
    <w:rsid w:val="003E600D"/>
    <w:rsid w:val="003E625B"/>
    <w:rsid w:val="003E65BC"/>
    <w:rsid w:val="003E6687"/>
    <w:rsid w:val="003E6715"/>
    <w:rsid w:val="003E677C"/>
    <w:rsid w:val="003E68E7"/>
    <w:rsid w:val="003E6BF2"/>
    <w:rsid w:val="003E6D65"/>
    <w:rsid w:val="003E753C"/>
    <w:rsid w:val="003E7719"/>
    <w:rsid w:val="003E7A7E"/>
    <w:rsid w:val="003F0259"/>
    <w:rsid w:val="003F037C"/>
    <w:rsid w:val="003F0392"/>
    <w:rsid w:val="003F06AB"/>
    <w:rsid w:val="003F08A7"/>
    <w:rsid w:val="003F0C16"/>
    <w:rsid w:val="003F0D82"/>
    <w:rsid w:val="003F109F"/>
    <w:rsid w:val="003F1250"/>
    <w:rsid w:val="003F1332"/>
    <w:rsid w:val="003F18C1"/>
    <w:rsid w:val="003F1969"/>
    <w:rsid w:val="003F19A3"/>
    <w:rsid w:val="003F1AAB"/>
    <w:rsid w:val="003F1BDF"/>
    <w:rsid w:val="003F20D7"/>
    <w:rsid w:val="003F23BA"/>
    <w:rsid w:val="003F23F2"/>
    <w:rsid w:val="003F2435"/>
    <w:rsid w:val="003F270A"/>
    <w:rsid w:val="003F2883"/>
    <w:rsid w:val="003F2AC4"/>
    <w:rsid w:val="003F2BD3"/>
    <w:rsid w:val="003F2DAD"/>
    <w:rsid w:val="003F2DCD"/>
    <w:rsid w:val="003F2F13"/>
    <w:rsid w:val="003F33AA"/>
    <w:rsid w:val="003F3512"/>
    <w:rsid w:val="003F3C25"/>
    <w:rsid w:val="003F3C98"/>
    <w:rsid w:val="003F3CEC"/>
    <w:rsid w:val="003F3E35"/>
    <w:rsid w:val="003F3E8E"/>
    <w:rsid w:val="003F40E4"/>
    <w:rsid w:val="003F411E"/>
    <w:rsid w:val="003F4181"/>
    <w:rsid w:val="003F433D"/>
    <w:rsid w:val="003F4372"/>
    <w:rsid w:val="003F48AC"/>
    <w:rsid w:val="003F4BA8"/>
    <w:rsid w:val="003F4BCC"/>
    <w:rsid w:val="003F4C2E"/>
    <w:rsid w:val="003F4F18"/>
    <w:rsid w:val="003F4FA0"/>
    <w:rsid w:val="003F5216"/>
    <w:rsid w:val="003F5784"/>
    <w:rsid w:val="003F58F1"/>
    <w:rsid w:val="003F5949"/>
    <w:rsid w:val="003F5A35"/>
    <w:rsid w:val="003F5A60"/>
    <w:rsid w:val="003F5E29"/>
    <w:rsid w:val="003F5E95"/>
    <w:rsid w:val="003F5FEC"/>
    <w:rsid w:val="003F5FEE"/>
    <w:rsid w:val="003F605B"/>
    <w:rsid w:val="003F6296"/>
    <w:rsid w:val="003F62A7"/>
    <w:rsid w:val="003F62DD"/>
    <w:rsid w:val="003F6399"/>
    <w:rsid w:val="003F6497"/>
    <w:rsid w:val="003F67AE"/>
    <w:rsid w:val="003F67CC"/>
    <w:rsid w:val="003F69CF"/>
    <w:rsid w:val="003F6BC5"/>
    <w:rsid w:val="003F6C2D"/>
    <w:rsid w:val="003F6C61"/>
    <w:rsid w:val="003F6D44"/>
    <w:rsid w:val="003F6FC9"/>
    <w:rsid w:val="003F71E0"/>
    <w:rsid w:val="003F7247"/>
    <w:rsid w:val="003F7370"/>
    <w:rsid w:val="003F7374"/>
    <w:rsid w:val="003F751F"/>
    <w:rsid w:val="003F7527"/>
    <w:rsid w:val="003F7749"/>
    <w:rsid w:val="003F7853"/>
    <w:rsid w:val="003F78BE"/>
    <w:rsid w:val="003F7C70"/>
    <w:rsid w:val="003F7DC2"/>
    <w:rsid w:val="0040005B"/>
    <w:rsid w:val="004003F4"/>
    <w:rsid w:val="00400729"/>
    <w:rsid w:val="00400744"/>
    <w:rsid w:val="004007C8"/>
    <w:rsid w:val="00400875"/>
    <w:rsid w:val="00400900"/>
    <w:rsid w:val="00400A6F"/>
    <w:rsid w:val="00400B0C"/>
    <w:rsid w:val="00400DC0"/>
    <w:rsid w:val="00400F5F"/>
    <w:rsid w:val="0040130B"/>
    <w:rsid w:val="004013B2"/>
    <w:rsid w:val="0040157F"/>
    <w:rsid w:val="004016B3"/>
    <w:rsid w:val="00401905"/>
    <w:rsid w:val="00401A16"/>
    <w:rsid w:val="00401A26"/>
    <w:rsid w:val="00401B33"/>
    <w:rsid w:val="00401E20"/>
    <w:rsid w:val="0040214A"/>
    <w:rsid w:val="00402211"/>
    <w:rsid w:val="004022BD"/>
    <w:rsid w:val="004027A7"/>
    <w:rsid w:val="004027F1"/>
    <w:rsid w:val="004028A4"/>
    <w:rsid w:val="004028AE"/>
    <w:rsid w:val="00402C37"/>
    <w:rsid w:val="004032F0"/>
    <w:rsid w:val="004033FC"/>
    <w:rsid w:val="00403411"/>
    <w:rsid w:val="00403547"/>
    <w:rsid w:val="004035B3"/>
    <w:rsid w:val="0040361A"/>
    <w:rsid w:val="00403634"/>
    <w:rsid w:val="004038FE"/>
    <w:rsid w:val="00403AC3"/>
    <w:rsid w:val="00403C28"/>
    <w:rsid w:val="00403C29"/>
    <w:rsid w:val="00403EC9"/>
    <w:rsid w:val="00403F2A"/>
    <w:rsid w:val="00403FF4"/>
    <w:rsid w:val="004041B7"/>
    <w:rsid w:val="0040444F"/>
    <w:rsid w:val="00404600"/>
    <w:rsid w:val="0040469D"/>
    <w:rsid w:val="00404AA9"/>
    <w:rsid w:val="00404B84"/>
    <w:rsid w:val="00404BDA"/>
    <w:rsid w:val="00404C14"/>
    <w:rsid w:val="00404C41"/>
    <w:rsid w:val="00404CB3"/>
    <w:rsid w:val="00404DEB"/>
    <w:rsid w:val="00404EB1"/>
    <w:rsid w:val="004050F7"/>
    <w:rsid w:val="00405182"/>
    <w:rsid w:val="004054AD"/>
    <w:rsid w:val="004055BD"/>
    <w:rsid w:val="00405740"/>
    <w:rsid w:val="00405BBA"/>
    <w:rsid w:val="00405C56"/>
    <w:rsid w:val="00405C58"/>
    <w:rsid w:val="00405C84"/>
    <w:rsid w:val="00405CCB"/>
    <w:rsid w:val="00406391"/>
    <w:rsid w:val="00406907"/>
    <w:rsid w:val="00406B73"/>
    <w:rsid w:val="00406CE6"/>
    <w:rsid w:val="00406CFC"/>
    <w:rsid w:val="00406F6B"/>
    <w:rsid w:val="0040706E"/>
    <w:rsid w:val="00407162"/>
    <w:rsid w:val="00407267"/>
    <w:rsid w:val="00407380"/>
    <w:rsid w:val="00407392"/>
    <w:rsid w:val="0040744C"/>
    <w:rsid w:val="0040749F"/>
    <w:rsid w:val="004077FD"/>
    <w:rsid w:val="004079DD"/>
    <w:rsid w:val="00407BE2"/>
    <w:rsid w:val="00407C2B"/>
    <w:rsid w:val="00410023"/>
    <w:rsid w:val="0041029A"/>
    <w:rsid w:val="0041030A"/>
    <w:rsid w:val="00410348"/>
    <w:rsid w:val="0041040F"/>
    <w:rsid w:val="0041041B"/>
    <w:rsid w:val="0041082A"/>
    <w:rsid w:val="00410896"/>
    <w:rsid w:val="004108A1"/>
    <w:rsid w:val="00410A5A"/>
    <w:rsid w:val="00410B6E"/>
    <w:rsid w:val="0041102F"/>
    <w:rsid w:val="0041133B"/>
    <w:rsid w:val="00411360"/>
    <w:rsid w:val="004113FA"/>
    <w:rsid w:val="0041149D"/>
    <w:rsid w:val="0041189B"/>
    <w:rsid w:val="0041195C"/>
    <w:rsid w:val="00411C82"/>
    <w:rsid w:val="00411CBE"/>
    <w:rsid w:val="00411DED"/>
    <w:rsid w:val="00411E0C"/>
    <w:rsid w:val="00412082"/>
    <w:rsid w:val="004121F7"/>
    <w:rsid w:val="0041241B"/>
    <w:rsid w:val="00412422"/>
    <w:rsid w:val="004124A6"/>
    <w:rsid w:val="004124DA"/>
    <w:rsid w:val="00412535"/>
    <w:rsid w:val="00412799"/>
    <w:rsid w:val="00412B1F"/>
    <w:rsid w:val="00412CD6"/>
    <w:rsid w:val="00412F0A"/>
    <w:rsid w:val="00412F5B"/>
    <w:rsid w:val="004130B5"/>
    <w:rsid w:val="0041322D"/>
    <w:rsid w:val="0041341D"/>
    <w:rsid w:val="004136C5"/>
    <w:rsid w:val="00413753"/>
    <w:rsid w:val="00413AD1"/>
    <w:rsid w:val="00413C04"/>
    <w:rsid w:val="00413F2E"/>
    <w:rsid w:val="00413FA6"/>
    <w:rsid w:val="0041406D"/>
    <w:rsid w:val="004140CB"/>
    <w:rsid w:val="004142F2"/>
    <w:rsid w:val="00414353"/>
    <w:rsid w:val="00414430"/>
    <w:rsid w:val="004145E7"/>
    <w:rsid w:val="004146A6"/>
    <w:rsid w:val="004148D3"/>
    <w:rsid w:val="00414BB0"/>
    <w:rsid w:val="00414DC2"/>
    <w:rsid w:val="00414FC4"/>
    <w:rsid w:val="004150DB"/>
    <w:rsid w:val="00415270"/>
    <w:rsid w:val="00415316"/>
    <w:rsid w:val="0041569A"/>
    <w:rsid w:val="004157C2"/>
    <w:rsid w:val="0041595C"/>
    <w:rsid w:val="00415B5E"/>
    <w:rsid w:val="00415C1C"/>
    <w:rsid w:val="00415EC0"/>
    <w:rsid w:val="00415F97"/>
    <w:rsid w:val="0041629C"/>
    <w:rsid w:val="004162A5"/>
    <w:rsid w:val="00416363"/>
    <w:rsid w:val="0041645D"/>
    <w:rsid w:val="004164A9"/>
    <w:rsid w:val="004166CD"/>
    <w:rsid w:val="0041680E"/>
    <w:rsid w:val="004168AD"/>
    <w:rsid w:val="004168EC"/>
    <w:rsid w:val="004169A4"/>
    <w:rsid w:val="004169CE"/>
    <w:rsid w:val="00416B22"/>
    <w:rsid w:val="00416C0F"/>
    <w:rsid w:val="00416DD9"/>
    <w:rsid w:val="00416E08"/>
    <w:rsid w:val="00416F2F"/>
    <w:rsid w:val="00416F7A"/>
    <w:rsid w:val="004172A0"/>
    <w:rsid w:val="00417327"/>
    <w:rsid w:val="00417377"/>
    <w:rsid w:val="0041739C"/>
    <w:rsid w:val="00417942"/>
    <w:rsid w:val="0041799A"/>
    <w:rsid w:val="00417BE0"/>
    <w:rsid w:val="00417C25"/>
    <w:rsid w:val="0042060E"/>
    <w:rsid w:val="0042068E"/>
    <w:rsid w:val="0042089E"/>
    <w:rsid w:val="00420A09"/>
    <w:rsid w:val="00420C30"/>
    <w:rsid w:val="00420C5B"/>
    <w:rsid w:val="00420E57"/>
    <w:rsid w:val="00420F5B"/>
    <w:rsid w:val="00421643"/>
    <w:rsid w:val="004218A9"/>
    <w:rsid w:val="00421A6F"/>
    <w:rsid w:val="004223D9"/>
    <w:rsid w:val="004224CE"/>
    <w:rsid w:val="00422500"/>
    <w:rsid w:val="004225CC"/>
    <w:rsid w:val="0042269F"/>
    <w:rsid w:val="004226F1"/>
    <w:rsid w:val="0042298E"/>
    <w:rsid w:val="004229A2"/>
    <w:rsid w:val="00422A26"/>
    <w:rsid w:val="00422B67"/>
    <w:rsid w:val="00422DE4"/>
    <w:rsid w:val="00422EE2"/>
    <w:rsid w:val="0042305C"/>
    <w:rsid w:val="0042329F"/>
    <w:rsid w:val="0042341F"/>
    <w:rsid w:val="00423649"/>
    <w:rsid w:val="0042387E"/>
    <w:rsid w:val="00423898"/>
    <w:rsid w:val="00423D4E"/>
    <w:rsid w:val="00423FB4"/>
    <w:rsid w:val="004240F2"/>
    <w:rsid w:val="00424382"/>
    <w:rsid w:val="004243F9"/>
    <w:rsid w:val="00424452"/>
    <w:rsid w:val="004247AF"/>
    <w:rsid w:val="00424BFF"/>
    <w:rsid w:val="00424EAC"/>
    <w:rsid w:val="004251D7"/>
    <w:rsid w:val="004251E0"/>
    <w:rsid w:val="00425348"/>
    <w:rsid w:val="0042541D"/>
    <w:rsid w:val="0042558E"/>
    <w:rsid w:val="004255AF"/>
    <w:rsid w:val="004255EC"/>
    <w:rsid w:val="00425655"/>
    <w:rsid w:val="004257C3"/>
    <w:rsid w:val="00425824"/>
    <w:rsid w:val="004258A2"/>
    <w:rsid w:val="00425A87"/>
    <w:rsid w:val="00425BCB"/>
    <w:rsid w:val="00425CA2"/>
    <w:rsid w:val="00425CE2"/>
    <w:rsid w:val="00426071"/>
    <w:rsid w:val="0042607C"/>
    <w:rsid w:val="00426125"/>
    <w:rsid w:val="00426344"/>
    <w:rsid w:val="004264E2"/>
    <w:rsid w:val="00426629"/>
    <w:rsid w:val="00426797"/>
    <w:rsid w:val="00426840"/>
    <w:rsid w:val="004268FE"/>
    <w:rsid w:val="00426AB8"/>
    <w:rsid w:val="00426B22"/>
    <w:rsid w:val="00426B58"/>
    <w:rsid w:val="00426C1B"/>
    <w:rsid w:val="00426EEA"/>
    <w:rsid w:val="0042713B"/>
    <w:rsid w:val="0042724F"/>
    <w:rsid w:val="00427799"/>
    <w:rsid w:val="004278DA"/>
    <w:rsid w:val="00427942"/>
    <w:rsid w:val="00427A7B"/>
    <w:rsid w:val="00427AAA"/>
    <w:rsid w:val="00427B9A"/>
    <w:rsid w:val="00427BD0"/>
    <w:rsid w:val="00427CB8"/>
    <w:rsid w:val="00427D1B"/>
    <w:rsid w:val="00427E2E"/>
    <w:rsid w:val="00430176"/>
    <w:rsid w:val="00430293"/>
    <w:rsid w:val="00430390"/>
    <w:rsid w:val="00430B0B"/>
    <w:rsid w:val="00430BE4"/>
    <w:rsid w:val="00430D15"/>
    <w:rsid w:val="00430F93"/>
    <w:rsid w:val="00431016"/>
    <w:rsid w:val="004311E6"/>
    <w:rsid w:val="00431423"/>
    <w:rsid w:val="0043152F"/>
    <w:rsid w:val="0043164C"/>
    <w:rsid w:val="00431712"/>
    <w:rsid w:val="004317C6"/>
    <w:rsid w:val="004319CA"/>
    <w:rsid w:val="00431AE3"/>
    <w:rsid w:val="00431B57"/>
    <w:rsid w:val="00431BE7"/>
    <w:rsid w:val="00431CFD"/>
    <w:rsid w:val="00431D8A"/>
    <w:rsid w:val="0043203A"/>
    <w:rsid w:val="00432167"/>
    <w:rsid w:val="00432383"/>
    <w:rsid w:val="00432DD7"/>
    <w:rsid w:val="00432E1A"/>
    <w:rsid w:val="004330E4"/>
    <w:rsid w:val="004332A1"/>
    <w:rsid w:val="004333CE"/>
    <w:rsid w:val="00433499"/>
    <w:rsid w:val="004337BB"/>
    <w:rsid w:val="004337F9"/>
    <w:rsid w:val="0043386A"/>
    <w:rsid w:val="004338B0"/>
    <w:rsid w:val="00433D28"/>
    <w:rsid w:val="00433DCD"/>
    <w:rsid w:val="00433FCF"/>
    <w:rsid w:val="004343AC"/>
    <w:rsid w:val="004344C3"/>
    <w:rsid w:val="0043461C"/>
    <w:rsid w:val="00434919"/>
    <w:rsid w:val="00434924"/>
    <w:rsid w:val="00435113"/>
    <w:rsid w:val="00435230"/>
    <w:rsid w:val="00435596"/>
    <w:rsid w:val="004357BF"/>
    <w:rsid w:val="0043586E"/>
    <w:rsid w:val="004358FE"/>
    <w:rsid w:val="00435DC2"/>
    <w:rsid w:val="00436029"/>
    <w:rsid w:val="004360BE"/>
    <w:rsid w:val="0043613E"/>
    <w:rsid w:val="004363BC"/>
    <w:rsid w:val="004364B5"/>
    <w:rsid w:val="00436687"/>
    <w:rsid w:val="004367E8"/>
    <w:rsid w:val="00436854"/>
    <w:rsid w:val="00436B11"/>
    <w:rsid w:val="00436B40"/>
    <w:rsid w:val="00436FBB"/>
    <w:rsid w:val="00436FFB"/>
    <w:rsid w:val="0043718E"/>
    <w:rsid w:val="004371C4"/>
    <w:rsid w:val="00437257"/>
    <w:rsid w:val="004376B6"/>
    <w:rsid w:val="004376D5"/>
    <w:rsid w:val="00437864"/>
    <w:rsid w:val="0043788C"/>
    <w:rsid w:val="00437A6F"/>
    <w:rsid w:val="00437AFB"/>
    <w:rsid w:val="00437CB6"/>
    <w:rsid w:val="00437D43"/>
    <w:rsid w:val="00437E1E"/>
    <w:rsid w:val="00437EB1"/>
    <w:rsid w:val="004404BF"/>
    <w:rsid w:val="0044066D"/>
    <w:rsid w:val="004406D8"/>
    <w:rsid w:val="004409A5"/>
    <w:rsid w:val="00440A3E"/>
    <w:rsid w:val="00440E90"/>
    <w:rsid w:val="004412B5"/>
    <w:rsid w:val="00441342"/>
    <w:rsid w:val="004413C7"/>
    <w:rsid w:val="004417C8"/>
    <w:rsid w:val="00441833"/>
    <w:rsid w:val="00441C2C"/>
    <w:rsid w:val="00441C5B"/>
    <w:rsid w:val="00441C62"/>
    <w:rsid w:val="00441CB2"/>
    <w:rsid w:val="00441F39"/>
    <w:rsid w:val="0044202D"/>
    <w:rsid w:val="00442175"/>
    <w:rsid w:val="00442226"/>
    <w:rsid w:val="00442310"/>
    <w:rsid w:val="00442515"/>
    <w:rsid w:val="00442601"/>
    <w:rsid w:val="00442B57"/>
    <w:rsid w:val="00442B62"/>
    <w:rsid w:val="00442B97"/>
    <w:rsid w:val="00442BEA"/>
    <w:rsid w:val="00442E12"/>
    <w:rsid w:val="00443018"/>
    <w:rsid w:val="00443062"/>
    <w:rsid w:val="00443131"/>
    <w:rsid w:val="0044317B"/>
    <w:rsid w:val="00443226"/>
    <w:rsid w:val="0044360E"/>
    <w:rsid w:val="00443822"/>
    <w:rsid w:val="00443B1D"/>
    <w:rsid w:val="00443B82"/>
    <w:rsid w:val="00444171"/>
    <w:rsid w:val="004443EF"/>
    <w:rsid w:val="004444AB"/>
    <w:rsid w:val="004444EB"/>
    <w:rsid w:val="00444682"/>
    <w:rsid w:val="00444B17"/>
    <w:rsid w:val="00444C62"/>
    <w:rsid w:val="00444C83"/>
    <w:rsid w:val="00444F1C"/>
    <w:rsid w:val="00444FFE"/>
    <w:rsid w:val="004450C6"/>
    <w:rsid w:val="00445834"/>
    <w:rsid w:val="004459B5"/>
    <w:rsid w:val="00445D5F"/>
    <w:rsid w:val="004460D7"/>
    <w:rsid w:val="00446151"/>
    <w:rsid w:val="00446339"/>
    <w:rsid w:val="0044636E"/>
    <w:rsid w:val="004465EA"/>
    <w:rsid w:val="004466EC"/>
    <w:rsid w:val="00446A59"/>
    <w:rsid w:val="00446AF7"/>
    <w:rsid w:val="00446C01"/>
    <w:rsid w:val="00447061"/>
    <w:rsid w:val="0044732E"/>
    <w:rsid w:val="00447519"/>
    <w:rsid w:val="00447670"/>
    <w:rsid w:val="0044777F"/>
    <w:rsid w:val="00447790"/>
    <w:rsid w:val="00447F20"/>
    <w:rsid w:val="00450512"/>
    <w:rsid w:val="0045067F"/>
    <w:rsid w:val="00450749"/>
    <w:rsid w:val="00450954"/>
    <w:rsid w:val="00450D4D"/>
    <w:rsid w:val="00450EAA"/>
    <w:rsid w:val="0045102E"/>
    <w:rsid w:val="004510BE"/>
    <w:rsid w:val="0045112A"/>
    <w:rsid w:val="00451364"/>
    <w:rsid w:val="00451503"/>
    <w:rsid w:val="00451719"/>
    <w:rsid w:val="004518F6"/>
    <w:rsid w:val="00451BFC"/>
    <w:rsid w:val="00451E24"/>
    <w:rsid w:val="00452073"/>
    <w:rsid w:val="004521C0"/>
    <w:rsid w:val="00452885"/>
    <w:rsid w:val="00452B8D"/>
    <w:rsid w:val="00452D0C"/>
    <w:rsid w:val="00452E17"/>
    <w:rsid w:val="00452FB9"/>
    <w:rsid w:val="004530E5"/>
    <w:rsid w:val="004533EA"/>
    <w:rsid w:val="0045361F"/>
    <w:rsid w:val="0045397D"/>
    <w:rsid w:val="00453D59"/>
    <w:rsid w:val="00453ED9"/>
    <w:rsid w:val="0045416C"/>
    <w:rsid w:val="00454B43"/>
    <w:rsid w:val="00454DF7"/>
    <w:rsid w:val="004551A2"/>
    <w:rsid w:val="004554F6"/>
    <w:rsid w:val="00455556"/>
    <w:rsid w:val="00455A75"/>
    <w:rsid w:val="00455F2A"/>
    <w:rsid w:val="0045607F"/>
    <w:rsid w:val="004560E4"/>
    <w:rsid w:val="004561F1"/>
    <w:rsid w:val="00456241"/>
    <w:rsid w:val="004562C3"/>
    <w:rsid w:val="004564F6"/>
    <w:rsid w:val="004567A2"/>
    <w:rsid w:val="00456CC3"/>
    <w:rsid w:val="00456E88"/>
    <w:rsid w:val="00457064"/>
    <w:rsid w:val="004573E6"/>
    <w:rsid w:val="00457679"/>
    <w:rsid w:val="004576E6"/>
    <w:rsid w:val="00457866"/>
    <w:rsid w:val="00457909"/>
    <w:rsid w:val="0045797C"/>
    <w:rsid w:val="00457BFB"/>
    <w:rsid w:val="00457D7F"/>
    <w:rsid w:val="00457E7A"/>
    <w:rsid w:val="00457FA4"/>
    <w:rsid w:val="0046010D"/>
    <w:rsid w:val="004601BC"/>
    <w:rsid w:val="0046028D"/>
    <w:rsid w:val="004602F8"/>
    <w:rsid w:val="0046034D"/>
    <w:rsid w:val="00460B44"/>
    <w:rsid w:val="00460E8D"/>
    <w:rsid w:val="00460ED9"/>
    <w:rsid w:val="00460F5C"/>
    <w:rsid w:val="0046102D"/>
    <w:rsid w:val="004612F3"/>
    <w:rsid w:val="0046143C"/>
    <w:rsid w:val="004614E6"/>
    <w:rsid w:val="0046178D"/>
    <w:rsid w:val="00461921"/>
    <w:rsid w:val="00461E35"/>
    <w:rsid w:val="00461E7F"/>
    <w:rsid w:val="00461F2D"/>
    <w:rsid w:val="004620B2"/>
    <w:rsid w:val="004623B4"/>
    <w:rsid w:val="0046243E"/>
    <w:rsid w:val="004624B7"/>
    <w:rsid w:val="00462695"/>
    <w:rsid w:val="00462729"/>
    <w:rsid w:val="00462793"/>
    <w:rsid w:val="00462CDB"/>
    <w:rsid w:val="00462CF8"/>
    <w:rsid w:val="00463142"/>
    <w:rsid w:val="004631E3"/>
    <w:rsid w:val="00463710"/>
    <w:rsid w:val="0046376C"/>
    <w:rsid w:val="004638BF"/>
    <w:rsid w:val="00463948"/>
    <w:rsid w:val="00463AD8"/>
    <w:rsid w:val="00463B5E"/>
    <w:rsid w:val="00463E19"/>
    <w:rsid w:val="00463EA4"/>
    <w:rsid w:val="004640BA"/>
    <w:rsid w:val="004641CA"/>
    <w:rsid w:val="0046435F"/>
    <w:rsid w:val="00464439"/>
    <w:rsid w:val="00464506"/>
    <w:rsid w:val="00464860"/>
    <w:rsid w:val="0046486B"/>
    <w:rsid w:val="00464B15"/>
    <w:rsid w:val="00464B4E"/>
    <w:rsid w:val="00464B8F"/>
    <w:rsid w:val="00464D03"/>
    <w:rsid w:val="00464E61"/>
    <w:rsid w:val="00464FFE"/>
    <w:rsid w:val="00465430"/>
    <w:rsid w:val="00465534"/>
    <w:rsid w:val="0046576A"/>
    <w:rsid w:val="00465946"/>
    <w:rsid w:val="00465AC5"/>
    <w:rsid w:val="00465AC7"/>
    <w:rsid w:val="00465AED"/>
    <w:rsid w:val="00465CD4"/>
    <w:rsid w:val="00465D50"/>
    <w:rsid w:val="00465DB3"/>
    <w:rsid w:val="00465DCB"/>
    <w:rsid w:val="00465FC8"/>
    <w:rsid w:val="004660FD"/>
    <w:rsid w:val="00466155"/>
    <w:rsid w:val="0046617E"/>
    <w:rsid w:val="0046626F"/>
    <w:rsid w:val="00466385"/>
    <w:rsid w:val="004663D5"/>
    <w:rsid w:val="004664BA"/>
    <w:rsid w:val="004664E8"/>
    <w:rsid w:val="00466593"/>
    <w:rsid w:val="004665C5"/>
    <w:rsid w:val="004667FD"/>
    <w:rsid w:val="004668CF"/>
    <w:rsid w:val="00466975"/>
    <w:rsid w:val="00466BDE"/>
    <w:rsid w:val="00466D22"/>
    <w:rsid w:val="004670B6"/>
    <w:rsid w:val="00467219"/>
    <w:rsid w:val="004672A9"/>
    <w:rsid w:val="004673C9"/>
    <w:rsid w:val="0046749C"/>
    <w:rsid w:val="00467786"/>
    <w:rsid w:val="00467787"/>
    <w:rsid w:val="00467A64"/>
    <w:rsid w:val="00467C4F"/>
    <w:rsid w:val="00467CF0"/>
    <w:rsid w:val="00467FEA"/>
    <w:rsid w:val="0047024F"/>
    <w:rsid w:val="00470309"/>
    <w:rsid w:val="00470347"/>
    <w:rsid w:val="004704E5"/>
    <w:rsid w:val="004705F9"/>
    <w:rsid w:val="00470668"/>
    <w:rsid w:val="00470676"/>
    <w:rsid w:val="00470813"/>
    <w:rsid w:val="00470AEA"/>
    <w:rsid w:val="00470B44"/>
    <w:rsid w:val="0047100A"/>
    <w:rsid w:val="00471182"/>
    <w:rsid w:val="0047149B"/>
    <w:rsid w:val="004715DC"/>
    <w:rsid w:val="0047175D"/>
    <w:rsid w:val="0047185D"/>
    <w:rsid w:val="00471CF3"/>
    <w:rsid w:val="00471DBC"/>
    <w:rsid w:val="00471E66"/>
    <w:rsid w:val="00472157"/>
    <w:rsid w:val="0047235B"/>
    <w:rsid w:val="00472393"/>
    <w:rsid w:val="00472638"/>
    <w:rsid w:val="004726F4"/>
    <w:rsid w:val="0047289C"/>
    <w:rsid w:val="00472A25"/>
    <w:rsid w:val="00472A91"/>
    <w:rsid w:val="00472ABC"/>
    <w:rsid w:val="00472C02"/>
    <w:rsid w:val="00472C1F"/>
    <w:rsid w:val="00472C76"/>
    <w:rsid w:val="00473003"/>
    <w:rsid w:val="004732B6"/>
    <w:rsid w:val="0047333B"/>
    <w:rsid w:val="004734DE"/>
    <w:rsid w:val="004736BE"/>
    <w:rsid w:val="00473BE1"/>
    <w:rsid w:val="00473D91"/>
    <w:rsid w:val="004742C2"/>
    <w:rsid w:val="00474448"/>
    <w:rsid w:val="00474551"/>
    <w:rsid w:val="0047461F"/>
    <w:rsid w:val="004747CD"/>
    <w:rsid w:val="004748AA"/>
    <w:rsid w:val="0047490C"/>
    <w:rsid w:val="00474915"/>
    <w:rsid w:val="00474C7C"/>
    <w:rsid w:val="00474E6F"/>
    <w:rsid w:val="00474F4D"/>
    <w:rsid w:val="0047517F"/>
    <w:rsid w:val="0047586D"/>
    <w:rsid w:val="00475AB8"/>
    <w:rsid w:val="00475B3D"/>
    <w:rsid w:val="0047604F"/>
    <w:rsid w:val="00476344"/>
    <w:rsid w:val="00476A57"/>
    <w:rsid w:val="00476AD3"/>
    <w:rsid w:val="00476EE5"/>
    <w:rsid w:val="00477579"/>
    <w:rsid w:val="004775CB"/>
    <w:rsid w:val="004775EF"/>
    <w:rsid w:val="00477E14"/>
    <w:rsid w:val="00477E70"/>
    <w:rsid w:val="00477E8D"/>
    <w:rsid w:val="00480086"/>
    <w:rsid w:val="004802C2"/>
    <w:rsid w:val="0048039E"/>
    <w:rsid w:val="0048062F"/>
    <w:rsid w:val="004808BB"/>
    <w:rsid w:val="00480A0F"/>
    <w:rsid w:val="00480A15"/>
    <w:rsid w:val="00480BDA"/>
    <w:rsid w:val="00480D3C"/>
    <w:rsid w:val="00480EB5"/>
    <w:rsid w:val="00481283"/>
    <w:rsid w:val="004813AC"/>
    <w:rsid w:val="004815D1"/>
    <w:rsid w:val="00481618"/>
    <w:rsid w:val="00481927"/>
    <w:rsid w:val="0048194C"/>
    <w:rsid w:val="00481962"/>
    <w:rsid w:val="0048198C"/>
    <w:rsid w:val="00481A86"/>
    <w:rsid w:val="00481AD3"/>
    <w:rsid w:val="00481C94"/>
    <w:rsid w:val="00482081"/>
    <w:rsid w:val="00482769"/>
    <w:rsid w:val="004827DC"/>
    <w:rsid w:val="0048287A"/>
    <w:rsid w:val="004829E1"/>
    <w:rsid w:val="00482A1C"/>
    <w:rsid w:val="00482AC6"/>
    <w:rsid w:val="00482AF8"/>
    <w:rsid w:val="00482CBB"/>
    <w:rsid w:val="00483077"/>
    <w:rsid w:val="004830A1"/>
    <w:rsid w:val="0048319E"/>
    <w:rsid w:val="004833AF"/>
    <w:rsid w:val="004834E0"/>
    <w:rsid w:val="0048360A"/>
    <w:rsid w:val="004837FA"/>
    <w:rsid w:val="00483DA5"/>
    <w:rsid w:val="00483E79"/>
    <w:rsid w:val="004842F9"/>
    <w:rsid w:val="004844C8"/>
    <w:rsid w:val="004848DC"/>
    <w:rsid w:val="004849BE"/>
    <w:rsid w:val="00484E4B"/>
    <w:rsid w:val="00484F11"/>
    <w:rsid w:val="00484FD6"/>
    <w:rsid w:val="00485127"/>
    <w:rsid w:val="00485281"/>
    <w:rsid w:val="00485540"/>
    <w:rsid w:val="004855EC"/>
    <w:rsid w:val="004857C6"/>
    <w:rsid w:val="004859C5"/>
    <w:rsid w:val="00485A56"/>
    <w:rsid w:val="00485AF6"/>
    <w:rsid w:val="00485B63"/>
    <w:rsid w:val="00485C50"/>
    <w:rsid w:val="00485D7F"/>
    <w:rsid w:val="004861EE"/>
    <w:rsid w:val="004867B4"/>
    <w:rsid w:val="004867BB"/>
    <w:rsid w:val="004868B4"/>
    <w:rsid w:val="00486CAA"/>
    <w:rsid w:val="00486D92"/>
    <w:rsid w:val="00486E9F"/>
    <w:rsid w:val="0048702F"/>
    <w:rsid w:val="004870A2"/>
    <w:rsid w:val="004871CB"/>
    <w:rsid w:val="00487273"/>
    <w:rsid w:val="0048755F"/>
    <w:rsid w:val="00487660"/>
    <w:rsid w:val="00487672"/>
    <w:rsid w:val="004876B4"/>
    <w:rsid w:val="00487701"/>
    <w:rsid w:val="00487A66"/>
    <w:rsid w:val="00487BAB"/>
    <w:rsid w:val="00487FCB"/>
    <w:rsid w:val="00490404"/>
    <w:rsid w:val="00490A1A"/>
    <w:rsid w:val="00490B5D"/>
    <w:rsid w:val="00490CD0"/>
    <w:rsid w:val="00490CD8"/>
    <w:rsid w:val="00490D58"/>
    <w:rsid w:val="00490DEE"/>
    <w:rsid w:val="00491154"/>
    <w:rsid w:val="0049130B"/>
    <w:rsid w:val="004913C9"/>
    <w:rsid w:val="0049140E"/>
    <w:rsid w:val="00491443"/>
    <w:rsid w:val="00491824"/>
    <w:rsid w:val="0049198D"/>
    <w:rsid w:val="00491B56"/>
    <w:rsid w:val="00491D34"/>
    <w:rsid w:val="00491D3B"/>
    <w:rsid w:val="00491DA2"/>
    <w:rsid w:val="00491FC5"/>
    <w:rsid w:val="004921C2"/>
    <w:rsid w:val="0049227D"/>
    <w:rsid w:val="00492459"/>
    <w:rsid w:val="0049285C"/>
    <w:rsid w:val="0049292E"/>
    <w:rsid w:val="0049294C"/>
    <w:rsid w:val="004929C7"/>
    <w:rsid w:val="00492BB5"/>
    <w:rsid w:val="0049304D"/>
    <w:rsid w:val="0049309A"/>
    <w:rsid w:val="004936E3"/>
    <w:rsid w:val="004936FB"/>
    <w:rsid w:val="00493782"/>
    <w:rsid w:val="004937B4"/>
    <w:rsid w:val="00493870"/>
    <w:rsid w:val="00493926"/>
    <w:rsid w:val="004939C2"/>
    <w:rsid w:val="00493B23"/>
    <w:rsid w:val="00493CDA"/>
    <w:rsid w:val="00493D1E"/>
    <w:rsid w:val="00493DBF"/>
    <w:rsid w:val="00493E5E"/>
    <w:rsid w:val="00494008"/>
    <w:rsid w:val="004942A0"/>
    <w:rsid w:val="00494624"/>
    <w:rsid w:val="00494A09"/>
    <w:rsid w:val="00494E58"/>
    <w:rsid w:val="00495200"/>
    <w:rsid w:val="0049524E"/>
    <w:rsid w:val="004952C7"/>
    <w:rsid w:val="00495358"/>
    <w:rsid w:val="004956C9"/>
    <w:rsid w:val="0049586D"/>
    <w:rsid w:val="00495A80"/>
    <w:rsid w:val="00495B03"/>
    <w:rsid w:val="00495B5F"/>
    <w:rsid w:val="00496114"/>
    <w:rsid w:val="00496187"/>
    <w:rsid w:val="004961FC"/>
    <w:rsid w:val="00496856"/>
    <w:rsid w:val="00496972"/>
    <w:rsid w:val="00496D54"/>
    <w:rsid w:val="0049722C"/>
    <w:rsid w:val="0049725E"/>
    <w:rsid w:val="004973B5"/>
    <w:rsid w:val="0049780F"/>
    <w:rsid w:val="00497857"/>
    <w:rsid w:val="004978EA"/>
    <w:rsid w:val="00497949"/>
    <w:rsid w:val="00497D8E"/>
    <w:rsid w:val="00497F8B"/>
    <w:rsid w:val="004A02C1"/>
    <w:rsid w:val="004A03C0"/>
    <w:rsid w:val="004A05BC"/>
    <w:rsid w:val="004A05C9"/>
    <w:rsid w:val="004A07F2"/>
    <w:rsid w:val="004A0BAE"/>
    <w:rsid w:val="004A0BBD"/>
    <w:rsid w:val="004A0BF5"/>
    <w:rsid w:val="004A0CA5"/>
    <w:rsid w:val="004A0D5F"/>
    <w:rsid w:val="004A0F7C"/>
    <w:rsid w:val="004A0FD1"/>
    <w:rsid w:val="004A1120"/>
    <w:rsid w:val="004A115E"/>
    <w:rsid w:val="004A137E"/>
    <w:rsid w:val="004A1414"/>
    <w:rsid w:val="004A177C"/>
    <w:rsid w:val="004A1A77"/>
    <w:rsid w:val="004A1CCC"/>
    <w:rsid w:val="004A1E1E"/>
    <w:rsid w:val="004A1E9A"/>
    <w:rsid w:val="004A1FCC"/>
    <w:rsid w:val="004A21A1"/>
    <w:rsid w:val="004A222C"/>
    <w:rsid w:val="004A2510"/>
    <w:rsid w:val="004A258F"/>
    <w:rsid w:val="004A261B"/>
    <w:rsid w:val="004A2663"/>
    <w:rsid w:val="004A2665"/>
    <w:rsid w:val="004A2779"/>
    <w:rsid w:val="004A2EA5"/>
    <w:rsid w:val="004A2EB9"/>
    <w:rsid w:val="004A2FF2"/>
    <w:rsid w:val="004A33BE"/>
    <w:rsid w:val="004A3401"/>
    <w:rsid w:val="004A3A0A"/>
    <w:rsid w:val="004A3B03"/>
    <w:rsid w:val="004A3B63"/>
    <w:rsid w:val="004A3C78"/>
    <w:rsid w:val="004A3E5D"/>
    <w:rsid w:val="004A3E9A"/>
    <w:rsid w:val="004A3FAE"/>
    <w:rsid w:val="004A4031"/>
    <w:rsid w:val="004A4118"/>
    <w:rsid w:val="004A4139"/>
    <w:rsid w:val="004A4166"/>
    <w:rsid w:val="004A427A"/>
    <w:rsid w:val="004A4418"/>
    <w:rsid w:val="004A4764"/>
    <w:rsid w:val="004A479F"/>
    <w:rsid w:val="004A4928"/>
    <w:rsid w:val="004A4A33"/>
    <w:rsid w:val="004A4BC0"/>
    <w:rsid w:val="004A4E26"/>
    <w:rsid w:val="004A4ECB"/>
    <w:rsid w:val="004A4F8E"/>
    <w:rsid w:val="004A5115"/>
    <w:rsid w:val="004A54AE"/>
    <w:rsid w:val="004A55BD"/>
    <w:rsid w:val="004A5616"/>
    <w:rsid w:val="004A5638"/>
    <w:rsid w:val="004A56A7"/>
    <w:rsid w:val="004A58DA"/>
    <w:rsid w:val="004A5C5B"/>
    <w:rsid w:val="004A5F61"/>
    <w:rsid w:val="004A610A"/>
    <w:rsid w:val="004A6276"/>
    <w:rsid w:val="004A63CA"/>
    <w:rsid w:val="004A6471"/>
    <w:rsid w:val="004A663D"/>
    <w:rsid w:val="004A6775"/>
    <w:rsid w:val="004A68A7"/>
    <w:rsid w:val="004A68DC"/>
    <w:rsid w:val="004A6C0F"/>
    <w:rsid w:val="004A6DEE"/>
    <w:rsid w:val="004A7050"/>
    <w:rsid w:val="004A748E"/>
    <w:rsid w:val="004A791C"/>
    <w:rsid w:val="004A7CDC"/>
    <w:rsid w:val="004A7E50"/>
    <w:rsid w:val="004B08AE"/>
    <w:rsid w:val="004B08BA"/>
    <w:rsid w:val="004B0952"/>
    <w:rsid w:val="004B0AA2"/>
    <w:rsid w:val="004B0DE6"/>
    <w:rsid w:val="004B0F3A"/>
    <w:rsid w:val="004B1011"/>
    <w:rsid w:val="004B12A4"/>
    <w:rsid w:val="004B1897"/>
    <w:rsid w:val="004B191D"/>
    <w:rsid w:val="004B1D00"/>
    <w:rsid w:val="004B1D37"/>
    <w:rsid w:val="004B1D69"/>
    <w:rsid w:val="004B1DD6"/>
    <w:rsid w:val="004B1EF0"/>
    <w:rsid w:val="004B1F51"/>
    <w:rsid w:val="004B2008"/>
    <w:rsid w:val="004B2127"/>
    <w:rsid w:val="004B25EC"/>
    <w:rsid w:val="004B2B7F"/>
    <w:rsid w:val="004B2BC2"/>
    <w:rsid w:val="004B2EC3"/>
    <w:rsid w:val="004B318F"/>
    <w:rsid w:val="004B3209"/>
    <w:rsid w:val="004B3225"/>
    <w:rsid w:val="004B33DC"/>
    <w:rsid w:val="004B349E"/>
    <w:rsid w:val="004B3518"/>
    <w:rsid w:val="004B363C"/>
    <w:rsid w:val="004B3664"/>
    <w:rsid w:val="004B3768"/>
    <w:rsid w:val="004B37A9"/>
    <w:rsid w:val="004B380F"/>
    <w:rsid w:val="004B3985"/>
    <w:rsid w:val="004B3D07"/>
    <w:rsid w:val="004B3F44"/>
    <w:rsid w:val="004B40CC"/>
    <w:rsid w:val="004B445A"/>
    <w:rsid w:val="004B4477"/>
    <w:rsid w:val="004B4602"/>
    <w:rsid w:val="004B470B"/>
    <w:rsid w:val="004B480F"/>
    <w:rsid w:val="004B48D6"/>
    <w:rsid w:val="004B49F2"/>
    <w:rsid w:val="004B4C19"/>
    <w:rsid w:val="004B4DCE"/>
    <w:rsid w:val="004B4F35"/>
    <w:rsid w:val="004B527B"/>
    <w:rsid w:val="004B5336"/>
    <w:rsid w:val="004B5560"/>
    <w:rsid w:val="004B55A8"/>
    <w:rsid w:val="004B5A96"/>
    <w:rsid w:val="004B5CA7"/>
    <w:rsid w:val="004B5CB9"/>
    <w:rsid w:val="004B61E7"/>
    <w:rsid w:val="004B6408"/>
    <w:rsid w:val="004B6A33"/>
    <w:rsid w:val="004B6A3E"/>
    <w:rsid w:val="004B6EC1"/>
    <w:rsid w:val="004B736E"/>
    <w:rsid w:val="004B75E4"/>
    <w:rsid w:val="004B762A"/>
    <w:rsid w:val="004B7750"/>
    <w:rsid w:val="004B79A3"/>
    <w:rsid w:val="004B79AE"/>
    <w:rsid w:val="004B7C4C"/>
    <w:rsid w:val="004B7F2E"/>
    <w:rsid w:val="004C0153"/>
    <w:rsid w:val="004C0170"/>
    <w:rsid w:val="004C04C8"/>
    <w:rsid w:val="004C04FD"/>
    <w:rsid w:val="004C07AC"/>
    <w:rsid w:val="004C080E"/>
    <w:rsid w:val="004C086A"/>
    <w:rsid w:val="004C0871"/>
    <w:rsid w:val="004C0C27"/>
    <w:rsid w:val="004C0D62"/>
    <w:rsid w:val="004C0ECA"/>
    <w:rsid w:val="004C0F15"/>
    <w:rsid w:val="004C0FDC"/>
    <w:rsid w:val="004C110C"/>
    <w:rsid w:val="004C1A30"/>
    <w:rsid w:val="004C1C27"/>
    <w:rsid w:val="004C1CB9"/>
    <w:rsid w:val="004C1E4F"/>
    <w:rsid w:val="004C1EFB"/>
    <w:rsid w:val="004C2206"/>
    <w:rsid w:val="004C226E"/>
    <w:rsid w:val="004C23C5"/>
    <w:rsid w:val="004C25F2"/>
    <w:rsid w:val="004C25F4"/>
    <w:rsid w:val="004C269A"/>
    <w:rsid w:val="004C276D"/>
    <w:rsid w:val="004C2830"/>
    <w:rsid w:val="004C2D52"/>
    <w:rsid w:val="004C2D5C"/>
    <w:rsid w:val="004C2D6E"/>
    <w:rsid w:val="004C2DF3"/>
    <w:rsid w:val="004C3242"/>
    <w:rsid w:val="004C326D"/>
    <w:rsid w:val="004C33B1"/>
    <w:rsid w:val="004C378F"/>
    <w:rsid w:val="004C39ED"/>
    <w:rsid w:val="004C3F28"/>
    <w:rsid w:val="004C41AB"/>
    <w:rsid w:val="004C4313"/>
    <w:rsid w:val="004C435C"/>
    <w:rsid w:val="004C451B"/>
    <w:rsid w:val="004C4570"/>
    <w:rsid w:val="004C45F2"/>
    <w:rsid w:val="004C4796"/>
    <w:rsid w:val="004C4DAD"/>
    <w:rsid w:val="004C4F0A"/>
    <w:rsid w:val="004C51EA"/>
    <w:rsid w:val="004C5216"/>
    <w:rsid w:val="004C53A5"/>
    <w:rsid w:val="004C54A9"/>
    <w:rsid w:val="004C56DB"/>
    <w:rsid w:val="004C5A9B"/>
    <w:rsid w:val="004C5BFA"/>
    <w:rsid w:val="004C5D02"/>
    <w:rsid w:val="004C5F22"/>
    <w:rsid w:val="004C6043"/>
    <w:rsid w:val="004C63EB"/>
    <w:rsid w:val="004C63F1"/>
    <w:rsid w:val="004C64DC"/>
    <w:rsid w:val="004C673D"/>
    <w:rsid w:val="004C68A2"/>
    <w:rsid w:val="004C690C"/>
    <w:rsid w:val="004C6A5F"/>
    <w:rsid w:val="004C6AFC"/>
    <w:rsid w:val="004C6B26"/>
    <w:rsid w:val="004C7044"/>
    <w:rsid w:val="004C7046"/>
    <w:rsid w:val="004C7048"/>
    <w:rsid w:val="004C7123"/>
    <w:rsid w:val="004C7377"/>
    <w:rsid w:val="004C74DD"/>
    <w:rsid w:val="004C753E"/>
    <w:rsid w:val="004C7564"/>
    <w:rsid w:val="004C7D86"/>
    <w:rsid w:val="004C7DC2"/>
    <w:rsid w:val="004C7DFB"/>
    <w:rsid w:val="004C7E9D"/>
    <w:rsid w:val="004C7FFE"/>
    <w:rsid w:val="004D0120"/>
    <w:rsid w:val="004D021D"/>
    <w:rsid w:val="004D057A"/>
    <w:rsid w:val="004D05C7"/>
    <w:rsid w:val="004D06B0"/>
    <w:rsid w:val="004D09F6"/>
    <w:rsid w:val="004D0C50"/>
    <w:rsid w:val="004D0C98"/>
    <w:rsid w:val="004D0E44"/>
    <w:rsid w:val="004D0ED6"/>
    <w:rsid w:val="004D0F65"/>
    <w:rsid w:val="004D1137"/>
    <w:rsid w:val="004D1334"/>
    <w:rsid w:val="004D14A4"/>
    <w:rsid w:val="004D1829"/>
    <w:rsid w:val="004D1832"/>
    <w:rsid w:val="004D1AF2"/>
    <w:rsid w:val="004D2461"/>
    <w:rsid w:val="004D25D8"/>
    <w:rsid w:val="004D2657"/>
    <w:rsid w:val="004D26A1"/>
    <w:rsid w:val="004D273C"/>
    <w:rsid w:val="004D289A"/>
    <w:rsid w:val="004D296A"/>
    <w:rsid w:val="004D29BA"/>
    <w:rsid w:val="004D309E"/>
    <w:rsid w:val="004D30D4"/>
    <w:rsid w:val="004D31D4"/>
    <w:rsid w:val="004D3214"/>
    <w:rsid w:val="004D324E"/>
    <w:rsid w:val="004D3366"/>
    <w:rsid w:val="004D339B"/>
    <w:rsid w:val="004D3629"/>
    <w:rsid w:val="004D3810"/>
    <w:rsid w:val="004D3D8E"/>
    <w:rsid w:val="004D3E4F"/>
    <w:rsid w:val="004D3E68"/>
    <w:rsid w:val="004D42CF"/>
    <w:rsid w:val="004D4890"/>
    <w:rsid w:val="004D49FC"/>
    <w:rsid w:val="004D4A85"/>
    <w:rsid w:val="004D4A9F"/>
    <w:rsid w:val="004D4ABA"/>
    <w:rsid w:val="004D4DB6"/>
    <w:rsid w:val="004D4FA1"/>
    <w:rsid w:val="004D5374"/>
    <w:rsid w:val="004D5556"/>
    <w:rsid w:val="004D58DB"/>
    <w:rsid w:val="004D59F9"/>
    <w:rsid w:val="004D5AD9"/>
    <w:rsid w:val="004D5C12"/>
    <w:rsid w:val="004D609C"/>
    <w:rsid w:val="004D6119"/>
    <w:rsid w:val="004D618C"/>
    <w:rsid w:val="004D61FC"/>
    <w:rsid w:val="004D6340"/>
    <w:rsid w:val="004D662D"/>
    <w:rsid w:val="004D666A"/>
    <w:rsid w:val="004D675F"/>
    <w:rsid w:val="004D6823"/>
    <w:rsid w:val="004D696D"/>
    <w:rsid w:val="004D6A48"/>
    <w:rsid w:val="004D6A82"/>
    <w:rsid w:val="004D6AD1"/>
    <w:rsid w:val="004D6F0E"/>
    <w:rsid w:val="004D7110"/>
    <w:rsid w:val="004D7179"/>
    <w:rsid w:val="004D7192"/>
    <w:rsid w:val="004D71BD"/>
    <w:rsid w:val="004D7452"/>
    <w:rsid w:val="004D74AF"/>
    <w:rsid w:val="004D74E1"/>
    <w:rsid w:val="004D7601"/>
    <w:rsid w:val="004D7636"/>
    <w:rsid w:val="004D77A8"/>
    <w:rsid w:val="004D785B"/>
    <w:rsid w:val="004D798F"/>
    <w:rsid w:val="004D79F4"/>
    <w:rsid w:val="004D7D73"/>
    <w:rsid w:val="004D7EE3"/>
    <w:rsid w:val="004E00F5"/>
    <w:rsid w:val="004E02C1"/>
    <w:rsid w:val="004E0440"/>
    <w:rsid w:val="004E08C2"/>
    <w:rsid w:val="004E0B3E"/>
    <w:rsid w:val="004E0BCE"/>
    <w:rsid w:val="004E0C07"/>
    <w:rsid w:val="004E0C64"/>
    <w:rsid w:val="004E0D9C"/>
    <w:rsid w:val="004E0DC9"/>
    <w:rsid w:val="004E0F23"/>
    <w:rsid w:val="004E10BB"/>
    <w:rsid w:val="004E1143"/>
    <w:rsid w:val="004E143C"/>
    <w:rsid w:val="004E143F"/>
    <w:rsid w:val="004E1647"/>
    <w:rsid w:val="004E16BC"/>
    <w:rsid w:val="004E17CA"/>
    <w:rsid w:val="004E1805"/>
    <w:rsid w:val="004E18F5"/>
    <w:rsid w:val="004E1984"/>
    <w:rsid w:val="004E210C"/>
    <w:rsid w:val="004E2134"/>
    <w:rsid w:val="004E22C7"/>
    <w:rsid w:val="004E2352"/>
    <w:rsid w:val="004E24FD"/>
    <w:rsid w:val="004E2665"/>
    <w:rsid w:val="004E274B"/>
    <w:rsid w:val="004E2837"/>
    <w:rsid w:val="004E297F"/>
    <w:rsid w:val="004E2A8E"/>
    <w:rsid w:val="004E2C89"/>
    <w:rsid w:val="004E2D02"/>
    <w:rsid w:val="004E3008"/>
    <w:rsid w:val="004E303A"/>
    <w:rsid w:val="004E3100"/>
    <w:rsid w:val="004E37FE"/>
    <w:rsid w:val="004E3954"/>
    <w:rsid w:val="004E3AFA"/>
    <w:rsid w:val="004E3F02"/>
    <w:rsid w:val="004E3F6B"/>
    <w:rsid w:val="004E3F97"/>
    <w:rsid w:val="004E4A40"/>
    <w:rsid w:val="004E4DCB"/>
    <w:rsid w:val="004E518A"/>
    <w:rsid w:val="004E524A"/>
    <w:rsid w:val="004E53A0"/>
    <w:rsid w:val="004E58BB"/>
    <w:rsid w:val="004E5CE3"/>
    <w:rsid w:val="004E6044"/>
    <w:rsid w:val="004E62EE"/>
    <w:rsid w:val="004E6754"/>
    <w:rsid w:val="004E6969"/>
    <w:rsid w:val="004E6AB5"/>
    <w:rsid w:val="004E6AFA"/>
    <w:rsid w:val="004E6B44"/>
    <w:rsid w:val="004E6DFB"/>
    <w:rsid w:val="004E70B5"/>
    <w:rsid w:val="004E715F"/>
    <w:rsid w:val="004E7276"/>
    <w:rsid w:val="004E7317"/>
    <w:rsid w:val="004E731C"/>
    <w:rsid w:val="004E7716"/>
    <w:rsid w:val="004E7B0C"/>
    <w:rsid w:val="004E7D3A"/>
    <w:rsid w:val="004E7DFC"/>
    <w:rsid w:val="004F0070"/>
    <w:rsid w:val="004F0108"/>
    <w:rsid w:val="004F01A5"/>
    <w:rsid w:val="004F0226"/>
    <w:rsid w:val="004F036E"/>
    <w:rsid w:val="004F0738"/>
    <w:rsid w:val="004F077E"/>
    <w:rsid w:val="004F0879"/>
    <w:rsid w:val="004F098A"/>
    <w:rsid w:val="004F0A43"/>
    <w:rsid w:val="004F0BD9"/>
    <w:rsid w:val="004F0C03"/>
    <w:rsid w:val="004F1009"/>
    <w:rsid w:val="004F129B"/>
    <w:rsid w:val="004F1625"/>
    <w:rsid w:val="004F17E2"/>
    <w:rsid w:val="004F1CF4"/>
    <w:rsid w:val="004F1DAF"/>
    <w:rsid w:val="004F1E21"/>
    <w:rsid w:val="004F1F14"/>
    <w:rsid w:val="004F21B7"/>
    <w:rsid w:val="004F2384"/>
    <w:rsid w:val="004F242D"/>
    <w:rsid w:val="004F276D"/>
    <w:rsid w:val="004F2DD0"/>
    <w:rsid w:val="004F31B5"/>
    <w:rsid w:val="004F3506"/>
    <w:rsid w:val="004F3551"/>
    <w:rsid w:val="004F37F3"/>
    <w:rsid w:val="004F3987"/>
    <w:rsid w:val="004F3BBE"/>
    <w:rsid w:val="004F3E9D"/>
    <w:rsid w:val="004F3EC2"/>
    <w:rsid w:val="004F3FC9"/>
    <w:rsid w:val="004F472E"/>
    <w:rsid w:val="004F484D"/>
    <w:rsid w:val="004F4B2E"/>
    <w:rsid w:val="004F4B72"/>
    <w:rsid w:val="004F4C0C"/>
    <w:rsid w:val="004F4C4B"/>
    <w:rsid w:val="004F4D7F"/>
    <w:rsid w:val="004F4EDB"/>
    <w:rsid w:val="004F4F07"/>
    <w:rsid w:val="004F5700"/>
    <w:rsid w:val="004F6073"/>
    <w:rsid w:val="004F613E"/>
    <w:rsid w:val="004F6319"/>
    <w:rsid w:val="004F6344"/>
    <w:rsid w:val="004F6449"/>
    <w:rsid w:val="004F65A2"/>
    <w:rsid w:val="004F668E"/>
    <w:rsid w:val="004F6699"/>
    <w:rsid w:val="004F68BA"/>
    <w:rsid w:val="004F6D31"/>
    <w:rsid w:val="004F6DAC"/>
    <w:rsid w:val="004F6FD3"/>
    <w:rsid w:val="004F7030"/>
    <w:rsid w:val="004F704E"/>
    <w:rsid w:val="004F719E"/>
    <w:rsid w:val="004F71D3"/>
    <w:rsid w:val="004F7470"/>
    <w:rsid w:val="004F7491"/>
    <w:rsid w:val="004F7562"/>
    <w:rsid w:val="004F7737"/>
    <w:rsid w:val="004F787A"/>
    <w:rsid w:val="004F7902"/>
    <w:rsid w:val="004F79D6"/>
    <w:rsid w:val="004F79DF"/>
    <w:rsid w:val="004F7D5E"/>
    <w:rsid w:val="005001B3"/>
    <w:rsid w:val="00500514"/>
    <w:rsid w:val="00500594"/>
    <w:rsid w:val="005006BB"/>
    <w:rsid w:val="005007B7"/>
    <w:rsid w:val="00500C8C"/>
    <w:rsid w:val="0050135D"/>
    <w:rsid w:val="005015F5"/>
    <w:rsid w:val="005016A3"/>
    <w:rsid w:val="005016BD"/>
    <w:rsid w:val="00501884"/>
    <w:rsid w:val="005018A0"/>
    <w:rsid w:val="00501DA6"/>
    <w:rsid w:val="00501EDA"/>
    <w:rsid w:val="00502061"/>
    <w:rsid w:val="00502090"/>
    <w:rsid w:val="005021FA"/>
    <w:rsid w:val="005022BD"/>
    <w:rsid w:val="005022FC"/>
    <w:rsid w:val="0050232B"/>
    <w:rsid w:val="005026C8"/>
    <w:rsid w:val="0050283F"/>
    <w:rsid w:val="005029BF"/>
    <w:rsid w:val="00502DC3"/>
    <w:rsid w:val="00502EF3"/>
    <w:rsid w:val="005030A8"/>
    <w:rsid w:val="005032CE"/>
    <w:rsid w:val="005037EE"/>
    <w:rsid w:val="00503949"/>
    <w:rsid w:val="00503BBB"/>
    <w:rsid w:val="00503C0B"/>
    <w:rsid w:val="00503C64"/>
    <w:rsid w:val="00503EA4"/>
    <w:rsid w:val="005044A7"/>
    <w:rsid w:val="0050466C"/>
    <w:rsid w:val="005049C3"/>
    <w:rsid w:val="00504C02"/>
    <w:rsid w:val="00504DA0"/>
    <w:rsid w:val="00504F10"/>
    <w:rsid w:val="0050504A"/>
    <w:rsid w:val="005050AD"/>
    <w:rsid w:val="005053D0"/>
    <w:rsid w:val="00505787"/>
    <w:rsid w:val="00505905"/>
    <w:rsid w:val="005059D3"/>
    <w:rsid w:val="00505C1B"/>
    <w:rsid w:val="00505D86"/>
    <w:rsid w:val="00505E4D"/>
    <w:rsid w:val="00506057"/>
    <w:rsid w:val="005060E2"/>
    <w:rsid w:val="0050611D"/>
    <w:rsid w:val="0050619F"/>
    <w:rsid w:val="005061F6"/>
    <w:rsid w:val="00506227"/>
    <w:rsid w:val="0050656C"/>
    <w:rsid w:val="005066A4"/>
    <w:rsid w:val="005068F0"/>
    <w:rsid w:val="00506B1A"/>
    <w:rsid w:val="00506B47"/>
    <w:rsid w:val="00506B48"/>
    <w:rsid w:val="00506B80"/>
    <w:rsid w:val="00506CFD"/>
    <w:rsid w:val="0050713E"/>
    <w:rsid w:val="0050722F"/>
    <w:rsid w:val="005072AA"/>
    <w:rsid w:val="005073F1"/>
    <w:rsid w:val="0050742C"/>
    <w:rsid w:val="0050752C"/>
    <w:rsid w:val="00507637"/>
    <w:rsid w:val="005076A1"/>
    <w:rsid w:val="00507705"/>
    <w:rsid w:val="0050777F"/>
    <w:rsid w:val="0050788A"/>
    <w:rsid w:val="00507951"/>
    <w:rsid w:val="00507A0F"/>
    <w:rsid w:val="00507AD2"/>
    <w:rsid w:val="00507B6A"/>
    <w:rsid w:val="00507C9E"/>
    <w:rsid w:val="00507D87"/>
    <w:rsid w:val="00507E7A"/>
    <w:rsid w:val="00510347"/>
    <w:rsid w:val="00510424"/>
    <w:rsid w:val="005106E7"/>
    <w:rsid w:val="005108F7"/>
    <w:rsid w:val="00511061"/>
    <w:rsid w:val="005111AA"/>
    <w:rsid w:val="00511567"/>
    <w:rsid w:val="0051174E"/>
    <w:rsid w:val="00511756"/>
    <w:rsid w:val="0051176C"/>
    <w:rsid w:val="005118D8"/>
    <w:rsid w:val="00511C4C"/>
    <w:rsid w:val="00511DC3"/>
    <w:rsid w:val="00511E04"/>
    <w:rsid w:val="00511E25"/>
    <w:rsid w:val="00511E77"/>
    <w:rsid w:val="00512066"/>
    <w:rsid w:val="005120EE"/>
    <w:rsid w:val="0051229E"/>
    <w:rsid w:val="005122EA"/>
    <w:rsid w:val="00512444"/>
    <w:rsid w:val="00512763"/>
    <w:rsid w:val="0051289B"/>
    <w:rsid w:val="005128BB"/>
    <w:rsid w:val="00512C54"/>
    <w:rsid w:val="00512C9C"/>
    <w:rsid w:val="00512DC6"/>
    <w:rsid w:val="00512E41"/>
    <w:rsid w:val="00513080"/>
    <w:rsid w:val="00513170"/>
    <w:rsid w:val="005131DF"/>
    <w:rsid w:val="005132DE"/>
    <w:rsid w:val="005133C0"/>
    <w:rsid w:val="00513498"/>
    <w:rsid w:val="005135A7"/>
    <w:rsid w:val="00513602"/>
    <w:rsid w:val="00513622"/>
    <w:rsid w:val="005136F6"/>
    <w:rsid w:val="00513724"/>
    <w:rsid w:val="0051377D"/>
    <w:rsid w:val="0051398B"/>
    <w:rsid w:val="00513A89"/>
    <w:rsid w:val="00513B40"/>
    <w:rsid w:val="00513C1B"/>
    <w:rsid w:val="00513C3F"/>
    <w:rsid w:val="00514286"/>
    <w:rsid w:val="00514385"/>
    <w:rsid w:val="005144E0"/>
    <w:rsid w:val="0051476D"/>
    <w:rsid w:val="005147E6"/>
    <w:rsid w:val="00514A4E"/>
    <w:rsid w:val="00514AFD"/>
    <w:rsid w:val="00514BF6"/>
    <w:rsid w:val="00514CE3"/>
    <w:rsid w:val="00514EA4"/>
    <w:rsid w:val="00514EB2"/>
    <w:rsid w:val="00514F17"/>
    <w:rsid w:val="00514F30"/>
    <w:rsid w:val="00514F60"/>
    <w:rsid w:val="00515026"/>
    <w:rsid w:val="00515162"/>
    <w:rsid w:val="00515422"/>
    <w:rsid w:val="0051548C"/>
    <w:rsid w:val="0051564A"/>
    <w:rsid w:val="0051582A"/>
    <w:rsid w:val="00515916"/>
    <w:rsid w:val="00515930"/>
    <w:rsid w:val="0051597B"/>
    <w:rsid w:val="005159E8"/>
    <w:rsid w:val="00515AA1"/>
    <w:rsid w:val="00515BA5"/>
    <w:rsid w:val="00515BD3"/>
    <w:rsid w:val="00515E37"/>
    <w:rsid w:val="00515F39"/>
    <w:rsid w:val="00515F46"/>
    <w:rsid w:val="00516163"/>
    <w:rsid w:val="0051645E"/>
    <w:rsid w:val="005166D3"/>
    <w:rsid w:val="00516752"/>
    <w:rsid w:val="005168C3"/>
    <w:rsid w:val="00516A92"/>
    <w:rsid w:val="00516EA9"/>
    <w:rsid w:val="00516EB2"/>
    <w:rsid w:val="00516F6B"/>
    <w:rsid w:val="00517082"/>
    <w:rsid w:val="00517137"/>
    <w:rsid w:val="005171F6"/>
    <w:rsid w:val="00517201"/>
    <w:rsid w:val="00517381"/>
    <w:rsid w:val="00517EF4"/>
    <w:rsid w:val="00517F65"/>
    <w:rsid w:val="0052007F"/>
    <w:rsid w:val="0052021A"/>
    <w:rsid w:val="005205D9"/>
    <w:rsid w:val="005208B0"/>
    <w:rsid w:val="00520920"/>
    <w:rsid w:val="00520A0D"/>
    <w:rsid w:val="00520BD9"/>
    <w:rsid w:val="00521045"/>
    <w:rsid w:val="00521277"/>
    <w:rsid w:val="0052127D"/>
    <w:rsid w:val="0052155F"/>
    <w:rsid w:val="005217E0"/>
    <w:rsid w:val="00521C52"/>
    <w:rsid w:val="00521E0C"/>
    <w:rsid w:val="005223E3"/>
    <w:rsid w:val="005224BD"/>
    <w:rsid w:val="00522A53"/>
    <w:rsid w:val="00522D1A"/>
    <w:rsid w:val="00522FF5"/>
    <w:rsid w:val="00523369"/>
    <w:rsid w:val="00523467"/>
    <w:rsid w:val="005235EE"/>
    <w:rsid w:val="005236E6"/>
    <w:rsid w:val="005237F8"/>
    <w:rsid w:val="0052381C"/>
    <w:rsid w:val="00523C4B"/>
    <w:rsid w:val="00523D4A"/>
    <w:rsid w:val="005240BC"/>
    <w:rsid w:val="00524111"/>
    <w:rsid w:val="005242E2"/>
    <w:rsid w:val="00524315"/>
    <w:rsid w:val="00524674"/>
    <w:rsid w:val="00524A96"/>
    <w:rsid w:val="00524AB0"/>
    <w:rsid w:val="00524CB3"/>
    <w:rsid w:val="00524F39"/>
    <w:rsid w:val="00525218"/>
    <w:rsid w:val="005253C0"/>
    <w:rsid w:val="00525670"/>
    <w:rsid w:val="005258C8"/>
    <w:rsid w:val="005262CB"/>
    <w:rsid w:val="005262F2"/>
    <w:rsid w:val="0052699B"/>
    <w:rsid w:val="00526A31"/>
    <w:rsid w:val="00526A83"/>
    <w:rsid w:val="00526B91"/>
    <w:rsid w:val="00526C2B"/>
    <w:rsid w:val="00526D83"/>
    <w:rsid w:val="00526DC3"/>
    <w:rsid w:val="00526FCC"/>
    <w:rsid w:val="00527091"/>
    <w:rsid w:val="005270B6"/>
    <w:rsid w:val="0052725C"/>
    <w:rsid w:val="005273EB"/>
    <w:rsid w:val="00527455"/>
    <w:rsid w:val="0052747C"/>
    <w:rsid w:val="00527539"/>
    <w:rsid w:val="005275BE"/>
    <w:rsid w:val="00527601"/>
    <w:rsid w:val="005278C3"/>
    <w:rsid w:val="00527999"/>
    <w:rsid w:val="005279CE"/>
    <w:rsid w:val="00527B23"/>
    <w:rsid w:val="005302A4"/>
    <w:rsid w:val="0053032F"/>
    <w:rsid w:val="00530378"/>
    <w:rsid w:val="005303FD"/>
    <w:rsid w:val="005304E5"/>
    <w:rsid w:val="00530554"/>
    <w:rsid w:val="00530564"/>
    <w:rsid w:val="005307AB"/>
    <w:rsid w:val="00530997"/>
    <w:rsid w:val="00530BAE"/>
    <w:rsid w:val="00530DE6"/>
    <w:rsid w:val="0053113A"/>
    <w:rsid w:val="00531226"/>
    <w:rsid w:val="005314A7"/>
    <w:rsid w:val="00531588"/>
    <w:rsid w:val="00531894"/>
    <w:rsid w:val="005318AF"/>
    <w:rsid w:val="005318E8"/>
    <w:rsid w:val="005318F3"/>
    <w:rsid w:val="00531D1A"/>
    <w:rsid w:val="00531DDF"/>
    <w:rsid w:val="00531EFE"/>
    <w:rsid w:val="00531FE7"/>
    <w:rsid w:val="005322D9"/>
    <w:rsid w:val="0053236D"/>
    <w:rsid w:val="005325C6"/>
    <w:rsid w:val="00532688"/>
    <w:rsid w:val="0053269D"/>
    <w:rsid w:val="00532CF9"/>
    <w:rsid w:val="00532F28"/>
    <w:rsid w:val="00533052"/>
    <w:rsid w:val="00533100"/>
    <w:rsid w:val="0053320E"/>
    <w:rsid w:val="005337D9"/>
    <w:rsid w:val="005338EB"/>
    <w:rsid w:val="00533952"/>
    <w:rsid w:val="0053399F"/>
    <w:rsid w:val="00533B14"/>
    <w:rsid w:val="00533CEA"/>
    <w:rsid w:val="00533DE3"/>
    <w:rsid w:val="00533E19"/>
    <w:rsid w:val="00533ED9"/>
    <w:rsid w:val="0053410D"/>
    <w:rsid w:val="00534118"/>
    <w:rsid w:val="00534231"/>
    <w:rsid w:val="0053428F"/>
    <w:rsid w:val="00534478"/>
    <w:rsid w:val="00534971"/>
    <w:rsid w:val="00534A16"/>
    <w:rsid w:val="00534C45"/>
    <w:rsid w:val="00534CC6"/>
    <w:rsid w:val="00534E7F"/>
    <w:rsid w:val="005355C9"/>
    <w:rsid w:val="005355D8"/>
    <w:rsid w:val="0053575D"/>
    <w:rsid w:val="005357E6"/>
    <w:rsid w:val="00535C2F"/>
    <w:rsid w:val="00535E68"/>
    <w:rsid w:val="00535F98"/>
    <w:rsid w:val="005360E3"/>
    <w:rsid w:val="005361EE"/>
    <w:rsid w:val="00536387"/>
    <w:rsid w:val="0053639B"/>
    <w:rsid w:val="005365E3"/>
    <w:rsid w:val="0053671A"/>
    <w:rsid w:val="00536815"/>
    <w:rsid w:val="0053685C"/>
    <w:rsid w:val="00536CF9"/>
    <w:rsid w:val="00536F4C"/>
    <w:rsid w:val="0053727A"/>
    <w:rsid w:val="005379EB"/>
    <w:rsid w:val="00537E56"/>
    <w:rsid w:val="005400C7"/>
    <w:rsid w:val="005401CC"/>
    <w:rsid w:val="0054034E"/>
    <w:rsid w:val="005403B1"/>
    <w:rsid w:val="005405B6"/>
    <w:rsid w:val="005407F2"/>
    <w:rsid w:val="00540A8D"/>
    <w:rsid w:val="00540AE8"/>
    <w:rsid w:val="00540BF1"/>
    <w:rsid w:val="0054110D"/>
    <w:rsid w:val="005412D9"/>
    <w:rsid w:val="0054145D"/>
    <w:rsid w:val="0054173E"/>
    <w:rsid w:val="00541AAE"/>
    <w:rsid w:val="00541BE7"/>
    <w:rsid w:val="00542291"/>
    <w:rsid w:val="005422F2"/>
    <w:rsid w:val="0054248E"/>
    <w:rsid w:val="00542620"/>
    <w:rsid w:val="00542673"/>
    <w:rsid w:val="0054284A"/>
    <w:rsid w:val="00542C4F"/>
    <w:rsid w:val="00542DC4"/>
    <w:rsid w:val="00542DF5"/>
    <w:rsid w:val="00543046"/>
    <w:rsid w:val="0054312B"/>
    <w:rsid w:val="00543246"/>
    <w:rsid w:val="0054332B"/>
    <w:rsid w:val="00543334"/>
    <w:rsid w:val="005434F7"/>
    <w:rsid w:val="00543582"/>
    <w:rsid w:val="005437BF"/>
    <w:rsid w:val="005438FD"/>
    <w:rsid w:val="00543C1D"/>
    <w:rsid w:val="00543FCD"/>
    <w:rsid w:val="0054401B"/>
    <w:rsid w:val="005440D2"/>
    <w:rsid w:val="0054416D"/>
    <w:rsid w:val="00544240"/>
    <w:rsid w:val="00544315"/>
    <w:rsid w:val="005444FE"/>
    <w:rsid w:val="005445CB"/>
    <w:rsid w:val="0054475E"/>
    <w:rsid w:val="00544794"/>
    <w:rsid w:val="00544798"/>
    <w:rsid w:val="00544808"/>
    <w:rsid w:val="005448E9"/>
    <w:rsid w:val="005449A2"/>
    <w:rsid w:val="00544C99"/>
    <w:rsid w:val="00544D68"/>
    <w:rsid w:val="00544E62"/>
    <w:rsid w:val="00545032"/>
    <w:rsid w:val="005451B8"/>
    <w:rsid w:val="005456A0"/>
    <w:rsid w:val="005459B9"/>
    <w:rsid w:val="00545ACD"/>
    <w:rsid w:val="0054607A"/>
    <w:rsid w:val="005462A9"/>
    <w:rsid w:val="0054638F"/>
    <w:rsid w:val="0054640A"/>
    <w:rsid w:val="005464C6"/>
    <w:rsid w:val="00546504"/>
    <w:rsid w:val="0054668D"/>
    <w:rsid w:val="005468DB"/>
    <w:rsid w:val="00546A11"/>
    <w:rsid w:val="00546C05"/>
    <w:rsid w:val="00547279"/>
    <w:rsid w:val="005472CA"/>
    <w:rsid w:val="005474C4"/>
    <w:rsid w:val="005475E2"/>
    <w:rsid w:val="00547904"/>
    <w:rsid w:val="00547B46"/>
    <w:rsid w:val="00547D7A"/>
    <w:rsid w:val="00550017"/>
    <w:rsid w:val="005502BD"/>
    <w:rsid w:val="0055068C"/>
    <w:rsid w:val="005506EC"/>
    <w:rsid w:val="00550735"/>
    <w:rsid w:val="0055081D"/>
    <w:rsid w:val="0055082B"/>
    <w:rsid w:val="005509C1"/>
    <w:rsid w:val="00550A88"/>
    <w:rsid w:val="00550AE7"/>
    <w:rsid w:val="00550BF4"/>
    <w:rsid w:val="00551013"/>
    <w:rsid w:val="0055109F"/>
    <w:rsid w:val="00551107"/>
    <w:rsid w:val="0055133C"/>
    <w:rsid w:val="005514EC"/>
    <w:rsid w:val="0055152D"/>
    <w:rsid w:val="0055159F"/>
    <w:rsid w:val="00551726"/>
    <w:rsid w:val="005517A0"/>
    <w:rsid w:val="0055196A"/>
    <w:rsid w:val="00551AE4"/>
    <w:rsid w:val="005520E4"/>
    <w:rsid w:val="00552263"/>
    <w:rsid w:val="00552321"/>
    <w:rsid w:val="005523BB"/>
    <w:rsid w:val="00552473"/>
    <w:rsid w:val="005526D6"/>
    <w:rsid w:val="0055287A"/>
    <w:rsid w:val="00552B61"/>
    <w:rsid w:val="00552B7F"/>
    <w:rsid w:val="00552F9B"/>
    <w:rsid w:val="00553051"/>
    <w:rsid w:val="005532E0"/>
    <w:rsid w:val="005534EF"/>
    <w:rsid w:val="005535EB"/>
    <w:rsid w:val="00553821"/>
    <w:rsid w:val="0055389B"/>
    <w:rsid w:val="00553B5D"/>
    <w:rsid w:val="00553C34"/>
    <w:rsid w:val="00553D22"/>
    <w:rsid w:val="00553D9D"/>
    <w:rsid w:val="00553DE7"/>
    <w:rsid w:val="00553EB3"/>
    <w:rsid w:val="00553FB8"/>
    <w:rsid w:val="00553FFB"/>
    <w:rsid w:val="005542B7"/>
    <w:rsid w:val="0055464F"/>
    <w:rsid w:val="0055487C"/>
    <w:rsid w:val="005549DC"/>
    <w:rsid w:val="00554AC1"/>
    <w:rsid w:val="00554C4E"/>
    <w:rsid w:val="00554E2E"/>
    <w:rsid w:val="00554E90"/>
    <w:rsid w:val="00555374"/>
    <w:rsid w:val="00555798"/>
    <w:rsid w:val="0055590B"/>
    <w:rsid w:val="00555C74"/>
    <w:rsid w:val="00555CDD"/>
    <w:rsid w:val="00555F56"/>
    <w:rsid w:val="0055602F"/>
    <w:rsid w:val="0055636E"/>
    <w:rsid w:val="00556973"/>
    <w:rsid w:val="005569F0"/>
    <w:rsid w:val="00556A23"/>
    <w:rsid w:val="00556A81"/>
    <w:rsid w:val="00556E07"/>
    <w:rsid w:val="00556E2C"/>
    <w:rsid w:val="00556FDD"/>
    <w:rsid w:val="00557570"/>
    <w:rsid w:val="00557A6F"/>
    <w:rsid w:val="00557CEE"/>
    <w:rsid w:val="005602AC"/>
    <w:rsid w:val="005602D7"/>
    <w:rsid w:val="005607D8"/>
    <w:rsid w:val="005607E2"/>
    <w:rsid w:val="00560977"/>
    <w:rsid w:val="00560B0E"/>
    <w:rsid w:val="00560B67"/>
    <w:rsid w:val="00560D09"/>
    <w:rsid w:val="00560DA4"/>
    <w:rsid w:val="00560E41"/>
    <w:rsid w:val="00560E71"/>
    <w:rsid w:val="00560F73"/>
    <w:rsid w:val="00560FF9"/>
    <w:rsid w:val="005610F6"/>
    <w:rsid w:val="0056146F"/>
    <w:rsid w:val="00561564"/>
    <w:rsid w:val="00561708"/>
    <w:rsid w:val="00561821"/>
    <w:rsid w:val="0056189F"/>
    <w:rsid w:val="00561A06"/>
    <w:rsid w:val="00561AE0"/>
    <w:rsid w:val="00561C14"/>
    <w:rsid w:val="00561D48"/>
    <w:rsid w:val="00561E43"/>
    <w:rsid w:val="00561F7E"/>
    <w:rsid w:val="0056227F"/>
    <w:rsid w:val="00562526"/>
    <w:rsid w:val="005627F5"/>
    <w:rsid w:val="005628B3"/>
    <w:rsid w:val="00562991"/>
    <w:rsid w:val="00562E3B"/>
    <w:rsid w:val="0056307F"/>
    <w:rsid w:val="0056333E"/>
    <w:rsid w:val="005639AE"/>
    <w:rsid w:val="00563AE6"/>
    <w:rsid w:val="00563C5B"/>
    <w:rsid w:val="00563F78"/>
    <w:rsid w:val="00564381"/>
    <w:rsid w:val="00564645"/>
    <w:rsid w:val="00564BB6"/>
    <w:rsid w:val="00564BF7"/>
    <w:rsid w:val="00564D7B"/>
    <w:rsid w:val="00564DC5"/>
    <w:rsid w:val="00564F0B"/>
    <w:rsid w:val="00565000"/>
    <w:rsid w:val="00565840"/>
    <w:rsid w:val="00565A7D"/>
    <w:rsid w:val="00565BA9"/>
    <w:rsid w:val="00565D0C"/>
    <w:rsid w:val="00565D36"/>
    <w:rsid w:val="00565D51"/>
    <w:rsid w:val="00565F47"/>
    <w:rsid w:val="005660D3"/>
    <w:rsid w:val="00566176"/>
    <w:rsid w:val="005663B7"/>
    <w:rsid w:val="00566698"/>
    <w:rsid w:val="00566BAC"/>
    <w:rsid w:val="00566D67"/>
    <w:rsid w:val="00566D78"/>
    <w:rsid w:val="00567095"/>
    <w:rsid w:val="005670CD"/>
    <w:rsid w:val="00567212"/>
    <w:rsid w:val="0056726E"/>
    <w:rsid w:val="00567AB7"/>
    <w:rsid w:val="00567D0E"/>
    <w:rsid w:val="00567F2E"/>
    <w:rsid w:val="00570104"/>
    <w:rsid w:val="005701DD"/>
    <w:rsid w:val="00570375"/>
    <w:rsid w:val="0057052B"/>
    <w:rsid w:val="00570659"/>
    <w:rsid w:val="005706CC"/>
    <w:rsid w:val="00570CB5"/>
    <w:rsid w:val="00570FEB"/>
    <w:rsid w:val="00571175"/>
    <w:rsid w:val="005711B5"/>
    <w:rsid w:val="0057123D"/>
    <w:rsid w:val="0057137A"/>
    <w:rsid w:val="0057149C"/>
    <w:rsid w:val="00571AF5"/>
    <w:rsid w:val="00572103"/>
    <w:rsid w:val="005721AC"/>
    <w:rsid w:val="0057221E"/>
    <w:rsid w:val="0057234B"/>
    <w:rsid w:val="005724A7"/>
    <w:rsid w:val="005726BE"/>
    <w:rsid w:val="00572743"/>
    <w:rsid w:val="00572CE7"/>
    <w:rsid w:val="00572E0B"/>
    <w:rsid w:val="00572E53"/>
    <w:rsid w:val="005730F5"/>
    <w:rsid w:val="00573336"/>
    <w:rsid w:val="00573A55"/>
    <w:rsid w:val="00573ADA"/>
    <w:rsid w:val="00573BEB"/>
    <w:rsid w:val="00573E71"/>
    <w:rsid w:val="005740DE"/>
    <w:rsid w:val="005741FF"/>
    <w:rsid w:val="00574A21"/>
    <w:rsid w:val="00574BDB"/>
    <w:rsid w:val="00575188"/>
    <w:rsid w:val="0057522B"/>
    <w:rsid w:val="00575285"/>
    <w:rsid w:val="00575298"/>
    <w:rsid w:val="005754B4"/>
    <w:rsid w:val="005754E6"/>
    <w:rsid w:val="0057578B"/>
    <w:rsid w:val="005759A4"/>
    <w:rsid w:val="00575AC5"/>
    <w:rsid w:val="00575B7A"/>
    <w:rsid w:val="00575CFF"/>
    <w:rsid w:val="00575E17"/>
    <w:rsid w:val="00575E7D"/>
    <w:rsid w:val="00575EA5"/>
    <w:rsid w:val="00576092"/>
    <w:rsid w:val="005763A2"/>
    <w:rsid w:val="005765DF"/>
    <w:rsid w:val="00576ACA"/>
    <w:rsid w:val="00576D28"/>
    <w:rsid w:val="00576DD9"/>
    <w:rsid w:val="00576FE2"/>
    <w:rsid w:val="00577089"/>
    <w:rsid w:val="00577238"/>
    <w:rsid w:val="005772E9"/>
    <w:rsid w:val="0057760C"/>
    <w:rsid w:val="0057771D"/>
    <w:rsid w:val="005779F3"/>
    <w:rsid w:val="0058034D"/>
    <w:rsid w:val="005804A6"/>
    <w:rsid w:val="0058084D"/>
    <w:rsid w:val="005808A3"/>
    <w:rsid w:val="005808AD"/>
    <w:rsid w:val="00580B01"/>
    <w:rsid w:val="00580B0C"/>
    <w:rsid w:val="00580BE9"/>
    <w:rsid w:val="00580C93"/>
    <w:rsid w:val="00580CFB"/>
    <w:rsid w:val="00580D0A"/>
    <w:rsid w:val="00580DDA"/>
    <w:rsid w:val="00580E94"/>
    <w:rsid w:val="00581059"/>
    <w:rsid w:val="0058118A"/>
    <w:rsid w:val="005814AA"/>
    <w:rsid w:val="005817F3"/>
    <w:rsid w:val="00581833"/>
    <w:rsid w:val="00581AF3"/>
    <w:rsid w:val="0058207C"/>
    <w:rsid w:val="005821E5"/>
    <w:rsid w:val="0058228B"/>
    <w:rsid w:val="00582388"/>
    <w:rsid w:val="005823C6"/>
    <w:rsid w:val="005824D7"/>
    <w:rsid w:val="00582866"/>
    <w:rsid w:val="00582888"/>
    <w:rsid w:val="00582A08"/>
    <w:rsid w:val="00582BED"/>
    <w:rsid w:val="00582ED1"/>
    <w:rsid w:val="00582F05"/>
    <w:rsid w:val="00582F1A"/>
    <w:rsid w:val="00582F83"/>
    <w:rsid w:val="00582FAF"/>
    <w:rsid w:val="00582FF5"/>
    <w:rsid w:val="00583253"/>
    <w:rsid w:val="00583254"/>
    <w:rsid w:val="00583453"/>
    <w:rsid w:val="005835B2"/>
    <w:rsid w:val="00583685"/>
    <w:rsid w:val="0058383E"/>
    <w:rsid w:val="005838FC"/>
    <w:rsid w:val="00583AC5"/>
    <w:rsid w:val="00583CC4"/>
    <w:rsid w:val="00583D3C"/>
    <w:rsid w:val="00583E66"/>
    <w:rsid w:val="005840CF"/>
    <w:rsid w:val="0058411B"/>
    <w:rsid w:val="005841DD"/>
    <w:rsid w:val="00584297"/>
    <w:rsid w:val="0058464C"/>
    <w:rsid w:val="005847E4"/>
    <w:rsid w:val="00584D35"/>
    <w:rsid w:val="00584D38"/>
    <w:rsid w:val="00584FB6"/>
    <w:rsid w:val="005852D4"/>
    <w:rsid w:val="00585561"/>
    <w:rsid w:val="005856F3"/>
    <w:rsid w:val="005859FA"/>
    <w:rsid w:val="00585BAD"/>
    <w:rsid w:val="00585D02"/>
    <w:rsid w:val="00585DB4"/>
    <w:rsid w:val="00585DF7"/>
    <w:rsid w:val="00585F0C"/>
    <w:rsid w:val="005860B5"/>
    <w:rsid w:val="005860DD"/>
    <w:rsid w:val="005862D4"/>
    <w:rsid w:val="0058630B"/>
    <w:rsid w:val="0058638F"/>
    <w:rsid w:val="005863E3"/>
    <w:rsid w:val="00586466"/>
    <w:rsid w:val="005865B8"/>
    <w:rsid w:val="00586715"/>
    <w:rsid w:val="00586831"/>
    <w:rsid w:val="005869D0"/>
    <w:rsid w:val="00586A17"/>
    <w:rsid w:val="005871EB"/>
    <w:rsid w:val="00587856"/>
    <w:rsid w:val="00587935"/>
    <w:rsid w:val="005879C0"/>
    <w:rsid w:val="00587A4C"/>
    <w:rsid w:val="00587C01"/>
    <w:rsid w:val="00587C03"/>
    <w:rsid w:val="00590201"/>
    <w:rsid w:val="00590221"/>
    <w:rsid w:val="005906A4"/>
    <w:rsid w:val="005906BD"/>
    <w:rsid w:val="00590A6C"/>
    <w:rsid w:val="00590CB6"/>
    <w:rsid w:val="00590DCC"/>
    <w:rsid w:val="00590DD7"/>
    <w:rsid w:val="00590E61"/>
    <w:rsid w:val="00591167"/>
    <w:rsid w:val="005912DF"/>
    <w:rsid w:val="005914E9"/>
    <w:rsid w:val="0059162D"/>
    <w:rsid w:val="005917EC"/>
    <w:rsid w:val="00591852"/>
    <w:rsid w:val="00591B9E"/>
    <w:rsid w:val="00591CEB"/>
    <w:rsid w:val="00591D42"/>
    <w:rsid w:val="00591DAC"/>
    <w:rsid w:val="00591FB1"/>
    <w:rsid w:val="005920FF"/>
    <w:rsid w:val="00592192"/>
    <w:rsid w:val="005925F2"/>
    <w:rsid w:val="00592880"/>
    <w:rsid w:val="00592AD7"/>
    <w:rsid w:val="00592B9B"/>
    <w:rsid w:val="00592E64"/>
    <w:rsid w:val="00592EAC"/>
    <w:rsid w:val="00593317"/>
    <w:rsid w:val="00593383"/>
    <w:rsid w:val="00593516"/>
    <w:rsid w:val="0059358A"/>
    <w:rsid w:val="00593855"/>
    <w:rsid w:val="005939F2"/>
    <w:rsid w:val="00593E30"/>
    <w:rsid w:val="005941AC"/>
    <w:rsid w:val="005942A2"/>
    <w:rsid w:val="005943C4"/>
    <w:rsid w:val="005943C9"/>
    <w:rsid w:val="005943E3"/>
    <w:rsid w:val="005943E6"/>
    <w:rsid w:val="0059462B"/>
    <w:rsid w:val="00594692"/>
    <w:rsid w:val="0059471C"/>
    <w:rsid w:val="00594804"/>
    <w:rsid w:val="0059484D"/>
    <w:rsid w:val="00594932"/>
    <w:rsid w:val="00594A92"/>
    <w:rsid w:val="00594B53"/>
    <w:rsid w:val="00595707"/>
    <w:rsid w:val="0059578E"/>
    <w:rsid w:val="0059596C"/>
    <w:rsid w:val="00595B78"/>
    <w:rsid w:val="00595D4E"/>
    <w:rsid w:val="005965A1"/>
    <w:rsid w:val="00596876"/>
    <w:rsid w:val="005968BE"/>
    <w:rsid w:val="005969AC"/>
    <w:rsid w:val="00596B7B"/>
    <w:rsid w:val="00596BC3"/>
    <w:rsid w:val="00596BF6"/>
    <w:rsid w:val="00596D40"/>
    <w:rsid w:val="00596DEC"/>
    <w:rsid w:val="00596F67"/>
    <w:rsid w:val="00597387"/>
    <w:rsid w:val="00597605"/>
    <w:rsid w:val="0059768A"/>
    <w:rsid w:val="005977D1"/>
    <w:rsid w:val="005977E7"/>
    <w:rsid w:val="00597931"/>
    <w:rsid w:val="00597C11"/>
    <w:rsid w:val="005A00B3"/>
    <w:rsid w:val="005A01EE"/>
    <w:rsid w:val="005A03E4"/>
    <w:rsid w:val="005A05AC"/>
    <w:rsid w:val="005A0908"/>
    <w:rsid w:val="005A092A"/>
    <w:rsid w:val="005A1005"/>
    <w:rsid w:val="005A114B"/>
    <w:rsid w:val="005A11CF"/>
    <w:rsid w:val="005A1257"/>
    <w:rsid w:val="005A1529"/>
    <w:rsid w:val="005A170B"/>
    <w:rsid w:val="005A1750"/>
    <w:rsid w:val="005A1874"/>
    <w:rsid w:val="005A19BB"/>
    <w:rsid w:val="005A1EC9"/>
    <w:rsid w:val="005A2396"/>
    <w:rsid w:val="005A23BF"/>
    <w:rsid w:val="005A256E"/>
    <w:rsid w:val="005A2775"/>
    <w:rsid w:val="005A2C0B"/>
    <w:rsid w:val="005A2C74"/>
    <w:rsid w:val="005A3141"/>
    <w:rsid w:val="005A318C"/>
    <w:rsid w:val="005A3572"/>
    <w:rsid w:val="005A38D6"/>
    <w:rsid w:val="005A3D0D"/>
    <w:rsid w:val="005A403A"/>
    <w:rsid w:val="005A40A7"/>
    <w:rsid w:val="005A4110"/>
    <w:rsid w:val="005A4260"/>
    <w:rsid w:val="005A433F"/>
    <w:rsid w:val="005A46EE"/>
    <w:rsid w:val="005A4BB7"/>
    <w:rsid w:val="005A4DFE"/>
    <w:rsid w:val="005A50F7"/>
    <w:rsid w:val="005A5104"/>
    <w:rsid w:val="005A514E"/>
    <w:rsid w:val="005A547F"/>
    <w:rsid w:val="005A550B"/>
    <w:rsid w:val="005A5530"/>
    <w:rsid w:val="005A5547"/>
    <w:rsid w:val="005A5897"/>
    <w:rsid w:val="005A5A91"/>
    <w:rsid w:val="005A5B5C"/>
    <w:rsid w:val="005A60B9"/>
    <w:rsid w:val="005A616C"/>
    <w:rsid w:val="005A62A2"/>
    <w:rsid w:val="005A640A"/>
    <w:rsid w:val="005A64D9"/>
    <w:rsid w:val="005A64F8"/>
    <w:rsid w:val="005A65DF"/>
    <w:rsid w:val="005A65E4"/>
    <w:rsid w:val="005A6607"/>
    <w:rsid w:val="005A6610"/>
    <w:rsid w:val="005A68E9"/>
    <w:rsid w:val="005A6F21"/>
    <w:rsid w:val="005A6F31"/>
    <w:rsid w:val="005A7447"/>
    <w:rsid w:val="005A7625"/>
    <w:rsid w:val="005A7B61"/>
    <w:rsid w:val="005A7D2F"/>
    <w:rsid w:val="005A7EE3"/>
    <w:rsid w:val="005B05D0"/>
    <w:rsid w:val="005B062D"/>
    <w:rsid w:val="005B067E"/>
    <w:rsid w:val="005B06D4"/>
    <w:rsid w:val="005B07E3"/>
    <w:rsid w:val="005B0908"/>
    <w:rsid w:val="005B0B30"/>
    <w:rsid w:val="005B0C0B"/>
    <w:rsid w:val="005B0D47"/>
    <w:rsid w:val="005B101D"/>
    <w:rsid w:val="005B13DC"/>
    <w:rsid w:val="005B13F0"/>
    <w:rsid w:val="005B146F"/>
    <w:rsid w:val="005B14C8"/>
    <w:rsid w:val="005B1572"/>
    <w:rsid w:val="005B1619"/>
    <w:rsid w:val="005B166A"/>
    <w:rsid w:val="005B1881"/>
    <w:rsid w:val="005B1AB5"/>
    <w:rsid w:val="005B29CE"/>
    <w:rsid w:val="005B2ACC"/>
    <w:rsid w:val="005B2B4E"/>
    <w:rsid w:val="005B2F70"/>
    <w:rsid w:val="005B3063"/>
    <w:rsid w:val="005B3101"/>
    <w:rsid w:val="005B336A"/>
    <w:rsid w:val="005B336D"/>
    <w:rsid w:val="005B345F"/>
    <w:rsid w:val="005B35AA"/>
    <w:rsid w:val="005B36B8"/>
    <w:rsid w:val="005B3740"/>
    <w:rsid w:val="005B380B"/>
    <w:rsid w:val="005B396F"/>
    <w:rsid w:val="005B3C56"/>
    <w:rsid w:val="005B404B"/>
    <w:rsid w:val="005B408F"/>
    <w:rsid w:val="005B41DE"/>
    <w:rsid w:val="005B45C3"/>
    <w:rsid w:val="005B4770"/>
    <w:rsid w:val="005B49DE"/>
    <w:rsid w:val="005B4A66"/>
    <w:rsid w:val="005B4D7E"/>
    <w:rsid w:val="005B4DCE"/>
    <w:rsid w:val="005B4DDD"/>
    <w:rsid w:val="005B4F68"/>
    <w:rsid w:val="005B58B0"/>
    <w:rsid w:val="005B5A40"/>
    <w:rsid w:val="005B5AB0"/>
    <w:rsid w:val="005B5AF3"/>
    <w:rsid w:val="005B5B7A"/>
    <w:rsid w:val="005B5BD6"/>
    <w:rsid w:val="005B5E94"/>
    <w:rsid w:val="005B5FCB"/>
    <w:rsid w:val="005B6612"/>
    <w:rsid w:val="005B6C14"/>
    <w:rsid w:val="005B6C2A"/>
    <w:rsid w:val="005B6D13"/>
    <w:rsid w:val="005B6DBD"/>
    <w:rsid w:val="005B702B"/>
    <w:rsid w:val="005B739B"/>
    <w:rsid w:val="005B76DC"/>
    <w:rsid w:val="005B7797"/>
    <w:rsid w:val="005B78FC"/>
    <w:rsid w:val="005B7F79"/>
    <w:rsid w:val="005B7FAA"/>
    <w:rsid w:val="005B7FBF"/>
    <w:rsid w:val="005C00D5"/>
    <w:rsid w:val="005C01C0"/>
    <w:rsid w:val="005C0465"/>
    <w:rsid w:val="005C0541"/>
    <w:rsid w:val="005C06A3"/>
    <w:rsid w:val="005C093D"/>
    <w:rsid w:val="005C0CBE"/>
    <w:rsid w:val="005C1351"/>
    <w:rsid w:val="005C146D"/>
    <w:rsid w:val="005C16E4"/>
    <w:rsid w:val="005C19C3"/>
    <w:rsid w:val="005C1C32"/>
    <w:rsid w:val="005C2142"/>
    <w:rsid w:val="005C245D"/>
    <w:rsid w:val="005C2471"/>
    <w:rsid w:val="005C26C0"/>
    <w:rsid w:val="005C2773"/>
    <w:rsid w:val="005C2809"/>
    <w:rsid w:val="005C2B50"/>
    <w:rsid w:val="005C2B7A"/>
    <w:rsid w:val="005C2C8F"/>
    <w:rsid w:val="005C2F4F"/>
    <w:rsid w:val="005C303E"/>
    <w:rsid w:val="005C3122"/>
    <w:rsid w:val="005C32B6"/>
    <w:rsid w:val="005C33EE"/>
    <w:rsid w:val="005C3541"/>
    <w:rsid w:val="005C372E"/>
    <w:rsid w:val="005C39E6"/>
    <w:rsid w:val="005C401D"/>
    <w:rsid w:val="005C40CF"/>
    <w:rsid w:val="005C4271"/>
    <w:rsid w:val="005C42F5"/>
    <w:rsid w:val="005C43DD"/>
    <w:rsid w:val="005C44C1"/>
    <w:rsid w:val="005C4AB3"/>
    <w:rsid w:val="005C4E6F"/>
    <w:rsid w:val="005C51EF"/>
    <w:rsid w:val="005C56EF"/>
    <w:rsid w:val="005C582B"/>
    <w:rsid w:val="005C5942"/>
    <w:rsid w:val="005C5998"/>
    <w:rsid w:val="005C5A52"/>
    <w:rsid w:val="005C5AD7"/>
    <w:rsid w:val="005C5E45"/>
    <w:rsid w:val="005C5F73"/>
    <w:rsid w:val="005C5FA4"/>
    <w:rsid w:val="005C6006"/>
    <w:rsid w:val="005C6439"/>
    <w:rsid w:val="005C64E2"/>
    <w:rsid w:val="005C64E8"/>
    <w:rsid w:val="005C64E9"/>
    <w:rsid w:val="005C6548"/>
    <w:rsid w:val="005C654E"/>
    <w:rsid w:val="005C6575"/>
    <w:rsid w:val="005C66FA"/>
    <w:rsid w:val="005C679A"/>
    <w:rsid w:val="005C6AD5"/>
    <w:rsid w:val="005C6B8D"/>
    <w:rsid w:val="005C73D7"/>
    <w:rsid w:val="005C76AD"/>
    <w:rsid w:val="005C789A"/>
    <w:rsid w:val="005C79CB"/>
    <w:rsid w:val="005C7AD6"/>
    <w:rsid w:val="005C7E99"/>
    <w:rsid w:val="005D0137"/>
    <w:rsid w:val="005D078A"/>
    <w:rsid w:val="005D0955"/>
    <w:rsid w:val="005D09E6"/>
    <w:rsid w:val="005D0AC2"/>
    <w:rsid w:val="005D0CCD"/>
    <w:rsid w:val="005D0F2F"/>
    <w:rsid w:val="005D0F73"/>
    <w:rsid w:val="005D1096"/>
    <w:rsid w:val="005D1135"/>
    <w:rsid w:val="005D1395"/>
    <w:rsid w:val="005D13F8"/>
    <w:rsid w:val="005D1CDD"/>
    <w:rsid w:val="005D1D5C"/>
    <w:rsid w:val="005D1E2E"/>
    <w:rsid w:val="005D1EDE"/>
    <w:rsid w:val="005D1FCB"/>
    <w:rsid w:val="005D226D"/>
    <w:rsid w:val="005D2272"/>
    <w:rsid w:val="005D229B"/>
    <w:rsid w:val="005D2584"/>
    <w:rsid w:val="005D286F"/>
    <w:rsid w:val="005D302D"/>
    <w:rsid w:val="005D32B7"/>
    <w:rsid w:val="005D3407"/>
    <w:rsid w:val="005D3624"/>
    <w:rsid w:val="005D372C"/>
    <w:rsid w:val="005D38BD"/>
    <w:rsid w:val="005D3917"/>
    <w:rsid w:val="005D3A9E"/>
    <w:rsid w:val="005D3B53"/>
    <w:rsid w:val="005D3C92"/>
    <w:rsid w:val="005D3CA7"/>
    <w:rsid w:val="005D421A"/>
    <w:rsid w:val="005D424C"/>
    <w:rsid w:val="005D4545"/>
    <w:rsid w:val="005D4631"/>
    <w:rsid w:val="005D48D6"/>
    <w:rsid w:val="005D48F5"/>
    <w:rsid w:val="005D493A"/>
    <w:rsid w:val="005D4943"/>
    <w:rsid w:val="005D4A46"/>
    <w:rsid w:val="005D50B0"/>
    <w:rsid w:val="005D5202"/>
    <w:rsid w:val="005D5215"/>
    <w:rsid w:val="005D52E6"/>
    <w:rsid w:val="005D530B"/>
    <w:rsid w:val="005D53DA"/>
    <w:rsid w:val="005D5643"/>
    <w:rsid w:val="005D583C"/>
    <w:rsid w:val="005D59DF"/>
    <w:rsid w:val="005D5A38"/>
    <w:rsid w:val="005D5A7B"/>
    <w:rsid w:val="005D5DA2"/>
    <w:rsid w:val="005D6321"/>
    <w:rsid w:val="005D639F"/>
    <w:rsid w:val="005D64E2"/>
    <w:rsid w:val="005D6602"/>
    <w:rsid w:val="005D6751"/>
    <w:rsid w:val="005D69B4"/>
    <w:rsid w:val="005D6D99"/>
    <w:rsid w:val="005D6F99"/>
    <w:rsid w:val="005D7294"/>
    <w:rsid w:val="005D7308"/>
    <w:rsid w:val="005D74BF"/>
    <w:rsid w:val="005D75E5"/>
    <w:rsid w:val="005D7701"/>
    <w:rsid w:val="005D7D34"/>
    <w:rsid w:val="005D7D75"/>
    <w:rsid w:val="005E022F"/>
    <w:rsid w:val="005E0502"/>
    <w:rsid w:val="005E0515"/>
    <w:rsid w:val="005E0517"/>
    <w:rsid w:val="005E0C7B"/>
    <w:rsid w:val="005E10B1"/>
    <w:rsid w:val="005E119E"/>
    <w:rsid w:val="005E1285"/>
    <w:rsid w:val="005E171D"/>
    <w:rsid w:val="005E1843"/>
    <w:rsid w:val="005E18B2"/>
    <w:rsid w:val="005E18CB"/>
    <w:rsid w:val="005E190E"/>
    <w:rsid w:val="005E19BA"/>
    <w:rsid w:val="005E19CD"/>
    <w:rsid w:val="005E19E8"/>
    <w:rsid w:val="005E1A63"/>
    <w:rsid w:val="005E1B20"/>
    <w:rsid w:val="005E1B88"/>
    <w:rsid w:val="005E1E3F"/>
    <w:rsid w:val="005E1E62"/>
    <w:rsid w:val="005E2176"/>
    <w:rsid w:val="005E2381"/>
    <w:rsid w:val="005E23EE"/>
    <w:rsid w:val="005E255F"/>
    <w:rsid w:val="005E285D"/>
    <w:rsid w:val="005E28AD"/>
    <w:rsid w:val="005E293B"/>
    <w:rsid w:val="005E2AAA"/>
    <w:rsid w:val="005E2B76"/>
    <w:rsid w:val="005E2CE0"/>
    <w:rsid w:val="005E2D43"/>
    <w:rsid w:val="005E2DF5"/>
    <w:rsid w:val="005E2EC0"/>
    <w:rsid w:val="005E2FC0"/>
    <w:rsid w:val="005E3056"/>
    <w:rsid w:val="005E33CE"/>
    <w:rsid w:val="005E3596"/>
    <w:rsid w:val="005E3937"/>
    <w:rsid w:val="005E3A1C"/>
    <w:rsid w:val="005E3ABE"/>
    <w:rsid w:val="005E3F8C"/>
    <w:rsid w:val="005E48F8"/>
    <w:rsid w:val="005E49D6"/>
    <w:rsid w:val="005E49FE"/>
    <w:rsid w:val="005E4C6F"/>
    <w:rsid w:val="005E4D63"/>
    <w:rsid w:val="005E4D84"/>
    <w:rsid w:val="005E5347"/>
    <w:rsid w:val="005E558D"/>
    <w:rsid w:val="005E597D"/>
    <w:rsid w:val="005E5E9B"/>
    <w:rsid w:val="005E5EB4"/>
    <w:rsid w:val="005E5F60"/>
    <w:rsid w:val="005E69C5"/>
    <w:rsid w:val="005E69FD"/>
    <w:rsid w:val="005E6AE6"/>
    <w:rsid w:val="005E6DE4"/>
    <w:rsid w:val="005E6EB7"/>
    <w:rsid w:val="005E7163"/>
    <w:rsid w:val="005E72B7"/>
    <w:rsid w:val="005E7419"/>
    <w:rsid w:val="005E74AB"/>
    <w:rsid w:val="005E74CD"/>
    <w:rsid w:val="005E7AAA"/>
    <w:rsid w:val="005E7DCB"/>
    <w:rsid w:val="005E7EC7"/>
    <w:rsid w:val="005E7F2F"/>
    <w:rsid w:val="005F0292"/>
    <w:rsid w:val="005F030C"/>
    <w:rsid w:val="005F083B"/>
    <w:rsid w:val="005F0843"/>
    <w:rsid w:val="005F0926"/>
    <w:rsid w:val="005F0AC2"/>
    <w:rsid w:val="005F0C2E"/>
    <w:rsid w:val="005F0D0F"/>
    <w:rsid w:val="005F0DCF"/>
    <w:rsid w:val="005F0ED2"/>
    <w:rsid w:val="005F12FA"/>
    <w:rsid w:val="005F13F3"/>
    <w:rsid w:val="005F1430"/>
    <w:rsid w:val="005F1597"/>
    <w:rsid w:val="005F17CE"/>
    <w:rsid w:val="005F1893"/>
    <w:rsid w:val="005F1A88"/>
    <w:rsid w:val="005F1AFA"/>
    <w:rsid w:val="005F1B30"/>
    <w:rsid w:val="005F1E88"/>
    <w:rsid w:val="005F1FC2"/>
    <w:rsid w:val="005F23A1"/>
    <w:rsid w:val="005F26D0"/>
    <w:rsid w:val="005F282B"/>
    <w:rsid w:val="005F2AA2"/>
    <w:rsid w:val="005F2AA4"/>
    <w:rsid w:val="005F2B44"/>
    <w:rsid w:val="005F2FEB"/>
    <w:rsid w:val="005F3050"/>
    <w:rsid w:val="005F30E6"/>
    <w:rsid w:val="005F3126"/>
    <w:rsid w:val="005F34F3"/>
    <w:rsid w:val="005F357F"/>
    <w:rsid w:val="005F3629"/>
    <w:rsid w:val="005F37E0"/>
    <w:rsid w:val="005F3A2D"/>
    <w:rsid w:val="005F3D4A"/>
    <w:rsid w:val="005F3DC0"/>
    <w:rsid w:val="005F3F73"/>
    <w:rsid w:val="005F3F76"/>
    <w:rsid w:val="005F4082"/>
    <w:rsid w:val="005F44CE"/>
    <w:rsid w:val="005F456A"/>
    <w:rsid w:val="005F4610"/>
    <w:rsid w:val="005F46C9"/>
    <w:rsid w:val="005F487B"/>
    <w:rsid w:val="005F49E3"/>
    <w:rsid w:val="005F4A1C"/>
    <w:rsid w:val="005F4B8A"/>
    <w:rsid w:val="005F4F69"/>
    <w:rsid w:val="005F507E"/>
    <w:rsid w:val="005F5179"/>
    <w:rsid w:val="005F531C"/>
    <w:rsid w:val="005F5470"/>
    <w:rsid w:val="005F5585"/>
    <w:rsid w:val="005F55FA"/>
    <w:rsid w:val="005F55FC"/>
    <w:rsid w:val="005F568E"/>
    <w:rsid w:val="005F586A"/>
    <w:rsid w:val="005F5B62"/>
    <w:rsid w:val="005F5BE8"/>
    <w:rsid w:val="005F5D39"/>
    <w:rsid w:val="005F5DBD"/>
    <w:rsid w:val="005F5DC2"/>
    <w:rsid w:val="005F5EE1"/>
    <w:rsid w:val="005F60F7"/>
    <w:rsid w:val="005F65D7"/>
    <w:rsid w:val="005F6720"/>
    <w:rsid w:val="005F684A"/>
    <w:rsid w:val="005F68A8"/>
    <w:rsid w:val="005F6BDF"/>
    <w:rsid w:val="005F6E78"/>
    <w:rsid w:val="005F6EC8"/>
    <w:rsid w:val="005F6FF6"/>
    <w:rsid w:val="005F703D"/>
    <w:rsid w:val="005F7080"/>
    <w:rsid w:val="005F70AB"/>
    <w:rsid w:val="005F7264"/>
    <w:rsid w:val="005F738F"/>
    <w:rsid w:val="005F78C4"/>
    <w:rsid w:val="005F797F"/>
    <w:rsid w:val="005F7B7C"/>
    <w:rsid w:val="005F7CB5"/>
    <w:rsid w:val="005F7CB9"/>
    <w:rsid w:val="005F7ECD"/>
    <w:rsid w:val="00600026"/>
    <w:rsid w:val="0060039B"/>
    <w:rsid w:val="006008ED"/>
    <w:rsid w:val="00600E5B"/>
    <w:rsid w:val="00601002"/>
    <w:rsid w:val="0060107F"/>
    <w:rsid w:val="00601271"/>
    <w:rsid w:val="006013C5"/>
    <w:rsid w:val="0060150A"/>
    <w:rsid w:val="00601616"/>
    <w:rsid w:val="006016ED"/>
    <w:rsid w:val="00601795"/>
    <w:rsid w:val="006017EE"/>
    <w:rsid w:val="00601A86"/>
    <w:rsid w:val="00601C7D"/>
    <w:rsid w:val="00601E42"/>
    <w:rsid w:val="00602075"/>
    <w:rsid w:val="006021D2"/>
    <w:rsid w:val="00602D45"/>
    <w:rsid w:val="006030AA"/>
    <w:rsid w:val="006030B7"/>
    <w:rsid w:val="0060378A"/>
    <w:rsid w:val="006038A9"/>
    <w:rsid w:val="00603E20"/>
    <w:rsid w:val="00603F50"/>
    <w:rsid w:val="00603F71"/>
    <w:rsid w:val="006040A2"/>
    <w:rsid w:val="00604355"/>
    <w:rsid w:val="0060487E"/>
    <w:rsid w:val="00604903"/>
    <w:rsid w:val="00604B1A"/>
    <w:rsid w:val="00604FFC"/>
    <w:rsid w:val="006050FB"/>
    <w:rsid w:val="006051B6"/>
    <w:rsid w:val="006054CA"/>
    <w:rsid w:val="00605644"/>
    <w:rsid w:val="006056A7"/>
    <w:rsid w:val="00605920"/>
    <w:rsid w:val="00605DAD"/>
    <w:rsid w:val="00605E90"/>
    <w:rsid w:val="00605F02"/>
    <w:rsid w:val="00605F7F"/>
    <w:rsid w:val="00605F9D"/>
    <w:rsid w:val="0060609C"/>
    <w:rsid w:val="006060E6"/>
    <w:rsid w:val="00606495"/>
    <w:rsid w:val="006065F6"/>
    <w:rsid w:val="006067ED"/>
    <w:rsid w:val="006069DC"/>
    <w:rsid w:val="006069F2"/>
    <w:rsid w:val="00606AC7"/>
    <w:rsid w:val="00606B61"/>
    <w:rsid w:val="00606BC5"/>
    <w:rsid w:val="00606E36"/>
    <w:rsid w:val="00606F02"/>
    <w:rsid w:val="00606FEF"/>
    <w:rsid w:val="00607147"/>
    <w:rsid w:val="006071F8"/>
    <w:rsid w:val="0060755B"/>
    <w:rsid w:val="006076B8"/>
    <w:rsid w:val="00607A1C"/>
    <w:rsid w:val="00607B78"/>
    <w:rsid w:val="00607E21"/>
    <w:rsid w:val="00607EE1"/>
    <w:rsid w:val="00607FE6"/>
    <w:rsid w:val="00610593"/>
    <w:rsid w:val="006105CA"/>
    <w:rsid w:val="006105F1"/>
    <w:rsid w:val="00610629"/>
    <w:rsid w:val="00610841"/>
    <w:rsid w:val="006108D3"/>
    <w:rsid w:val="00610E26"/>
    <w:rsid w:val="00610E6B"/>
    <w:rsid w:val="00610F05"/>
    <w:rsid w:val="00610F15"/>
    <w:rsid w:val="00611056"/>
    <w:rsid w:val="00611075"/>
    <w:rsid w:val="006112E7"/>
    <w:rsid w:val="00611454"/>
    <w:rsid w:val="00611892"/>
    <w:rsid w:val="006118D0"/>
    <w:rsid w:val="00611BB2"/>
    <w:rsid w:val="00611D9E"/>
    <w:rsid w:val="00612041"/>
    <w:rsid w:val="0061255B"/>
    <w:rsid w:val="006127FC"/>
    <w:rsid w:val="006128FA"/>
    <w:rsid w:val="00612A1C"/>
    <w:rsid w:val="00612C00"/>
    <w:rsid w:val="00612D57"/>
    <w:rsid w:val="00612EEC"/>
    <w:rsid w:val="00613261"/>
    <w:rsid w:val="006132B0"/>
    <w:rsid w:val="006133F7"/>
    <w:rsid w:val="0061358D"/>
    <w:rsid w:val="00613723"/>
    <w:rsid w:val="00613825"/>
    <w:rsid w:val="00613B8A"/>
    <w:rsid w:val="00613C46"/>
    <w:rsid w:val="00613C7D"/>
    <w:rsid w:val="00613C98"/>
    <w:rsid w:val="00613D39"/>
    <w:rsid w:val="00613D8D"/>
    <w:rsid w:val="00613E18"/>
    <w:rsid w:val="00613FE2"/>
    <w:rsid w:val="0061412F"/>
    <w:rsid w:val="0061419C"/>
    <w:rsid w:val="0061419E"/>
    <w:rsid w:val="006146F6"/>
    <w:rsid w:val="006147B8"/>
    <w:rsid w:val="006149D3"/>
    <w:rsid w:val="00614B98"/>
    <w:rsid w:val="00614E49"/>
    <w:rsid w:val="00614E5B"/>
    <w:rsid w:val="00614FD0"/>
    <w:rsid w:val="006150B9"/>
    <w:rsid w:val="0061510D"/>
    <w:rsid w:val="00615159"/>
    <w:rsid w:val="006152A1"/>
    <w:rsid w:val="006153DD"/>
    <w:rsid w:val="006157CE"/>
    <w:rsid w:val="00615888"/>
    <w:rsid w:val="00615CE9"/>
    <w:rsid w:val="00615ED9"/>
    <w:rsid w:val="00616054"/>
    <w:rsid w:val="006160F6"/>
    <w:rsid w:val="00616212"/>
    <w:rsid w:val="0061630B"/>
    <w:rsid w:val="0061649E"/>
    <w:rsid w:val="00616957"/>
    <w:rsid w:val="0061695C"/>
    <w:rsid w:val="00616D3B"/>
    <w:rsid w:val="00616E20"/>
    <w:rsid w:val="00616E52"/>
    <w:rsid w:val="00616F15"/>
    <w:rsid w:val="00616F4E"/>
    <w:rsid w:val="0061773F"/>
    <w:rsid w:val="0061778A"/>
    <w:rsid w:val="00617B3D"/>
    <w:rsid w:val="00617C7E"/>
    <w:rsid w:val="00620584"/>
    <w:rsid w:val="0062076E"/>
    <w:rsid w:val="006208F1"/>
    <w:rsid w:val="00620995"/>
    <w:rsid w:val="00620E0A"/>
    <w:rsid w:val="00620E25"/>
    <w:rsid w:val="00620E7A"/>
    <w:rsid w:val="00620EEA"/>
    <w:rsid w:val="00620F00"/>
    <w:rsid w:val="00620FBB"/>
    <w:rsid w:val="0062103D"/>
    <w:rsid w:val="0062125E"/>
    <w:rsid w:val="00621275"/>
    <w:rsid w:val="006213A7"/>
    <w:rsid w:val="00621459"/>
    <w:rsid w:val="0062165C"/>
    <w:rsid w:val="006216A2"/>
    <w:rsid w:val="00621A54"/>
    <w:rsid w:val="00621B3B"/>
    <w:rsid w:val="00621D05"/>
    <w:rsid w:val="00621D61"/>
    <w:rsid w:val="00621E45"/>
    <w:rsid w:val="00621EBB"/>
    <w:rsid w:val="00621F2C"/>
    <w:rsid w:val="00622098"/>
    <w:rsid w:val="00622199"/>
    <w:rsid w:val="00622444"/>
    <w:rsid w:val="0062253D"/>
    <w:rsid w:val="00622593"/>
    <w:rsid w:val="00622676"/>
    <w:rsid w:val="006226A3"/>
    <w:rsid w:val="0062271E"/>
    <w:rsid w:val="0062278A"/>
    <w:rsid w:val="00622A25"/>
    <w:rsid w:val="00622AAF"/>
    <w:rsid w:val="00622B17"/>
    <w:rsid w:val="00622C81"/>
    <w:rsid w:val="00622F43"/>
    <w:rsid w:val="00623135"/>
    <w:rsid w:val="006236CD"/>
    <w:rsid w:val="00623809"/>
    <w:rsid w:val="0062396D"/>
    <w:rsid w:val="006239F5"/>
    <w:rsid w:val="00623B12"/>
    <w:rsid w:val="00623BF7"/>
    <w:rsid w:val="00623CA3"/>
    <w:rsid w:val="00623DD1"/>
    <w:rsid w:val="00623E26"/>
    <w:rsid w:val="00623FBB"/>
    <w:rsid w:val="006240AD"/>
    <w:rsid w:val="006240BA"/>
    <w:rsid w:val="006243C5"/>
    <w:rsid w:val="006244F5"/>
    <w:rsid w:val="0062469E"/>
    <w:rsid w:val="006246CB"/>
    <w:rsid w:val="00624B90"/>
    <w:rsid w:val="00624E42"/>
    <w:rsid w:val="006250B1"/>
    <w:rsid w:val="0062514D"/>
    <w:rsid w:val="006252B7"/>
    <w:rsid w:val="00625318"/>
    <w:rsid w:val="00625319"/>
    <w:rsid w:val="0062533D"/>
    <w:rsid w:val="00625372"/>
    <w:rsid w:val="00625499"/>
    <w:rsid w:val="006254FD"/>
    <w:rsid w:val="00625769"/>
    <w:rsid w:val="00625813"/>
    <w:rsid w:val="006258C2"/>
    <w:rsid w:val="00625983"/>
    <w:rsid w:val="006259F3"/>
    <w:rsid w:val="006262C9"/>
    <w:rsid w:val="006262E7"/>
    <w:rsid w:val="0062656C"/>
    <w:rsid w:val="0062660C"/>
    <w:rsid w:val="00626937"/>
    <w:rsid w:val="00626978"/>
    <w:rsid w:val="00626BEE"/>
    <w:rsid w:val="00626EFA"/>
    <w:rsid w:val="00627072"/>
    <w:rsid w:val="0062710E"/>
    <w:rsid w:val="00627358"/>
    <w:rsid w:val="0062747D"/>
    <w:rsid w:val="006275F1"/>
    <w:rsid w:val="00627793"/>
    <w:rsid w:val="0062790B"/>
    <w:rsid w:val="00627959"/>
    <w:rsid w:val="00627A29"/>
    <w:rsid w:val="00627C6E"/>
    <w:rsid w:val="00627E30"/>
    <w:rsid w:val="00627F37"/>
    <w:rsid w:val="0063002E"/>
    <w:rsid w:val="0063040B"/>
    <w:rsid w:val="0063074E"/>
    <w:rsid w:val="006307B7"/>
    <w:rsid w:val="006307E3"/>
    <w:rsid w:val="00630EBC"/>
    <w:rsid w:val="00631525"/>
    <w:rsid w:val="00631850"/>
    <w:rsid w:val="00631B62"/>
    <w:rsid w:val="00631B92"/>
    <w:rsid w:val="00631BA9"/>
    <w:rsid w:val="00631BB9"/>
    <w:rsid w:val="00631BC0"/>
    <w:rsid w:val="00631CA4"/>
    <w:rsid w:val="00631ECA"/>
    <w:rsid w:val="00631F3C"/>
    <w:rsid w:val="00632214"/>
    <w:rsid w:val="0063261F"/>
    <w:rsid w:val="00632650"/>
    <w:rsid w:val="006327E2"/>
    <w:rsid w:val="006329ED"/>
    <w:rsid w:val="00632EEC"/>
    <w:rsid w:val="00633002"/>
    <w:rsid w:val="006331A2"/>
    <w:rsid w:val="006331D3"/>
    <w:rsid w:val="00633478"/>
    <w:rsid w:val="006337A3"/>
    <w:rsid w:val="006337D7"/>
    <w:rsid w:val="00633861"/>
    <w:rsid w:val="00633883"/>
    <w:rsid w:val="00633B49"/>
    <w:rsid w:val="00633BA2"/>
    <w:rsid w:val="006341FB"/>
    <w:rsid w:val="00634240"/>
    <w:rsid w:val="00634280"/>
    <w:rsid w:val="0063437D"/>
    <w:rsid w:val="0063489F"/>
    <w:rsid w:val="006348CB"/>
    <w:rsid w:val="00634CB7"/>
    <w:rsid w:val="00634CD4"/>
    <w:rsid w:val="00634CFF"/>
    <w:rsid w:val="00634EEB"/>
    <w:rsid w:val="00634F71"/>
    <w:rsid w:val="00634FF4"/>
    <w:rsid w:val="0063519E"/>
    <w:rsid w:val="00635285"/>
    <w:rsid w:val="00635935"/>
    <w:rsid w:val="00635B37"/>
    <w:rsid w:val="00635E67"/>
    <w:rsid w:val="00635F84"/>
    <w:rsid w:val="00635FBA"/>
    <w:rsid w:val="00635FD8"/>
    <w:rsid w:val="00636013"/>
    <w:rsid w:val="00636367"/>
    <w:rsid w:val="00636681"/>
    <w:rsid w:val="0063687E"/>
    <w:rsid w:val="00636A9D"/>
    <w:rsid w:val="006370B7"/>
    <w:rsid w:val="006371A7"/>
    <w:rsid w:val="0063732E"/>
    <w:rsid w:val="00637485"/>
    <w:rsid w:val="00637508"/>
    <w:rsid w:val="0063750F"/>
    <w:rsid w:val="006375A1"/>
    <w:rsid w:val="00637CE8"/>
    <w:rsid w:val="00640095"/>
    <w:rsid w:val="0064080F"/>
    <w:rsid w:val="00640AA4"/>
    <w:rsid w:val="00640B66"/>
    <w:rsid w:val="00640EE1"/>
    <w:rsid w:val="0064116A"/>
    <w:rsid w:val="00641333"/>
    <w:rsid w:val="006414C9"/>
    <w:rsid w:val="006417B0"/>
    <w:rsid w:val="006417D1"/>
    <w:rsid w:val="00641804"/>
    <w:rsid w:val="00641A59"/>
    <w:rsid w:val="00641B5E"/>
    <w:rsid w:val="00641DF4"/>
    <w:rsid w:val="0064214E"/>
    <w:rsid w:val="0064220F"/>
    <w:rsid w:val="0064221B"/>
    <w:rsid w:val="006422BB"/>
    <w:rsid w:val="00642698"/>
    <w:rsid w:val="00642B92"/>
    <w:rsid w:val="00642C0D"/>
    <w:rsid w:val="00642E17"/>
    <w:rsid w:val="00642E7C"/>
    <w:rsid w:val="00643097"/>
    <w:rsid w:val="00643145"/>
    <w:rsid w:val="006432DE"/>
    <w:rsid w:val="00643384"/>
    <w:rsid w:val="0064340E"/>
    <w:rsid w:val="00643464"/>
    <w:rsid w:val="006434A9"/>
    <w:rsid w:val="00643596"/>
    <w:rsid w:val="00643691"/>
    <w:rsid w:val="006437DE"/>
    <w:rsid w:val="00643AF3"/>
    <w:rsid w:val="00643BAF"/>
    <w:rsid w:val="00643D0E"/>
    <w:rsid w:val="00643D91"/>
    <w:rsid w:val="0064452B"/>
    <w:rsid w:val="00644714"/>
    <w:rsid w:val="0064479F"/>
    <w:rsid w:val="00644885"/>
    <w:rsid w:val="00644ADB"/>
    <w:rsid w:val="00644D3A"/>
    <w:rsid w:val="00644D59"/>
    <w:rsid w:val="0064512D"/>
    <w:rsid w:val="0064569A"/>
    <w:rsid w:val="006457D0"/>
    <w:rsid w:val="0064581C"/>
    <w:rsid w:val="00645B69"/>
    <w:rsid w:val="00645C7A"/>
    <w:rsid w:val="00645E1D"/>
    <w:rsid w:val="00645E3F"/>
    <w:rsid w:val="006461D3"/>
    <w:rsid w:val="0064628B"/>
    <w:rsid w:val="0064638A"/>
    <w:rsid w:val="006464AF"/>
    <w:rsid w:val="0064656F"/>
    <w:rsid w:val="00646622"/>
    <w:rsid w:val="00646634"/>
    <w:rsid w:val="00646ABD"/>
    <w:rsid w:val="00646DF8"/>
    <w:rsid w:val="00646F14"/>
    <w:rsid w:val="00646F62"/>
    <w:rsid w:val="006470A5"/>
    <w:rsid w:val="0064715A"/>
    <w:rsid w:val="0064750F"/>
    <w:rsid w:val="00647642"/>
    <w:rsid w:val="0064769C"/>
    <w:rsid w:val="00647837"/>
    <w:rsid w:val="00647A88"/>
    <w:rsid w:val="00647D6D"/>
    <w:rsid w:val="00647DB7"/>
    <w:rsid w:val="0065005D"/>
    <w:rsid w:val="00650060"/>
    <w:rsid w:val="006501A5"/>
    <w:rsid w:val="006506DF"/>
    <w:rsid w:val="006507CC"/>
    <w:rsid w:val="0065091E"/>
    <w:rsid w:val="00650958"/>
    <w:rsid w:val="00650C3A"/>
    <w:rsid w:val="00650D48"/>
    <w:rsid w:val="00650D99"/>
    <w:rsid w:val="00650EB1"/>
    <w:rsid w:val="00650F7F"/>
    <w:rsid w:val="00650FE0"/>
    <w:rsid w:val="00651385"/>
    <w:rsid w:val="006513C7"/>
    <w:rsid w:val="0065146F"/>
    <w:rsid w:val="006514B0"/>
    <w:rsid w:val="00651547"/>
    <w:rsid w:val="00651B19"/>
    <w:rsid w:val="00651CD8"/>
    <w:rsid w:val="00651F00"/>
    <w:rsid w:val="006521A8"/>
    <w:rsid w:val="006522B0"/>
    <w:rsid w:val="0065248D"/>
    <w:rsid w:val="006524F3"/>
    <w:rsid w:val="006524FB"/>
    <w:rsid w:val="0065250D"/>
    <w:rsid w:val="0065279C"/>
    <w:rsid w:val="00652A0B"/>
    <w:rsid w:val="00652BAF"/>
    <w:rsid w:val="00652BC3"/>
    <w:rsid w:val="00652CF5"/>
    <w:rsid w:val="00652D38"/>
    <w:rsid w:val="0065327F"/>
    <w:rsid w:val="006533B4"/>
    <w:rsid w:val="0065341E"/>
    <w:rsid w:val="00653608"/>
    <w:rsid w:val="0065367C"/>
    <w:rsid w:val="006538A0"/>
    <w:rsid w:val="0065399C"/>
    <w:rsid w:val="00653A4B"/>
    <w:rsid w:val="00653D6A"/>
    <w:rsid w:val="00653DB5"/>
    <w:rsid w:val="00654012"/>
    <w:rsid w:val="006543A5"/>
    <w:rsid w:val="00654591"/>
    <w:rsid w:val="00654794"/>
    <w:rsid w:val="00654CD7"/>
    <w:rsid w:val="00654D1D"/>
    <w:rsid w:val="00654D6E"/>
    <w:rsid w:val="00654E36"/>
    <w:rsid w:val="0065509C"/>
    <w:rsid w:val="0065520E"/>
    <w:rsid w:val="00655387"/>
    <w:rsid w:val="00655464"/>
    <w:rsid w:val="006555D1"/>
    <w:rsid w:val="00655E1B"/>
    <w:rsid w:val="00655E78"/>
    <w:rsid w:val="00655E83"/>
    <w:rsid w:val="006568BF"/>
    <w:rsid w:val="00656D8D"/>
    <w:rsid w:val="00656E68"/>
    <w:rsid w:val="00656EDE"/>
    <w:rsid w:val="00656F38"/>
    <w:rsid w:val="00657220"/>
    <w:rsid w:val="00657257"/>
    <w:rsid w:val="00657333"/>
    <w:rsid w:val="00657347"/>
    <w:rsid w:val="0065773B"/>
    <w:rsid w:val="006577FC"/>
    <w:rsid w:val="00657913"/>
    <w:rsid w:val="00657977"/>
    <w:rsid w:val="00657C5F"/>
    <w:rsid w:val="00657CD3"/>
    <w:rsid w:val="00657D8F"/>
    <w:rsid w:val="00657EDE"/>
    <w:rsid w:val="0066001F"/>
    <w:rsid w:val="0066016C"/>
    <w:rsid w:val="0066030F"/>
    <w:rsid w:val="0066038E"/>
    <w:rsid w:val="00660506"/>
    <w:rsid w:val="00660A16"/>
    <w:rsid w:val="00660BDC"/>
    <w:rsid w:val="00660C31"/>
    <w:rsid w:val="00660C55"/>
    <w:rsid w:val="00660D31"/>
    <w:rsid w:val="00660D89"/>
    <w:rsid w:val="00661096"/>
    <w:rsid w:val="006612B7"/>
    <w:rsid w:val="0066132C"/>
    <w:rsid w:val="006613AF"/>
    <w:rsid w:val="006613C2"/>
    <w:rsid w:val="00661419"/>
    <w:rsid w:val="0066143F"/>
    <w:rsid w:val="00661CAC"/>
    <w:rsid w:val="0066216D"/>
    <w:rsid w:val="00662547"/>
    <w:rsid w:val="00662666"/>
    <w:rsid w:val="00662672"/>
    <w:rsid w:val="00662677"/>
    <w:rsid w:val="006627B6"/>
    <w:rsid w:val="00662921"/>
    <w:rsid w:val="00662A18"/>
    <w:rsid w:val="00662C31"/>
    <w:rsid w:val="00662CD2"/>
    <w:rsid w:val="00662DD0"/>
    <w:rsid w:val="00662E92"/>
    <w:rsid w:val="00662F63"/>
    <w:rsid w:val="00663191"/>
    <w:rsid w:val="006631DE"/>
    <w:rsid w:val="0066325F"/>
    <w:rsid w:val="006632E7"/>
    <w:rsid w:val="0066331B"/>
    <w:rsid w:val="006635C5"/>
    <w:rsid w:val="00663A48"/>
    <w:rsid w:val="00663ACD"/>
    <w:rsid w:val="00663B58"/>
    <w:rsid w:val="00663B7A"/>
    <w:rsid w:val="00664551"/>
    <w:rsid w:val="00664752"/>
    <w:rsid w:val="006648EC"/>
    <w:rsid w:val="00664982"/>
    <w:rsid w:val="00664B5E"/>
    <w:rsid w:val="00664CEE"/>
    <w:rsid w:val="00664EBF"/>
    <w:rsid w:val="00664F8C"/>
    <w:rsid w:val="00664FDE"/>
    <w:rsid w:val="00665234"/>
    <w:rsid w:val="006653FD"/>
    <w:rsid w:val="00665518"/>
    <w:rsid w:val="006658DF"/>
    <w:rsid w:val="006659C9"/>
    <w:rsid w:val="006659E2"/>
    <w:rsid w:val="006659E4"/>
    <w:rsid w:val="00665AFD"/>
    <w:rsid w:val="00665BAC"/>
    <w:rsid w:val="00666119"/>
    <w:rsid w:val="0066617F"/>
    <w:rsid w:val="006663C8"/>
    <w:rsid w:val="006664CC"/>
    <w:rsid w:val="00666684"/>
    <w:rsid w:val="00666D69"/>
    <w:rsid w:val="00666E80"/>
    <w:rsid w:val="00666EAE"/>
    <w:rsid w:val="00666F54"/>
    <w:rsid w:val="0066706D"/>
    <w:rsid w:val="006671DF"/>
    <w:rsid w:val="0066734C"/>
    <w:rsid w:val="00667451"/>
    <w:rsid w:val="006674AF"/>
    <w:rsid w:val="006674D9"/>
    <w:rsid w:val="006679C2"/>
    <w:rsid w:val="00667A3C"/>
    <w:rsid w:val="00667B3A"/>
    <w:rsid w:val="006700F8"/>
    <w:rsid w:val="00670413"/>
    <w:rsid w:val="00670752"/>
    <w:rsid w:val="00670819"/>
    <w:rsid w:val="0067081D"/>
    <w:rsid w:val="0067090A"/>
    <w:rsid w:val="00670B1B"/>
    <w:rsid w:val="00670C20"/>
    <w:rsid w:val="00670DA2"/>
    <w:rsid w:val="00670E32"/>
    <w:rsid w:val="00670E6A"/>
    <w:rsid w:val="00671007"/>
    <w:rsid w:val="006711DC"/>
    <w:rsid w:val="00671323"/>
    <w:rsid w:val="00671412"/>
    <w:rsid w:val="00671480"/>
    <w:rsid w:val="006718C1"/>
    <w:rsid w:val="00671C54"/>
    <w:rsid w:val="00671F30"/>
    <w:rsid w:val="0067221F"/>
    <w:rsid w:val="00672224"/>
    <w:rsid w:val="00672269"/>
    <w:rsid w:val="00672365"/>
    <w:rsid w:val="00672653"/>
    <w:rsid w:val="006726CB"/>
    <w:rsid w:val="00672705"/>
    <w:rsid w:val="006728E1"/>
    <w:rsid w:val="00672A05"/>
    <w:rsid w:val="00672A56"/>
    <w:rsid w:val="00672BE6"/>
    <w:rsid w:val="00672FE1"/>
    <w:rsid w:val="006731DC"/>
    <w:rsid w:val="00673426"/>
    <w:rsid w:val="00673527"/>
    <w:rsid w:val="00673A50"/>
    <w:rsid w:val="00673ACD"/>
    <w:rsid w:val="00673EC0"/>
    <w:rsid w:val="006740BB"/>
    <w:rsid w:val="006743B6"/>
    <w:rsid w:val="0067457E"/>
    <w:rsid w:val="00674616"/>
    <w:rsid w:val="00674625"/>
    <w:rsid w:val="0067488A"/>
    <w:rsid w:val="0067490D"/>
    <w:rsid w:val="00674BBC"/>
    <w:rsid w:val="00674BCC"/>
    <w:rsid w:val="0067564F"/>
    <w:rsid w:val="0067582D"/>
    <w:rsid w:val="00675B0E"/>
    <w:rsid w:val="00675C2E"/>
    <w:rsid w:val="00675E77"/>
    <w:rsid w:val="006764C4"/>
    <w:rsid w:val="006766AD"/>
    <w:rsid w:val="0067679F"/>
    <w:rsid w:val="006769EE"/>
    <w:rsid w:val="00676ABB"/>
    <w:rsid w:val="00676C77"/>
    <w:rsid w:val="00676D1D"/>
    <w:rsid w:val="00676E22"/>
    <w:rsid w:val="00677459"/>
    <w:rsid w:val="00677722"/>
    <w:rsid w:val="00677A12"/>
    <w:rsid w:val="00677BE6"/>
    <w:rsid w:val="00677DCF"/>
    <w:rsid w:val="00677F7C"/>
    <w:rsid w:val="00677FE6"/>
    <w:rsid w:val="006802D8"/>
    <w:rsid w:val="006805D2"/>
    <w:rsid w:val="0068077D"/>
    <w:rsid w:val="00680BB0"/>
    <w:rsid w:val="00680BC1"/>
    <w:rsid w:val="00680DE7"/>
    <w:rsid w:val="00680DEA"/>
    <w:rsid w:val="006810B5"/>
    <w:rsid w:val="0068111B"/>
    <w:rsid w:val="0068121E"/>
    <w:rsid w:val="0068123B"/>
    <w:rsid w:val="00681365"/>
    <w:rsid w:val="0068136E"/>
    <w:rsid w:val="0068137B"/>
    <w:rsid w:val="006814F3"/>
    <w:rsid w:val="00681546"/>
    <w:rsid w:val="0068197B"/>
    <w:rsid w:val="00681AD2"/>
    <w:rsid w:val="00682213"/>
    <w:rsid w:val="006829A6"/>
    <w:rsid w:val="006829E8"/>
    <w:rsid w:val="00682D58"/>
    <w:rsid w:val="00682D9F"/>
    <w:rsid w:val="00682DAE"/>
    <w:rsid w:val="00682DBC"/>
    <w:rsid w:val="00682DFD"/>
    <w:rsid w:val="006831D2"/>
    <w:rsid w:val="00683296"/>
    <w:rsid w:val="00683544"/>
    <w:rsid w:val="006835A5"/>
    <w:rsid w:val="006835CC"/>
    <w:rsid w:val="006836F0"/>
    <w:rsid w:val="006838E0"/>
    <w:rsid w:val="00683A45"/>
    <w:rsid w:val="00683AFB"/>
    <w:rsid w:val="00683D2B"/>
    <w:rsid w:val="00683DF8"/>
    <w:rsid w:val="00683E6F"/>
    <w:rsid w:val="00683F61"/>
    <w:rsid w:val="00684092"/>
    <w:rsid w:val="006843AB"/>
    <w:rsid w:val="0068485E"/>
    <w:rsid w:val="00684940"/>
    <w:rsid w:val="00684CAF"/>
    <w:rsid w:val="00684CC9"/>
    <w:rsid w:val="00684EB5"/>
    <w:rsid w:val="00684FFC"/>
    <w:rsid w:val="00685282"/>
    <w:rsid w:val="006858F1"/>
    <w:rsid w:val="00685D9A"/>
    <w:rsid w:val="00685DD7"/>
    <w:rsid w:val="00685FAA"/>
    <w:rsid w:val="0068615C"/>
    <w:rsid w:val="00686165"/>
    <w:rsid w:val="00686194"/>
    <w:rsid w:val="006861B0"/>
    <w:rsid w:val="0068622B"/>
    <w:rsid w:val="00686330"/>
    <w:rsid w:val="006863B9"/>
    <w:rsid w:val="006865D1"/>
    <w:rsid w:val="006865EB"/>
    <w:rsid w:val="00686B21"/>
    <w:rsid w:val="00686BAB"/>
    <w:rsid w:val="00686C36"/>
    <w:rsid w:val="00686F4E"/>
    <w:rsid w:val="00686FDB"/>
    <w:rsid w:val="00687017"/>
    <w:rsid w:val="006871E1"/>
    <w:rsid w:val="00687377"/>
    <w:rsid w:val="006873EB"/>
    <w:rsid w:val="00687781"/>
    <w:rsid w:val="00687796"/>
    <w:rsid w:val="0068789C"/>
    <w:rsid w:val="006878C7"/>
    <w:rsid w:val="00687926"/>
    <w:rsid w:val="00687B95"/>
    <w:rsid w:val="00687E36"/>
    <w:rsid w:val="00687EAD"/>
    <w:rsid w:val="006900CE"/>
    <w:rsid w:val="006900E1"/>
    <w:rsid w:val="0069034C"/>
    <w:rsid w:val="00690416"/>
    <w:rsid w:val="00690423"/>
    <w:rsid w:val="00690467"/>
    <w:rsid w:val="0069048F"/>
    <w:rsid w:val="00690855"/>
    <w:rsid w:val="00690961"/>
    <w:rsid w:val="00690C84"/>
    <w:rsid w:val="00690EDB"/>
    <w:rsid w:val="00691257"/>
    <w:rsid w:val="00691342"/>
    <w:rsid w:val="00691366"/>
    <w:rsid w:val="0069139D"/>
    <w:rsid w:val="0069156D"/>
    <w:rsid w:val="00691657"/>
    <w:rsid w:val="006917DD"/>
    <w:rsid w:val="006918BC"/>
    <w:rsid w:val="00691CBC"/>
    <w:rsid w:val="00691D94"/>
    <w:rsid w:val="00691E13"/>
    <w:rsid w:val="00691E2F"/>
    <w:rsid w:val="00691F24"/>
    <w:rsid w:val="00691F83"/>
    <w:rsid w:val="00691F98"/>
    <w:rsid w:val="00692006"/>
    <w:rsid w:val="0069201D"/>
    <w:rsid w:val="00692037"/>
    <w:rsid w:val="00692329"/>
    <w:rsid w:val="00692397"/>
    <w:rsid w:val="006930DF"/>
    <w:rsid w:val="0069316E"/>
    <w:rsid w:val="0069317E"/>
    <w:rsid w:val="00693329"/>
    <w:rsid w:val="006934C6"/>
    <w:rsid w:val="00693682"/>
    <w:rsid w:val="00693718"/>
    <w:rsid w:val="0069381D"/>
    <w:rsid w:val="00693887"/>
    <w:rsid w:val="00693A95"/>
    <w:rsid w:val="00693AD6"/>
    <w:rsid w:val="00693F6E"/>
    <w:rsid w:val="00693FA6"/>
    <w:rsid w:val="00693FC9"/>
    <w:rsid w:val="00694183"/>
    <w:rsid w:val="0069437E"/>
    <w:rsid w:val="006943D0"/>
    <w:rsid w:val="0069453C"/>
    <w:rsid w:val="0069473E"/>
    <w:rsid w:val="0069476D"/>
    <w:rsid w:val="0069479D"/>
    <w:rsid w:val="0069487D"/>
    <w:rsid w:val="00694AE9"/>
    <w:rsid w:val="00694D4C"/>
    <w:rsid w:val="00694F51"/>
    <w:rsid w:val="00694F56"/>
    <w:rsid w:val="006952FC"/>
    <w:rsid w:val="00695881"/>
    <w:rsid w:val="006958E7"/>
    <w:rsid w:val="00695A5B"/>
    <w:rsid w:val="00695CD8"/>
    <w:rsid w:val="00695F96"/>
    <w:rsid w:val="006961E0"/>
    <w:rsid w:val="00696365"/>
    <w:rsid w:val="00696835"/>
    <w:rsid w:val="00696A53"/>
    <w:rsid w:val="00696A66"/>
    <w:rsid w:val="00696A7F"/>
    <w:rsid w:val="00696A98"/>
    <w:rsid w:val="00696D57"/>
    <w:rsid w:val="00697106"/>
    <w:rsid w:val="0069712F"/>
    <w:rsid w:val="0069717B"/>
    <w:rsid w:val="006971D6"/>
    <w:rsid w:val="0069725D"/>
    <w:rsid w:val="006972B6"/>
    <w:rsid w:val="00697372"/>
    <w:rsid w:val="006975E9"/>
    <w:rsid w:val="00697A63"/>
    <w:rsid w:val="00697B3C"/>
    <w:rsid w:val="00697BA2"/>
    <w:rsid w:val="006A0156"/>
    <w:rsid w:val="006A02D7"/>
    <w:rsid w:val="006A0377"/>
    <w:rsid w:val="006A0481"/>
    <w:rsid w:val="006A04A5"/>
    <w:rsid w:val="006A0504"/>
    <w:rsid w:val="006A0723"/>
    <w:rsid w:val="006A07CC"/>
    <w:rsid w:val="006A090D"/>
    <w:rsid w:val="006A0AB7"/>
    <w:rsid w:val="006A105C"/>
    <w:rsid w:val="006A136E"/>
    <w:rsid w:val="006A17C7"/>
    <w:rsid w:val="006A17CD"/>
    <w:rsid w:val="006A180C"/>
    <w:rsid w:val="006A1BE3"/>
    <w:rsid w:val="006A1C97"/>
    <w:rsid w:val="006A1E01"/>
    <w:rsid w:val="006A2117"/>
    <w:rsid w:val="006A2216"/>
    <w:rsid w:val="006A239A"/>
    <w:rsid w:val="006A243C"/>
    <w:rsid w:val="006A25CC"/>
    <w:rsid w:val="006A2709"/>
    <w:rsid w:val="006A2721"/>
    <w:rsid w:val="006A2CEB"/>
    <w:rsid w:val="006A2EC0"/>
    <w:rsid w:val="006A30D5"/>
    <w:rsid w:val="006A3178"/>
    <w:rsid w:val="006A317F"/>
    <w:rsid w:val="006A335F"/>
    <w:rsid w:val="006A336A"/>
    <w:rsid w:val="006A34ED"/>
    <w:rsid w:val="006A356A"/>
    <w:rsid w:val="006A39E2"/>
    <w:rsid w:val="006A3B76"/>
    <w:rsid w:val="006A3C12"/>
    <w:rsid w:val="006A422C"/>
    <w:rsid w:val="006A4512"/>
    <w:rsid w:val="006A458D"/>
    <w:rsid w:val="006A48A1"/>
    <w:rsid w:val="006A4ADC"/>
    <w:rsid w:val="006A4D86"/>
    <w:rsid w:val="006A4E08"/>
    <w:rsid w:val="006A4E2C"/>
    <w:rsid w:val="006A4FA4"/>
    <w:rsid w:val="006A5402"/>
    <w:rsid w:val="006A54FC"/>
    <w:rsid w:val="006A5529"/>
    <w:rsid w:val="006A5B71"/>
    <w:rsid w:val="006A5BB4"/>
    <w:rsid w:val="006A5E1A"/>
    <w:rsid w:val="006A5E21"/>
    <w:rsid w:val="006A5EB4"/>
    <w:rsid w:val="006A5EBC"/>
    <w:rsid w:val="006A62B5"/>
    <w:rsid w:val="006A6322"/>
    <w:rsid w:val="006A65D8"/>
    <w:rsid w:val="006A67CF"/>
    <w:rsid w:val="006A69E7"/>
    <w:rsid w:val="006A6B45"/>
    <w:rsid w:val="006A7184"/>
    <w:rsid w:val="006A744A"/>
    <w:rsid w:val="006A75BB"/>
    <w:rsid w:val="006A7757"/>
    <w:rsid w:val="006A7927"/>
    <w:rsid w:val="006A7ABE"/>
    <w:rsid w:val="006A7B58"/>
    <w:rsid w:val="006A7CBF"/>
    <w:rsid w:val="006A7E4D"/>
    <w:rsid w:val="006A7ED8"/>
    <w:rsid w:val="006A7F1E"/>
    <w:rsid w:val="006B0278"/>
    <w:rsid w:val="006B03C0"/>
    <w:rsid w:val="006B050F"/>
    <w:rsid w:val="006B05BC"/>
    <w:rsid w:val="006B0674"/>
    <w:rsid w:val="006B08CA"/>
    <w:rsid w:val="006B0A3E"/>
    <w:rsid w:val="006B0A6D"/>
    <w:rsid w:val="006B0D51"/>
    <w:rsid w:val="006B0EFD"/>
    <w:rsid w:val="006B0FC1"/>
    <w:rsid w:val="006B10DF"/>
    <w:rsid w:val="006B1227"/>
    <w:rsid w:val="006B124A"/>
    <w:rsid w:val="006B1257"/>
    <w:rsid w:val="006B1326"/>
    <w:rsid w:val="006B140D"/>
    <w:rsid w:val="006B1802"/>
    <w:rsid w:val="006B180D"/>
    <w:rsid w:val="006B19FF"/>
    <w:rsid w:val="006B1B34"/>
    <w:rsid w:val="006B1BDE"/>
    <w:rsid w:val="006B1C4D"/>
    <w:rsid w:val="006B2751"/>
    <w:rsid w:val="006B276E"/>
    <w:rsid w:val="006B2848"/>
    <w:rsid w:val="006B288D"/>
    <w:rsid w:val="006B28E7"/>
    <w:rsid w:val="006B29AA"/>
    <w:rsid w:val="006B29C8"/>
    <w:rsid w:val="006B2BFD"/>
    <w:rsid w:val="006B2E18"/>
    <w:rsid w:val="006B3189"/>
    <w:rsid w:val="006B349D"/>
    <w:rsid w:val="006B36DE"/>
    <w:rsid w:val="006B3808"/>
    <w:rsid w:val="006B39BF"/>
    <w:rsid w:val="006B3D92"/>
    <w:rsid w:val="006B3E1C"/>
    <w:rsid w:val="006B4041"/>
    <w:rsid w:val="006B4077"/>
    <w:rsid w:val="006B42A6"/>
    <w:rsid w:val="006B4326"/>
    <w:rsid w:val="006B4855"/>
    <w:rsid w:val="006B48AC"/>
    <w:rsid w:val="006B4D5D"/>
    <w:rsid w:val="006B4E5D"/>
    <w:rsid w:val="006B4FC1"/>
    <w:rsid w:val="006B52BF"/>
    <w:rsid w:val="006B5521"/>
    <w:rsid w:val="006B588F"/>
    <w:rsid w:val="006B5988"/>
    <w:rsid w:val="006B5AE3"/>
    <w:rsid w:val="006B5BE2"/>
    <w:rsid w:val="006B5F80"/>
    <w:rsid w:val="006B5FB4"/>
    <w:rsid w:val="006B5FD1"/>
    <w:rsid w:val="006B614A"/>
    <w:rsid w:val="006B63FA"/>
    <w:rsid w:val="006B6635"/>
    <w:rsid w:val="006B675C"/>
    <w:rsid w:val="006B68A1"/>
    <w:rsid w:val="006B6B94"/>
    <w:rsid w:val="006B6B98"/>
    <w:rsid w:val="006B6BB6"/>
    <w:rsid w:val="006B71B2"/>
    <w:rsid w:val="006B744D"/>
    <w:rsid w:val="006B78EB"/>
    <w:rsid w:val="006B7910"/>
    <w:rsid w:val="006B7A6E"/>
    <w:rsid w:val="006B7A82"/>
    <w:rsid w:val="006B7AAD"/>
    <w:rsid w:val="006B7B7D"/>
    <w:rsid w:val="006B7CAB"/>
    <w:rsid w:val="006C014F"/>
    <w:rsid w:val="006C0171"/>
    <w:rsid w:val="006C02D1"/>
    <w:rsid w:val="006C0366"/>
    <w:rsid w:val="006C03EA"/>
    <w:rsid w:val="006C05F7"/>
    <w:rsid w:val="006C099B"/>
    <w:rsid w:val="006C0C46"/>
    <w:rsid w:val="006C0C5C"/>
    <w:rsid w:val="006C0DBE"/>
    <w:rsid w:val="006C12C4"/>
    <w:rsid w:val="006C12FF"/>
    <w:rsid w:val="006C13CE"/>
    <w:rsid w:val="006C1442"/>
    <w:rsid w:val="006C1466"/>
    <w:rsid w:val="006C1761"/>
    <w:rsid w:val="006C19BA"/>
    <w:rsid w:val="006C1B16"/>
    <w:rsid w:val="006C1C86"/>
    <w:rsid w:val="006C1D24"/>
    <w:rsid w:val="006C1F42"/>
    <w:rsid w:val="006C1FD2"/>
    <w:rsid w:val="006C1FE4"/>
    <w:rsid w:val="006C20EC"/>
    <w:rsid w:val="006C2240"/>
    <w:rsid w:val="006C22B5"/>
    <w:rsid w:val="006C26EB"/>
    <w:rsid w:val="006C2BD5"/>
    <w:rsid w:val="006C2C81"/>
    <w:rsid w:val="006C2D8C"/>
    <w:rsid w:val="006C2E0E"/>
    <w:rsid w:val="006C2E98"/>
    <w:rsid w:val="006C2EE3"/>
    <w:rsid w:val="006C2EEE"/>
    <w:rsid w:val="006C30F9"/>
    <w:rsid w:val="006C3182"/>
    <w:rsid w:val="006C33AA"/>
    <w:rsid w:val="006C34FC"/>
    <w:rsid w:val="006C3669"/>
    <w:rsid w:val="006C36F0"/>
    <w:rsid w:val="006C3891"/>
    <w:rsid w:val="006C390A"/>
    <w:rsid w:val="006C3C4C"/>
    <w:rsid w:val="006C3E4F"/>
    <w:rsid w:val="006C4272"/>
    <w:rsid w:val="006C4291"/>
    <w:rsid w:val="006C43D8"/>
    <w:rsid w:val="006C4DE1"/>
    <w:rsid w:val="006C4EF0"/>
    <w:rsid w:val="006C4FBD"/>
    <w:rsid w:val="006C5046"/>
    <w:rsid w:val="006C5312"/>
    <w:rsid w:val="006C5332"/>
    <w:rsid w:val="006C53D8"/>
    <w:rsid w:val="006C54BB"/>
    <w:rsid w:val="006C57CB"/>
    <w:rsid w:val="006C5988"/>
    <w:rsid w:val="006C59B9"/>
    <w:rsid w:val="006C5DC6"/>
    <w:rsid w:val="006C62F6"/>
    <w:rsid w:val="006C6A8C"/>
    <w:rsid w:val="006C6B58"/>
    <w:rsid w:val="006C6DFB"/>
    <w:rsid w:val="006C6DFE"/>
    <w:rsid w:val="006C714D"/>
    <w:rsid w:val="006C74BA"/>
    <w:rsid w:val="006C76CF"/>
    <w:rsid w:val="006C7926"/>
    <w:rsid w:val="006C7935"/>
    <w:rsid w:val="006C7AD4"/>
    <w:rsid w:val="006C7CE4"/>
    <w:rsid w:val="006D0236"/>
    <w:rsid w:val="006D03F0"/>
    <w:rsid w:val="006D03FC"/>
    <w:rsid w:val="006D0957"/>
    <w:rsid w:val="006D0C9B"/>
    <w:rsid w:val="006D0D33"/>
    <w:rsid w:val="006D0E9F"/>
    <w:rsid w:val="006D0EB9"/>
    <w:rsid w:val="006D1299"/>
    <w:rsid w:val="006D1591"/>
    <w:rsid w:val="006D184E"/>
    <w:rsid w:val="006D1A3F"/>
    <w:rsid w:val="006D1F9D"/>
    <w:rsid w:val="006D211B"/>
    <w:rsid w:val="006D2397"/>
    <w:rsid w:val="006D258F"/>
    <w:rsid w:val="006D25B7"/>
    <w:rsid w:val="006D2612"/>
    <w:rsid w:val="006D26E9"/>
    <w:rsid w:val="006D2929"/>
    <w:rsid w:val="006D3153"/>
    <w:rsid w:val="006D32C7"/>
    <w:rsid w:val="006D349C"/>
    <w:rsid w:val="006D34E4"/>
    <w:rsid w:val="006D3630"/>
    <w:rsid w:val="006D36C4"/>
    <w:rsid w:val="006D3B2A"/>
    <w:rsid w:val="006D3DFA"/>
    <w:rsid w:val="006D3EE5"/>
    <w:rsid w:val="006D41F6"/>
    <w:rsid w:val="006D4218"/>
    <w:rsid w:val="006D42E4"/>
    <w:rsid w:val="006D4376"/>
    <w:rsid w:val="006D44B1"/>
    <w:rsid w:val="006D466E"/>
    <w:rsid w:val="006D47B1"/>
    <w:rsid w:val="006D4D1C"/>
    <w:rsid w:val="006D4DA8"/>
    <w:rsid w:val="006D4E55"/>
    <w:rsid w:val="006D516E"/>
    <w:rsid w:val="006D5170"/>
    <w:rsid w:val="006D517E"/>
    <w:rsid w:val="006D521F"/>
    <w:rsid w:val="006D5352"/>
    <w:rsid w:val="006D5362"/>
    <w:rsid w:val="006D54E0"/>
    <w:rsid w:val="006D56D9"/>
    <w:rsid w:val="006D57E2"/>
    <w:rsid w:val="006D5887"/>
    <w:rsid w:val="006D5A9F"/>
    <w:rsid w:val="006D5D90"/>
    <w:rsid w:val="006D5E2D"/>
    <w:rsid w:val="006D673D"/>
    <w:rsid w:val="006D6863"/>
    <w:rsid w:val="006D68DA"/>
    <w:rsid w:val="006D68DF"/>
    <w:rsid w:val="006D69AF"/>
    <w:rsid w:val="006D6F6F"/>
    <w:rsid w:val="006D70F2"/>
    <w:rsid w:val="006D74C2"/>
    <w:rsid w:val="006D7710"/>
    <w:rsid w:val="006D7940"/>
    <w:rsid w:val="006D79C6"/>
    <w:rsid w:val="006D7A21"/>
    <w:rsid w:val="006D7BFC"/>
    <w:rsid w:val="006D7DC2"/>
    <w:rsid w:val="006D7E05"/>
    <w:rsid w:val="006D7FB8"/>
    <w:rsid w:val="006E0031"/>
    <w:rsid w:val="006E0038"/>
    <w:rsid w:val="006E024C"/>
    <w:rsid w:val="006E0562"/>
    <w:rsid w:val="006E061C"/>
    <w:rsid w:val="006E094C"/>
    <w:rsid w:val="006E0CD6"/>
    <w:rsid w:val="006E0CEC"/>
    <w:rsid w:val="006E1751"/>
    <w:rsid w:val="006E1952"/>
    <w:rsid w:val="006E1A0B"/>
    <w:rsid w:val="006E1E91"/>
    <w:rsid w:val="006E1ED2"/>
    <w:rsid w:val="006E2476"/>
    <w:rsid w:val="006E25B7"/>
    <w:rsid w:val="006E27C7"/>
    <w:rsid w:val="006E285E"/>
    <w:rsid w:val="006E2863"/>
    <w:rsid w:val="006E2990"/>
    <w:rsid w:val="006E2DF6"/>
    <w:rsid w:val="006E2ECA"/>
    <w:rsid w:val="006E373C"/>
    <w:rsid w:val="006E385E"/>
    <w:rsid w:val="006E3C20"/>
    <w:rsid w:val="006E3FB1"/>
    <w:rsid w:val="006E4409"/>
    <w:rsid w:val="006E4541"/>
    <w:rsid w:val="006E4547"/>
    <w:rsid w:val="006E471D"/>
    <w:rsid w:val="006E4A95"/>
    <w:rsid w:val="006E4B7B"/>
    <w:rsid w:val="006E4EAF"/>
    <w:rsid w:val="006E5396"/>
    <w:rsid w:val="006E5732"/>
    <w:rsid w:val="006E5739"/>
    <w:rsid w:val="006E5C33"/>
    <w:rsid w:val="006E5E3D"/>
    <w:rsid w:val="006E5E40"/>
    <w:rsid w:val="006E5F94"/>
    <w:rsid w:val="006E5FFD"/>
    <w:rsid w:val="006E616D"/>
    <w:rsid w:val="006E672A"/>
    <w:rsid w:val="006E6815"/>
    <w:rsid w:val="006E6914"/>
    <w:rsid w:val="006E6A6E"/>
    <w:rsid w:val="006E6C75"/>
    <w:rsid w:val="006E6DFB"/>
    <w:rsid w:val="006E6EB5"/>
    <w:rsid w:val="006E6F0A"/>
    <w:rsid w:val="006E75C1"/>
    <w:rsid w:val="006E7694"/>
    <w:rsid w:val="006E7A01"/>
    <w:rsid w:val="006E7A03"/>
    <w:rsid w:val="006E7F38"/>
    <w:rsid w:val="006E7F7F"/>
    <w:rsid w:val="006F0145"/>
    <w:rsid w:val="006F0211"/>
    <w:rsid w:val="006F0629"/>
    <w:rsid w:val="006F0646"/>
    <w:rsid w:val="006F0F25"/>
    <w:rsid w:val="006F0F69"/>
    <w:rsid w:val="006F1162"/>
    <w:rsid w:val="006F11CE"/>
    <w:rsid w:val="006F158D"/>
    <w:rsid w:val="006F1A90"/>
    <w:rsid w:val="006F1BEC"/>
    <w:rsid w:val="006F1F90"/>
    <w:rsid w:val="006F204D"/>
    <w:rsid w:val="006F24CA"/>
    <w:rsid w:val="006F27AB"/>
    <w:rsid w:val="006F2C39"/>
    <w:rsid w:val="006F2C9E"/>
    <w:rsid w:val="006F3005"/>
    <w:rsid w:val="006F314B"/>
    <w:rsid w:val="006F328D"/>
    <w:rsid w:val="006F32A7"/>
    <w:rsid w:val="006F3476"/>
    <w:rsid w:val="006F3559"/>
    <w:rsid w:val="006F370D"/>
    <w:rsid w:val="006F38C2"/>
    <w:rsid w:val="006F3925"/>
    <w:rsid w:val="006F3A15"/>
    <w:rsid w:val="006F3C35"/>
    <w:rsid w:val="006F420C"/>
    <w:rsid w:val="006F443D"/>
    <w:rsid w:val="006F46E8"/>
    <w:rsid w:val="006F47B2"/>
    <w:rsid w:val="006F489C"/>
    <w:rsid w:val="006F48B9"/>
    <w:rsid w:val="006F4A62"/>
    <w:rsid w:val="006F4B47"/>
    <w:rsid w:val="006F4D83"/>
    <w:rsid w:val="006F4ED5"/>
    <w:rsid w:val="006F4FDF"/>
    <w:rsid w:val="006F4FF3"/>
    <w:rsid w:val="006F5207"/>
    <w:rsid w:val="006F53C6"/>
    <w:rsid w:val="006F53C9"/>
    <w:rsid w:val="006F53F3"/>
    <w:rsid w:val="006F54C8"/>
    <w:rsid w:val="006F54EF"/>
    <w:rsid w:val="006F567C"/>
    <w:rsid w:val="006F5691"/>
    <w:rsid w:val="006F58D0"/>
    <w:rsid w:val="006F58F6"/>
    <w:rsid w:val="006F5A10"/>
    <w:rsid w:val="006F60BE"/>
    <w:rsid w:val="006F61A6"/>
    <w:rsid w:val="006F61E3"/>
    <w:rsid w:val="006F655A"/>
    <w:rsid w:val="006F66AB"/>
    <w:rsid w:val="006F6757"/>
    <w:rsid w:val="006F68C4"/>
    <w:rsid w:val="006F6AFC"/>
    <w:rsid w:val="006F6C9B"/>
    <w:rsid w:val="006F6D0B"/>
    <w:rsid w:val="006F6D95"/>
    <w:rsid w:val="006F6E73"/>
    <w:rsid w:val="006F71AD"/>
    <w:rsid w:val="006F72FB"/>
    <w:rsid w:val="006F7376"/>
    <w:rsid w:val="006F746A"/>
    <w:rsid w:val="006F7475"/>
    <w:rsid w:val="006F784C"/>
    <w:rsid w:val="006F7850"/>
    <w:rsid w:val="006F7884"/>
    <w:rsid w:val="006F7CE1"/>
    <w:rsid w:val="006F7DC5"/>
    <w:rsid w:val="006F7DEF"/>
    <w:rsid w:val="006F7F19"/>
    <w:rsid w:val="007003A4"/>
    <w:rsid w:val="00700405"/>
    <w:rsid w:val="007006FA"/>
    <w:rsid w:val="007007C9"/>
    <w:rsid w:val="00700825"/>
    <w:rsid w:val="00700C17"/>
    <w:rsid w:val="00700C5C"/>
    <w:rsid w:val="00700E31"/>
    <w:rsid w:val="0070125B"/>
    <w:rsid w:val="00701385"/>
    <w:rsid w:val="007014F1"/>
    <w:rsid w:val="0070165E"/>
    <w:rsid w:val="007016B5"/>
    <w:rsid w:val="0070193D"/>
    <w:rsid w:val="00701A88"/>
    <w:rsid w:val="00701B73"/>
    <w:rsid w:val="00701E0E"/>
    <w:rsid w:val="00701EA8"/>
    <w:rsid w:val="00701FBA"/>
    <w:rsid w:val="007022EA"/>
    <w:rsid w:val="0070244F"/>
    <w:rsid w:val="0070268D"/>
    <w:rsid w:val="00702BF9"/>
    <w:rsid w:val="00702D63"/>
    <w:rsid w:val="00702DA6"/>
    <w:rsid w:val="0070313F"/>
    <w:rsid w:val="0070323D"/>
    <w:rsid w:val="007032AA"/>
    <w:rsid w:val="0070342A"/>
    <w:rsid w:val="0070363B"/>
    <w:rsid w:val="00703723"/>
    <w:rsid w:val="00703787"/>
    <w:rsid w:val="00703832"/>
    <w:rsid w:val="00703C13"/>
    <w:rsid w:val="00704144"/>
    <w:rsid w:val="0070427A"/>
    <w:rsid w:val="007042D7"/>
    <w:rsid w:val="00704316"/>
    <w:rsid w:val="007044C7"/>
    <w:rsid w:val="007046B5"/>
    <w:rsid w:val="007046CD"/>
    <w:rsid w:val="00704726"/>
    <w:rsid w:val="00704BCA"/>
    <w:rsid w:val="00705037"/>
    <w:rsid w:val="007053A7"/>
    <w:rsid w:val="007059B5"/>
    <w:rsid w:val="00705A81"/>
    <w:rsid w:val="00705B19"/>
    <w:rsid w:val="00705F67"/>
    <w:rsid w:val="0070620D"/>
    <w:rsid w:val="00706277"/>
    <w:rsid w:val="007062BB"/>
    <w:rsid w:val="00706465"/>
    <w:rsid w:val="007064D9"/>
    <w:rsid w:val="0070663F"/>
    <w:rsid w:val="00706681"/>
    <w:rsid w:val="007066E9"/>
    <w:rsid w:val="0070685E"/>
    <w:rsid w:val="00706A6F"/>
    <w:rsid w:val="00706B79"/>
    <w:rsid w:val="00706F78"/>
    <w:rsid w:val="0070745B"/>
    <w:rsid w:val="00707683"/>
    <w:rsid w:val="007077E2"/>
    <w:rsid w:val="00707AF0"/>
    <w:rsid w:val="00707BCB"/>
    <w:rsid w:val="00707C5E"/>
    <w:rsid w:val="00707D44"/>
    <w:rsid w:val="00710209"/>
    <w:rsid w:val="007106CA"/>
    <w:rsid w:val="0071110B"/>
    <w:rsid w:val="0071118F"/>
    <w:rsid w:val="00711254"/>
    <w:rsid w:val="007112D5"/>
    <w:rsid w:val="00711614"/>
    <w:rsid w:val="007118FF"/>
    <w:rsid w:val="00711929"/>
    <w:rsid w:val="00711962"/>
    <w:rsid w:val="00711C58"/>
    <w:rsid w:val="00711CA0"/>
    <w:rsid w:val="00711CCE"/>
    <w:rsid w:val="00711D2E"/>
    <w:rsid w:val="00711FFA"/>
    <w:rsid w:val="00712072"/>
    <w:rsid w:val="00712340"/>
    <w:rsid w:val="0071242C"/>
    <w:rsid w:val="0071290C"/>
    <w:rsid w:val="00712A6E"/>
    <w:rsid w:val="00712C8E"/>
    <w:rsid w:val="00712CDB"/>
    <w:rsid w:val="00712DD0"/>
    <w:rsid w:val="00712EA6"/>
    <w:rsid w:val="00712EA8"/>
    <w:rsid w:val="00712F6A"/>
    <w:rsid w:val="007133D6"/>
    <w:rsid w:val="0071344D"/>
    <w:rsid w:val="0071344F"/>
    <w:rsid w:val="00713571"/>
    <w:rsid w:val="00713932"/>
    <w:rsid w:val="00713A3D"/>
    <w:rsid w:val="00713ABA"/>
    <w:rsid w:val="00713C1B"/>
    <w:rsid w:val="00713D31"/>
    <w:rsid w:val="00713D90"/>
    <w:rsid w:val="00713FE9"/>
    <w:rsid w:val="007140AA"/>
    <w:rsid w:val="00714183"/>
    <w:rsid w:val="0071426F"/>
    <w:rsid w:val="00714334"/>
    <w:rsid w:val="007144DB"/>
    <w:rsid w:val="00714756"/>
    <w:rsid w:val="00714780"/>
    <w:rsid w:val="007147DC"/>
    <w:rsid w:val="007148EE"/>
    <w:rsid w:val="007148F1"/>
    <w:rsid w:val="00714A7B"/>
    <w:rsid w:val="00714D49"/>
    <w:rsid w:val="00714EA0"/>
    <w:rsid w:val="00714F3B"/>
    <w:rsid w:val="00715203"/>
    <w:rsid w:val="0071520A"/>
    <w:rsid w:val="00715413"/>
    <w:rsid w:val="00715571"/>
    <w:rsid w:val="00715AEE"/>
    <w:rsid w:val="00715B3E"/>
    <w:rsid w:val="00715BAE"/>
    <w:rsid w:val="00715D1B"/>
    <w:rsid w:val="00715E05"/>
    <w:rsid w:val="00715FA8"/>
    <w:rsid w:val="00716069"/>
    <w:rsid w:val="007163DB"/>
    <w:rsid w:val="007164EF"/>
    <w:rsid w:val="00716809"/>
    <w:rsid w:val="00716810"/>
    <w:rsid w:val="0071688C"/>
    <w:rsid w:val="00716978"/>
    <w:rsid w:val="00716CBA"/>
    <w:rsid w:val="00716D5F"/>
    <w:rsid w:val="00716DA3"/>
    <w:rsid w:val="00716DCA"/>
    <w:rsid w:val="00716DEF"/>
    <w:rsid w:val="00716E1A"/>
    <w:rsid w:val="00716E1C"/>
    <w:rsid w:val="00716E3F"/>
    <w:rsid w:val="00716EF9"/>
    <w:rsid w:val="00717064"/>
    <w:rsid w:val="007170E5"/>
    <w:rsid w:val="00717179"/>
    <w:rsid w:val="007171D8"/>
    <w:rsid w:val="00717209"/>
    <w:rsid w:val="0071723C"/>
    <w:rsid w:val="007177CE"/>
    <w:rsid w:val="007177E9"/>
    <w:rsid w:val="00717820"/>
    <w:rsid w:val="00717873"/>
    <w:rsid w:val="00717944"/>
    <w:rsid w:val="00717B90"/>
    <w:rsid w:val="00717F9B"/>
    <w:rsid w:val="00720262"/>
    <w:rsid w:val="0072053B"/>
    <w:rsid w:val="007205B0"/>
    <w:rsid w:val="007208DE"/>
    <w:rsid w:val="007208F7"/>
    <w:rsid w:val="007208F8"/>
    <w:rsid w:val="007209A5"/>
    <w:rsid w:val="00720D28"/>
    <w:rsid w:val="00720D67"/>
    <w:rsid w:val="00720E72"/>
    <w:rsid w:val="00720F2C"/>
    <w:rsid w:val="00721105"/>
    <w:rsid w:val="007214DA"/>
    <w:rsid w:val="00721661"/>
    <w:rsid w:val="00721840"/>
    <w:rsid w:val="00721874"/>
    <w:rsid w:val="00721C47"/>
    <w:rsid w:val="0072208D"/>
    <w:rsid w:val="007220E6"/>
    <w:rsid w:val="00722131"/>
    <w:rsid w:val="007221A3"/>
    <w:rsid w:val="007221D6"/>
    <w:rsid w:val="00722222"/>
    <w:rsid w:val="007223D4"/>
    <w:rsid w:val="00722547"/>
    <w:rsid w:val="007225ED"/>
    <w:rsid w:val="00722919"/>
    <w:rsid w:val="007229CE"/>
    <w:rsid w:val="00722BC0"/>
    <w:rsid w:val="0072312D"/>
    <w:rsid w:val="0072318B"/>
    <w:rsid w:val="00723302"/>
    <w:rsid w:val="00723464"/>
    <w:rsid w:val="00723470"/>
    <w:rsid w:val="007235A8"/>
    <w:rsid w:val="007235CB"/>
    <w:rsid w:val="0072365F"/>
    <w:rsid w:val="0072366D"/>
    <w:rsid w:val="00723732"/>
    <w:rsid w:val="00723AED"/>
    <w:rsid w:val="00723F26"/>
    <w:rsid w:val="00724009"/>
    <w:rsid w:val="00724455"/>
    <w:rsid w:val="00724625"/>
    <w:rsid w:val="00724E4F"/>
    <w:rsid w:val="00724EE5"/>
    <w:rsid w:val="007252C3"/>
    <w:rsid w:val="007254C8"/>
    <w:rsid w:val="00725A57"/>
    <w:rsid w:val="00725D02"/>
    <w:rsid w:val="00725DB5"/>
    <w:rsid w:val="00725DD6"/>
    <w:rsid w:val="00725EC4"/>
    <w:rsid w:val="00725F7A"/>
    <w:rsid w:val="007262D1"/>
    <w:rsid w:val="00726373"/>
    <w:rsid w:val="00726395"/>
    <w:rsid w:val="007263D0"/>
    <w:rsid w:val="00726415"/>
    <w:rsid w:val="00726654"/>
    <w:rsid w:val="0072670B"/>
    <w:rsid w:val="00726734"/>
    <w:rsid w:val="007268B0"/>
    <w:rsid w:val="00726A5C"/>
    <w:rsid w:val="00726BB0"/>
    <w:rsid w:val="00726C44"/>
    <w:rsid w:val="00726CCD"/>
    <w:rsid w:val="00726E4C"/>
    <w:rsid w:val="00726E9F"/>
    <w:rsid w:val="00727036"/>
    <w:rsid w:val="0072703B"/>
    <w:rsid w:val="007270BC"/>
    <w:rsid w:val="0072711A"/>
    <w:rsid w:val="007271C8"/>
    <w:rsid w:val="0072723C"/>
    <w:rsid w:val="00727474"/>
    <w:rsid w:val="007275A2"/>
    <w:rsid w:val="00727851"/>
    <w:rsid w:val="0072790F"/>
    <w:rsid w:val="007279F5"/>
    <w:rsid w:val="00727BAA"/>
    <w:rsid w:val="00727F86"/>
    <w:rsid w:val="00730032"/>
    <w:rsid w:val="00730049"/>
    <w:rsid w:val="00730256"/>
    <w:rsid w:val="00730319"/>
    <w:rsid w:val="007305E8"/>
    <w:rsid w:val="00730674"/>
    <w:rsid w:val="0073096D"/>
    <w:rsid w:val="00730C2F"/>
    <w:rsid w:val="00730CD0"/>
    <w:rsid w:val="00730D57"/>
    <w:rsid w:val="00730D94"/>
    <w:rsid w:val="00730D9B"/>
    <w:rsid w:val="00731048"/>
    <w:rsid w:val="0073106F"/>
    <w:rsid w:val="00731179"/>
    <w:rsid w:val="007312F6"/>
    <w:rsid w:val="00731397"/>
    <w:rsid w:val="00731432"/>
    <w:rsid w:val="0073145E"/>
    <w:rsid w:val="00731696"/>
    <w:rsid w:val="00731787"/>
    <w:rsid w:val="007318BE"/>
    <w:rsid w:val="00731CA3"/>
    <w:rsid w:val="00731FD3"/>
    <w:rsid w:val="007323D5"/>
    <w:rsid w:val="007325FC"/>
    <w:rsid w:val="00732A2C"/>
    <w:rsid w:val="00732A62"/>
    <w:rsid w:val="00732A7F"/>
    <w:rsid w:val="00732BFE"/>
    <w:rsid w:val="00732F18"/>
    <w:rsid w:val="00732F6C"/>
    <w:rsid w:val="00733185"/>
    <w:rsid w:val="007334B1"/>
    <w:rsid w:val="00733824"/>
    <w:rsid w:val="00733B96"/>
    <w:rsid w:val="007341A3"/>
    <w:rsid w:val="00734351"/>
    <w:rsid w:val="007345BD"/>
    <w:rsid w:val="0073482A"/>
    <w:rsid w:val="007349CD"/>
    <w:rsid w:val="00734A61"/>
    <w:rsid w:val="00734A94"/>
    <w:rsid w:val="00734BCB"/>
    <w:rsid w:val="00734F46"/>
    <w:rsid w:val="00734FDB"/>
    <w:rsid w:val="00735194"/>
    <w:rsid w:val="0073519F"/>
    <w:rsid w:val="007351DB"/>
    <w:rsid w:val="0073532A"/>
    <w:rsid w:val="0073532F"/>
    <w:rsid w:val="00735685"/>
    <w:rsid w:val="00735866"/>
    <w:rsid w:val="007358B5"/>
    <w:rsid w:val="007358BC"/>
    <w:rsid w:val="00735995"/>
    <w:rsid w:val="0073599A"/>
    <w:rsid w:val="00735C1A"/>
    <w:rsid w:val="00735CDD"/>
    <w:rsid w:val="00735DC8"/>
    <w:rsid w:val="00735DF3"/>
    <w:rsid w:val="00735EB1"/>
    <w:rsid w:val="00735EC5"/>
    <w:rsid w:val="0073601A"/>
    <w:rsid w:val="007361CD"/>
    <w:rsid w:val="007366E5"/>
    <w:rsid w:val="00736862"/>
    <w:rsid w:val="00736A47"/>
    <w:rsid w:val="00736AD5"/>
    <w:rsid w:val="00736AE0"/>
    <w:rsid w:val="00736BC5"/>
    <w:rsid w:val="00736C75"/>
    <w:rsid w:val="007371EE"/>
    <w:rsid w:val="00737667"/>
    <w:rsid w:val="00737898"/>
    <w:rsid w:val="00737BAF"/>
    <w:rsid w:val="00740446"/>
    <w:rsid w:val="007404E8"/>
    <w:rsid w:val="0074054E"/>
    <w:rsid w:val="00740581"/>
    <w:rsid w:val="007407D8"/>
    <w:rsid w:val="00740A3C"/>
    <w:rsid w:val="00740A82"/>
    <w:rsid w:val="00740E0F"/>
    <w:rsid w:val="00740E38"/>
    <w:rsid w:val="00740E55"/>
    <w:rsid w:val="00740E5E"/>
    <w:rsid w:val="00740F68"/>
    <w:rsid w:val="00740FEE"/>
    <w:rsid w:val="00741011"/>
    <w:rsid w:val="00741389"/>
    <w:rsid w:val="0074146B"/>
    <w:rsid w:val="007419F4"/>
    <w:rsid w:val="00741D81"/>
    <w:rsid w:val="00741DBE"/>
    <w:rsid w:val="00741F59"/>
    <w:rsid w:val="007420B9"/>
    <w:rsid w:val="00742105"/>
    <w:rsid w:val="00742315"/>
    <w:rsid w:val="007427C9"/>
    <w:rsid w:val="00742891"/>
    <w:rsid w:val="00742901"/>
    <w:rsid w:val="00742AF8"/>
    <w:rsid w:val="00742B91"/>
    <w:rsid w:val="00742FAF"/>
    <w:rsid w:val="007430CD"/>
    <w:rsid w:val="0074353F"/>
    <w:rsid w:val="00743567"/>
    <w:rsid w:val="00743B42"/>
    <w:rsid w:val="00743CE7"/>
    <w:rsid w:val="00743E1E"/>
    <w:rsid w:val="00744002"/>
    <w:rsid w:val="0074408D"/>
    <w:rsid w:val="007441DA"/>
    <w:rsid w:val="007442B5"/>
    <w:rsid w:val="00744348"/>
    <w:rsid w:val="0074453B"/>
    <w:rsid w:val="0074458B"/>
    <w:rsid w:val="007445E9"/>
    <w:rsid w:val="0074464A"/>
    <w:rsid w:val="00744665"/>
    <w:rsid w:val="007446F0"/>
    <w:rsid w:val="0074475B"/>
    <w:rsid w:val="00744A31"/>
    <w:rsid w:val="00744EC3"/>
    <w:rsid w:val="00744FBE"/>
    <w:rsid w:val="007452F6"/>
    <w:rsid w:val="00745ACB"/>
    <w:rsid w:val="00745BD9"/>
    <w:rsid w:val="00745DE7"/>
    <w:rsid w:val="00745F7A"/>
    <w:rsid w:val="0074608A"/>
    <w:rsid w:val="0074634A"/>
    <w:rsid w:val="007464F2"/>
    <w:rsid w:val="00746683"/>
    <w:rsid w:val="007466E2"/>
    <w:rsid w:val="0074672E"/>
    <w:rsid w:val="0074699F"/>
    <w:rsid w:val="007469C7"/>
    <w:rsid w:val="00746F37"/>
    <w:rsid w:val="0074703B"/>
    <w:rsid w:val="007470B1"/>
    <w:rsid w:val="00747282"/>
    <w:rsid w:val="0074730B"/>
    <w:rsid w:val="007473CC"/>
    <w:rsid w:val="007476D7"/>
    <w:rsid w:val="0074788B"/>
    <w:rsid w:val="007478EC"/>
    <w:rsid w:val="00747E26"/>
    <w:rsid w:val="0075002C"/>
    <w:rsid w:val="00750220"/>
    <w:rsid w:val="0075035F"/>
    <w:rsid w:val="007504FB"/>
    <w:rsid w:val="00750735"/>
    <w:rsid w:val="00750781"/>
    <w:rsid w:val="007508C3"/>
    <w:rsid w:val="007508C9"/>
    <w:rsid w:val="007509DF"/>
    <w:rsid w:val="00750B3C"/>
    <w:rsid w:val="00750CF3"/>
    <w:rsid w:val="0075100C"/>
    <w:rsid w:val="00751423"/>
    <w:rsid w:val="00751591"/>
    <w:rsid w:val="00751689"/>
    <w:rsid w:val="007517CA"/>
    <w:rsid w:val="00751932"/>
    <w:rsid w:val="00751D43"/>
    <w:rsid w:val="00751DA9"/>
    <w:rsid w:val="00751DE1"/>
    <w:rsid w:val="00751E26"/>
    <w:rsid w:val="00752134"/>
    <w:rsid w:val="00752184"/>
    <w:rsid w:val="007524C6"/>
    <w:rsid w:val="00752627"/>
    <w:rsid w:val="0075270D"/>
    <w:rsid w:val="00752930"/>
    <w:rsid w:val="007529C4"/>
    <w:rsid w:val="00752AA6"/>
    <w:rsid w:val="007531F7"/>
    <w:rsid w:val="00753379"/>
    <w:rsid w:val="007534E7"/>
    <w:rsid w:val="00753514"/>
    <w:rsid w:val="0075359A"/>
    <w:rsid w:val="00753858"/>
    <w:rsid w:val="007538CD"/>
    <w:rsid w:val="00753969"/>
    <w:rsid w:val="00753B6E"/>
    <w:rsid w:val="00753BDE"/>
    <w:rsid w:val="00753C62"/>
    <w:rsid w:val="007540D4"/>
    <w:rsid w:val="00754122"/>
    <w:rsid w:val="007542A2"/>
    <w:rsid w:val="0075451A"/>
    <w:rsid w:val="0075457D"/>
    <w:rsid w:val="00754635"/>
    <w:rsid w:val="00754714"/>
    <w:rsid w:val="00754879"/>
    <w:rsid w:val="007548B1"/>
    <w:rsid w:val="007548FE"/>
    <w:rsid w:val="0075490D"/>
    <w:rsid w:val="00754915"/>
    <w:rsid w:val="00754981"/>
    <w:rsid w:val="00754ABE"/>
    <w:rsid w:val="00754B40"/>
    <w:rsid w:val="00754B83"/>
    <w:rsid w:val="00754C4D"/>
    <w:rsid w:val="00754C86"/>
    <w:rsid w:val="00754E39"/>
    <w:rsid w:val="00754EA5"/>
    <w:rsid w:val="00754FB5"/>
    <w:rsid w:val="00755256"/>
    <w:rsid w:val="00755509"/>
    <w:rsid w:val="00755692"/>
    <w:rsid w:val="007557E5"/>
    <w:rsid w:val="00755F3F"/>
    <w:rsid w:val="00756057"/>
    <w:rsid w:val="0075628C"/>
    <w:rsid w:val="007564DF"/>
    <w:rsid w:val="00756514"/>
    <w:rsid w:val="00756526"/>
    <w:rsid w:val="007566AA"/>
    <w:rsid w:val="00756B19"/>
    <w:rsid w:val="00756B62"/>
    <w:rsid w:val="00756B90"/>
    <w:rsid w:val="00756E11"/>
    <w:rsid w:val="0075700B"/>
    <w:rsid w:val="007570C4"/>
    <w:rsid w:val="0075731C"/>
    <w:rsid w:val="007573B6"/>
    <w:rsid w:val="00757559"/>
    <w:rsid w:val="007575D3"/>
    <w:rsid w:val="00757B87"/>
    <w:rsid w:val="00757D25"/>
    <w:rsid w:val="00757E18"/>
    <w:rsid w:val="0076008A"/>
    <w:rsid w:val="007600D7"/>
    <w:rsid w:val="0076015D"/>
    <w:rsid w:val="0076032D"/>
    <w:rsid w:val="00760404"/>
    <w:rsid w:val="00760523"/>
    <w:rsid w:val="0076061F"/>
    <w:rsid w:val="007606D4"/>
    <w:rsid w:val="0076077C"/>
    <w:rsid w:val="00760844"/>
    <w:rsid w:val="00760937"/>
    <w:rsid w:val="0076099C"/>
    <w:rsid w:val="00760A08"/>
    <w:rsid w:val="00760DA1"/>
    <w:rsid w:val="00760DEF"/>
    <w:rsid w:val="00760E92"/>
    <w:rsid w:val="007612C3"/>
    <w:rsid w:val="00761354"/>
    <w:rsid w:val="007615BC"/>
    <w:rsid w:val="007616C6"/>
    <w:rsid w:val="007618EA"/>
    <w:rsid w:val="007619D8"/>
    <w:rsid w:val="00761C4D"/>
    <w:rsid w:val="00761D89"/>
    <w:rsid w:val="007624D3"/>
    <w:rsid w:val="007626D9"/>
    <w:rsid w:val="00762885"/>
    <w:rsid w:val="00762CEB"/>
    <w:rsid w:val="007630B9"/>
    <w:rsid w:val="00763122"/>
    <w:rsid w:val="0076315C"/>
    <w:rsid w:val="007631AF"/>
    <w:rsid w:val="00763384"/>
    <w:rsid w:val="007636C1"/>
    <w:rsid w:val="007636EB"/>
    <w:rsid w:val="00763B0E"/>
    <w:rsid w:val="00763BB8"/>
    <w:rsid w:val="00763D20"/>
    <w:rsid w:val="00763DB8"/>
    <w:rsid w:val="00763E8F"/>
    <w:rsid w:val="00763FFC"/>
    <w:rsid w:val="0076407E"/>
    <w:rsid w:val="007642CB"/>
    <w:rsid w:val="00764577"/>
    <w:rsid w:val="007645E0"/>
    <w:rsid w:val="0076467F"/>
    <w:rsid w:val="0076468B"/>
    <w:rsid w:val="00764737"/>
    <w:rsid w:val="00764886"/>
    <w:rsid w:val="007649E1"/>
    <w:rsid w:val="00764A07"/>
    <w:rsid w:val="00764B11"/>
    <w:rsid w:val="00764B33"/>
    <w:rsid w:val="00764CFF"/>
    <w:rsid w:val="00764D1F"/>
    <w:rsid w:val="00764DD5"/>
    <w:rsid w:val="00764F65"/>
    <w:rsid w:val="00765056"/>
    <w:rsid w:val="00765094"/>
    <w:rsid w:val="00765097"/>
    <w:rsid w:val="00765104"/>
    <w:rsid w:val="007653F9"/>
    <w:rsid w:val="00765452"/>
    <w:rsid w:val="0076546F"/>
    <w:rsid w:val="007655E3"/>
    <w:rsid w:val="00765681"/>
    <w:rsid w:val="007658A6"/>
    <w:rsid w:val="00765B1D"/>
    <w:rsid w:val="00765B55"/>
    <w:rsid w:val="00765E67"/>
    <w:rsid w:val="00765E86"/>
    <w:rsid w:val="00765FE8"/>
    <w:rsid w:val="007662C5"/>
    <w:rsid w:val="00766345"/>
    <w:rsid w:val="00766377"/>
    <w:rsid w:val="007664EC"/>
    <w:rsid w:val="0076652B"/>
    <w:rsid w:val="007667EC"/>
    <w:rsid w:val="007667F4"/>
    <w:rsid w:val="00766A66"/>
    <w:rsid w:val="00766AA6"/>
    <w:rsid w:val="00766B79"/>
    <w:rsid w:val="00766C81"/>
    <w:rsid w:val="00766DD3"/>
    <w:rsid w:val="00766F5D"/>
    <w:rsid w:val="00766F65"/>
    <w:rsid w:val="007670BD"/>
    <w:rsid w:val="00767172"/>
    <w:rsid w:val="00767244"/>
    <w:rsid w:val="00767477"/>
    <w:rsid w:val="0076747D"/>
    <w:rsid w:val="00767623"/>
    <w:rsid w:val="00767887"/>
    <w:rsid w:val="0076792B"/>
    <w:rsid w:val="00767956"/>
    <w:rsid w:val="007679EF"/>
    <w:rsid w:val="00767A53"/>
    <w:rsid w:val="00767A5A"/>
    <w:rsid w:val="00767E2C"/>
    <w:rsid w:val="00770113"/>
    <w:rsid w:val="007703C8"/>
    <w:rsid w:val="007705FA"/>
    <w:rsid w:val="00770B4E"/>
    <w:rsid w:val="00770C27"/>
    <w:rsid w:val="00770C77"/>
    <w:rsid w:val="00770CFE"/>
    <w:rsid w:val="00771084"/>
    <w:rsid w:val="00771296"/>
    <w:rsid w:val="00771599"/>
    <w:rsid w:val="007715FE"/>
    <w:rsid w:val="00771712"/>
    <w:rsid w:val="007717DD"/>
    <w:rsid w:val="00771AA8"/>
    <w:rsid w:val="00771B55"/>
    <w:rsid w:val="00771BA7"/>
    <w:rsid w:val="00772073"/>
    <w:rsid w:val="007721E3"/>
    <w:rsid w:val="00772B3B"/>
    <w:rsid w:val="00772CF9"/>
    <w:rsid w:val="00772EA0"/>
    <w:rsid w:val="00773108"/>
    <w:rsid w:val="00773161"/>
    <w:rsid w:val="00773229"/>
    <w:rsid w:val="007735F2"/>
    <w:rsid w:val="0077361B"/>
    <w:rsid w:val="007737BE"/>
    <w:rsid w:val="00773BFF"/>
    <w:rsid w:val="0077411A"/>
    <w:rsid w:val="00774253"/>
    <w:rsid w:val="00774397"/>
    <w:rsid w:val="0077465A"/>
    <w:rsid w:val="0077469C"/>
    <w:rsid w:val="007749AF"/>
    <w:rsid w:val="00774D4D"/>
    <w:rsid w:val="00774EDA"/>
    <w:rsid w:val="00774F00"/>
    <w:rsid w:val="00774F5C"/>
    <w:rsid w:val="00775020"/>
    <w:rsid w:val="0077510D"/>
    <w:rsid w:val="0077530F"/>
    <w:rsid w:val="00775326"/>
    <w:rsid w:val="007757E5"/>
    <w:rsid w:val="00775CEC"/>
    <w:rsid w:val="00775D31"/>
    <w:rsid w:val="00775E60"/>
    <w:rsid w:val="00776048"/>
    <w:rsid w:val="007761D2"/>
    <w:rsid w:val="0077636B"/>
    <w:rsid w:val="00776685"/>
    <w:rsid w:val="007766E3"/>
    <w:rsid w:val="007768AB"/>
    <w:rsid w:val="00776B8E"/>
    <w:rsid w:val="00776C5C"/>
    <w:rsid w:val="00777808"/>
    <w:rsid w:val="0077799B"/>
    <w:rsid w:val="00777B26"/>
    <w:rsid w:val="00777B7F"/>
    <w:rsid w:val="00777DBC"/>
    <w:rsid w:val="00780054"/>
    <w:rsid w:val="00780088"/>
    <w:rsid w:val="00780104"/>
    <w:rsid w:val="007806B7"/>
    <w:rsid w:val="007808A2"/>
    <w:rsid w:val="00780A17"/>
    <w:rsid w:val="00780C11"/>
    <w:rsid w:val="00780C5B"/>
    <w:rsid w:val="00780E3E"/>
    <w:rsid w:val="00780EF9"/>
    <w:rsid w:val="007810FD"/>
    <w:rsid w:val="0078121B"/>
    <w:rsid w:val="0078140C"/>
    <w:rsid w:val="007817B0"/>
    <w:rsid w:val="007819BD"/>
    <w:rsid w:val="007820FD"/>
    <w:rsid w:val="0078238F"/>
    <w:rsid w:val="007823EF"/>
    <w:rsid w:val="00782734"/>
    <w:rsid w:val="0078286E"/>
    <w:rsid w:val="007828D4"/>
    <w:rsid w:val="0078291E"/>
    <w:rsid w:val="00782C03"/>
    <w:rsid w:val="00782C20"/>
    <w:rsid w:val="00782CE9"/>
    <w:rsid w:val="00782EFB"/>
    <w:rsid w:val="0078316B"/>
    <w:rsid w:val="0078326A"/>
    <w:rsid w:val="00783421"/>
    <w:rsid w:val="007834BD"/>
    <w:rsid w:val="007834D0"/>
    <w:rsid w:val="007837EA"/>
    <w:rsid w:val="0078380C"/>
    <w:rsid w:val="0078398E"/>
    <w:rsid w:val="007839E9"/>
    <w:rsid w:val="00783A26"/>
    <w:rsid w:val="00783AFD"/>
    <w:rsid w:val="00783C2B"/>
    <w:rsid w:val="00783F6D"/>
    <w:rsid w:val="0078403E"/>
    <w:rsid w:val="00784151"/>
    <w:rsid w:val="00784262"/>
    <w:rsid w:val="007843B1"/>
    <w:rsid w:val="007844E3"/>
    <w:rsid w:val="007845C2"/>
    <w:rsid w:val="0078466C"/>
    <w:rsid w:val="0078486D"/>
    <w:rsid w:val="007848B8"/>
    <w:rsid w:val="00784931"/>
    <w:rsid w:val="00784ADD"/>
    <w:rsid w:val="00784AE6"/>
    <w:rsid w:val="00784AE7"/>
    <w:rsid w:val="00784D50"/>
    <w:rsid w:val="00784ED9"/>
    <w:rsid w:val="007850BB"/>
    <w:rsid w:val="007850C3"/>
    <w:rsid w:val="00785103"/>
    <w:rsid w:val="00785317"/>
    <w:rsid w:val="00785394"/>
    <w:rsid w:val="00785563"/>
    <w:rsid w:val="0078578D"/>
    <w:rsid w:val="00785903"/>
    <w:rsid w:val="00785A3C"/>
    <w:rsid w:val="00785BEE"/>
    <w:rsid w:val="00785FE1"/>
    <w:rsid w:val="007860DD"/>
    <w:rsid w:val="007861B0"/>
    <w:rsid w:val="0078632E"/>
    <w:rsid w:val="00786601"/>
    <w:rsid w:val="007866C8"/>
    <w:rsid w:val="0078697E"/>
    <w:rsid w:val="00786A47"/>
    <w:rsid w:val="00786D21"/>
    <w:rsid w:val="00786D85"/>
    <w:rsid w:val="0078751E"/>
    <w:rsid w:val="00787555"/>
    <w:rsid w:val="007875AF"/>
    <w:rsid w:val="00787766"/>
    <w:rsid w:val="007879B0"/>
    <w:rsid w:val="007879E7"/>
    <w:rsid w:val="007879FF"/>
    <w:rsid w:val="00787A15"/>
    <w:rsid w:val="00787F99"/>
    <w:rsid w:val="00790346"/>
    <w:rsid w:val="0079054E"/>
    <w:rsid w:val="00790A94"/>
    <w:rsid w:val="00790B1B"/>
    <w:rsid w:val="00790D0F"/>
    <w:rsid w:val="00791303"/>
    <w:rsid w:val="007914B8"/>
    <w:rsid w:val="007915EA"/>
    <w:rsid w:val="007918CE"/>
    <w:rsid w:val="00791C28"/>
    <w:rsid w:val="00791F6D"/>
    <w:rsid w:val="00792192"/>
    <w:rsid w:val="007925ED"/>
    <w:rsid w:val="00792722"/>
    <w:rsid w:val="00792DD1"/>
    <w:rsid w:val="00792F72"/>
    <w:rsid w:val="00793116"/>
    <w:rsid w:val="00793164"/>
    <w:rsid w:val="0079353E"/>
    <w:rsid w:val="00793575"/>
    <w:rsid w:val="00793728"/>
    <w:rsid w:val="00793956"/>
    <w:rsid w:val="007939AC"/>
    <w:rsid w:val="00793A2E"/>
    <w:rsid w:val="00793AFD"/>
    <w:rsid w:val="00793B74"/>
    <w:rsid w:val="00793BEB"/>
    <w:rsid w:val="00793C5D"/>
    <w:rsid w:val="00793E61"/>
    <w:rsid w:val="007940EB"/>
    <w:rsid w:val="007942F6"/>
    <w:rsid w:val="007943D2"/>
    <w:rsid w:val="00794872"/>
    <w:rsid w:val="007948DE"/>
    <w:rsid w:val="007949E5"/>
    <w:rsid w:val="00794C12"/>
    <w:rsid w:val="00794E5A"/>
    <w:rsid w:val="00794E87"/>
    <w:rsid w:val="00795021"/>
    <w:rsid w:val="00795129"/>
    <w:rsid w:val="0079519A"/>
    <w:rsid w:val="00795223"/>
    <w:rsid w:val="00795260"/>
    <w:rsid w:val="007953D7"/>
    <w:rsid w:val="007953F9"/>
    <w:rsid w:val="00795A4D"/>
    <w:rsid w:val="00795DA1"/>
    <w:rsid w:val="00795DDD"/>
    <w:rsid w:val="00796140"/>
    <w:rsid w:val="007965D7"/>
    <w:rsid w:val="00796647"/>
    <w:rsid w:val="007966CE"/>
    <w:rsid w:val="0079672E"/>
    <w:rsid w:val="007968D0"/>
    <w:rsid w:val="007969DC"/>
    <w:rsid w:val="00796A55"/>
    <w:rsid w:val="00796A9A"/>
    <w:rsid w:val="00796C78"/>
    <w:rsid w:val="00796DF1"/>
    <w:rsid w:val="00796EE5"/>
    <w:rsid w:val="0079705A"/>
    <w:rsid w:val="0079709A"/>
    <w:rsid w:val="007972A9"/>
    <w:rsid w:val="007976E4"/>
    <w:rsid w:val="007976E6"/>
    <w:rsid w:val="00797705"/>
    <w:rsid w:val="00797843"/>
    <w:rsid w:val="00797B22"/>
    <w:rsid w:val="00797ECC"/>
    <w:rsid w:val="007A0180"/>
    <w:rsid w:val="007A0237"/>
    <w:rsid w:val="007A02B8"/>
    <w:rsid w:val="007A02EA"/>
    <w:rsid w:val="007A03AE"/>
    <w:rsid w:val="007A06F8"/>
    <w:rsid w:val="007A075E"/>
    <w:rsid w:val="007A0994"/>
    <w:rsid w:val="007A0C5B"/>
    <w:rsid w:val="007A0FAA"/>
    <w:rsid w:val="007A12DF"/>
    <w:rsid w:val="007A1510"/>
    <w:rsid w:val="007A1A6B"/>
    <w:rsid w:val="007A1F45"/>
    <w:rsid w:val="007A1FE3"/>
    <w:rsid w:val="007A21C7"/>
    <w:rsid w:val="007A26DC"/>
    <w:rsid w:val="007A2827"/>
    <w:rsid w:val="007A2B3A"/>
    <w:rsid w:val="007A2E92"/>
    <w:rsid w:val="007A2FC9"/>
    <w:rsid w:val="007A2FDE"/>
    <w:rsid w:val="007A322D"/>
    <w:rsid w:val="007A34B5"/>
    <w:rsid w:val="007A35FE"/>
    <w:rsid w:val="007A38FC"/>
    <w:rsid w:val="007A3AA9"/>
    <w:rsid w:val="007A3B48"/>
    <w:rsid w:val="007A3B91"/>
    <w:rsid w:val="007A41FD"/>
    <w:rsid w:val="007A43CD"/>
    <w:rsid w:val="007A43D1"/>
    <w:rsid w:val="007A458F"/>
    <w:rsid w:val="007A4910"/>
    <w:rsid w:val="007A4A12"/>
    <w:rsid w:val="007A4B1F"/>
    <w:rsid w:val="007A4BD9"/>
    <w:rsid w:val="007A4C8F"/>
    <w:rsid w:val="007A4CDA"/>
    <w:rsid w:val="007A4E7B"/>
    <w:rsid w:val="007A4EEE"/>
    <w:rsid w:val="007A4F9D"/>
    <w:rsid w:val="007A500D"/>
    <w:rsid w:val="007A553E"/>
    <w:rsid w:val="007A56FB"/>
    <w:rsid w:val="007A57DB"/>
    <w:rsid w:val="007A590C"/>
    <w:rsid w:val="007A5AB8"/>
    <w:rsid w:val="007A5B0E"/>
    <w:rsid w:val="007A5D1F"/>
    <w:rsid w:val="007A5D43"/>
    <w:rsid w:val="007A5F55"/>
    <w:rsid w:val="007A6073"/>
    <w:rsid w:val="007A6542"/>
    <w:rsid w:val="007A663B"/>
    <w:rsid w:val="007A6C05"/>
    <w:rsid w:val="007A6DFF"/>
    <w:rsid w:val="007A6E3E"/>
    <w:rsid w:val="007A7442"/>
    <w:rsid w:val="007A76F4"/>
    <w:rsid w:val="007A781F"/>
    <w:rsid w:val="007A7BDF"/>
    <w:rsid w:val="007A7C4A"/>
    <w:rsid w:val="007A7C8D"/>
    <w:rsid w:val="007B0139"/>
    <w:rsid w:val="007B0357"/>
    <w:rsid w:val="007B0424"/>
    <w:rsid w:val="007B06AE"/>
    <w:rsid w:val="007B07B9"/>
    <w:rsid w:val="007B08A3"/>
    <w:rsid w:val="007B0C7D"/>
    <w:rsid w:val="007B0E60"/>
    <w:rsid w:val="007B116E"/>
    <w:rsid w:val="007B11A2"/>
    <w:rsid w:val="007B13C6"/>
    <w:rsid w:val="007B17EB"/>
    <w:rsid w:val="007B1897"/>
    <w:rsid w:val="007B1E93"/>
    <w:rsid w:val="007B232A"/>
    <w:rsid w:val="007B2503"/>
    <w:rsid w:val="007B251D"/>
    <w:rsid w:val="007B25B7"/>
    <w:rsid w:val="007B2930"/>
    <w:rsid w:val="007B29C5"/>
    <w:rsid w:val="007B29F9"/>
    <w:rsid w:val="007B2B38"/>
    <w:rsid w:val="007B2CD5"/>
    <w:rsid w:val="007B2E07"/>
    <w:rsid w:val="007B2FF0"/>
    <w:rsid w:val="007B3000"/>
    <w:rsid w:val="007B3435"/>
    <w:rsid w:val="007B345F"/>
    <w:rsid w:val="007B3477"/>
    <w:rsid w:val="007B34A4"/>
    <w:rsid w:val="007B3773"/>
    <w:rsid w:val="007B37CA"/>
    <w:rsid w:val="007B3901"/>
    <w:rsid w:val="007B3B16"/>
    <w:rsid w:val="007B3B5D"/>
    <w:rsid w:val="007B4129"/>
    <w:rsid w:val="007B4269"/>
    <w:rsid w:val="007B44DC"/>
    <w:rsid w:val="007B44E4"/>
    <w:rsid w:val="007B463A"/>
    <w:rsid w:val="007B469B"/>
    <w:rsid w:val="007B49F9"/>
    <w:rsid w:val="007B4AEB"/>
    <w:rsid w:val="007B4DE7"/>
    <w:rsid w:val="007B4DFD"/>
    <w:rsid w:val="007B508F"/>
    <w:rsid w:val="007B51BD"/>
    <w:rsid w:val="007B52AE"/>
    <w:rsid w:val="007B5435"/>
    <w:rsid w:val="007B5701"/>
    <w:rsid w:val="007B578B"/>
    <w:rsid w:val="007B57D2"/>
    <w:rsid w:val="007B591E"/>
    <w:rsid w:val="007B5D87"/>
    <w:rsid w:val="007B5E65"/>
    <w:rsid w:val="007B5EA8"/>
    <w:rsid w:val="007B60F0"/>
    <w:rsid w:val="007B60F3"/>
    <w:rsid w:val="007B6800"/>
    <w:rsid w:val="007B6C66"/>
    <w:rsid w:val="007B6C79"/>
    <w:rsid w:val="007B6D5A"/>
    <w:rsid w:val="007B6ED8"/>
    <w:rsid w:val="007B71F0"/>
    <w:rsid w:val="007B7264"/>
    <w:rsid w:val="007B76E1"/>
    <w:rsid w:val="007B7DE7"/>
    <w:rsid w:val="007B7E88"/>
    <w:rsid w:val="007B7FEA"/>
    <w:rsid w:val="007C004A"/>
    <w:rsid w:val="007C0127"/>
    <w:rsid w:val="007C01DE"/>
    <w:rsid w:val="007C03A5"/>
    <w:rsid w:val="007C0740"/>
    <w:rsid w:val="007C079E"/>
    <w:rsid w:val="007C0AEA"/>
    <w:rsid w:val="007C0B4F"/>
    <w:rsid w:val="007C10C8"/>
    <w:rsid w:val="007C10D0"/>
    <w:rsid w:val="007C1139"/>
    <w:rsid w:val="007C1555"/>
    <w:rsid w:val="007C15AB"/>
    <w:rsid w:val="007C1729"/>
    <w:rsid w:val="007C1A01"/>
    <w:rsid w:val="007C1E59"/>
    <w:rsid w:val="007C1E7A"/>
    <w:rsid w:val="007C1EF7"/>
    <w:rsid w:val="007C1FF4"/>
    <w:rsid w:val="007C203B"/>
    <w:rsid w:val="007C214D"/>
    <w:rsid w:val="007C22DC"/>
    <w:rsid w:val="007C2972"/>
    <w:rsid w:val="007C299D"/>
    <w:rsid w:val="007C2A1B"/>
    <w:rsid w:val="007C2EFF"/>
    <w:rsid w:val="007C30A7"/>
    <w:rsid w:val="007C30EC"/>
    <w:rsid w:val="007C3354"/>
    <w:rsid w:val="007C345D"/>
    <w:rsid w:val="007C35F0"/>
    <w:rsid w:val="007C3770"/>
    <w:rsid w:val="007C3772"/>
    <w:rsid w:val="007C3791"/>
    <w:rsid w:val="007C37B6"/>
    <w:rsid w:val="007C3802"/>
    <w:rsid w:val="007C38FA"/>
    <w:rsid w:val="007C3ABA"/>
    <w:rsid w:val="007C3CAD"/>
    <w:rsid w:val="007C3E16"/>
    <w:rsid w:val="007C3EEC"/>
    <w:rsid w:val="007C4441"/>
    <w:rsid w:val="007C44AA"/>
    <w:rsid w:val="007C4787"/>
    <w:rsid w:val="007C4A09"/>
    <w:rsid w:val="007C4A42"/>
    <w:rsid w:val="007C4ACD"/>
    <w:rsid w:val="007C4CA6"/>
    <w:rsid w:val="007C4EE3"/>
    <w:rsid w:val="007C4F74"/>
    <w:rsid w:val="007C4FB4"/>
    <w:rsid w:val="007C4FC8"/>
    <w:rsid w:val="007C5199"/>
    <w:rsid w:val="007C530D"/>
    <w:rsid w:val="007C5414"/>
    <w:rsid w:val="007C544B"/>
    <w:rsid w:val="007C5510"/>
    <w:rsid w:val="007C57DC"/>
    <w:rsid w:val="007C57FC"/>
    <w:rsid w:val="007C5A87"/>
    <w:rsid w:val="007C5DCE"/>
    <w:rsid w:val="007C5DE0"/>
    <w:rsid w:val="007C5FF6"/>
    <w:rsid w:val="007C6064"/>
    <w:rsid w:val="007C61FB"/>
    <w:rsid w:val="007C638D"/>
    <w:rsid w:val="007C63AC"/>
    <w:rsid w:val="007C644F"/>
    <w:rsid w:val="007C6475"/>
    <w:rsid w:val="007C6482"/>
    <w:rsid w:val="007C64B0"/>
    <w:rsid w:val="007C64CF"/>
    <w:rsid w:val="007C6804"/>
    <w:rsid w:val="007C6CD9"/>
    <w:rsid w:val="007C6D0F"/>
    <w:rsid w:val="007C6DDA"/>
    <w:rsid w:val="007C6F06"/>
    <w:rsid w:val="007C7063"/>
    <w:rsid w:val="007C7175"/>
    <w:rsid w:val="007C71E3"/>
    <w:rsid w:val="007C7391"/>
    <w:rsid w:val="007C74C4"/>
    <w:rsid w:val="007C75D1"/>
    <w:rsid w:val="007C7654"/>
    <w:rsid w:val="007C79DC"/>
    <w:rsid w:val="007C7A2C"/>
    <w:rsid w:val="007C7B77"/>
    <w:rsid w:val="007C7F7F"/>
    <w:rsid w:val="007D0003"/>
    <w:rsid w:val="007D007D"/>
    <w:rsid w:val="007D0152"/>
    <w:rsid w:val="007D0172"/>
    <w:rsid w:val="007D0261"/>
    <w:rsid w:val="007D0459"/>
    <w:rsid w:val="007D04D5"/>
    <w:rsid w:val="007D062A"/>
    <w:rsid w:val="007D064E"/>
    <w:rsid w:val="007D0863"/>
    <w:rsid w:val="007D089A"/>
    <w:rsid w:val="007D0B7E"/>
    <w:rsid w:val="007D0E13"/>
    <w:rsid w:val="007D1075"/>
    <w:rsid w:val="007D107F"/>
    <w:rsid w:val="007D12C0"/>
    <w:rsid w:val="007D1520"/>
    <w:rsid w:val="007D1556"/>
    <w:rsid w:val="007D1B3F"/>
    <w:rsid w:val="007D1BF4"/>
    <w:rsid w:val="007D1C69"/>
    <w:rsid w:val="007D1F3E"/>
    <w:rsid w:val="007D207C"/>
    <w:rsid w:val="007D2665"/>
    <w:rsid w:val="007D2691"/>
    <w:rsid w:val="007D29FD"/>
    <w:rsid w:val="007D2B07"/>
    <w:rsid w:val="007D2B24"/>
    <w:rsid w:val="007D2CAE"/>
    <w:rsid w:val="007D2EE1"/>
    <w:rsid w:val="007D3225"/>
    <w:rsid w:val="007D323B"/>
    <w:rsid w:val="007D3E60"/>
    <w:rsid w:val="007D4133"/>
    <w:rsid w:val="007D437C"/>
    <w:rsid w:val="007D43DA"/>
    <w:rsid w:val="007D44E7"/>
    <w:rsid w:val="007D4628"/>
    <w:rsid w:val="007D4914"/>
    <w:rsid w:val="007D4A44"/>
    <w:rsid w:val="007D4B11"/>
    <w:rsid w:val="007D4CBC"/>
    <w:rsid w:val="007D4D43"/>
    <w:rsid w:val="007D5056"/>
    <w:rsid w:val="007D5265"/>
    <w:rsid w:val="007D551C"/>
    <w:rsid w:val="007D56A6"/>
    <w:rsid w:val="007D5823"/>
    <w:rsid w:val="007D5B2B"/>
    <w:rsid w:val="007D5BF5"/>
    <w:rsid w:val="007D5DB9"/>
    <w:rsid w:val="007D5E53"/>
    <w:rsid w:val="007D5F78"/>
    <w:rsid w:val="007D675B"/>
    <w:rsid w:val="007D6964"/>
    <w:rsid w:val="007D6B9F"/>
    <w:rsid w:val="007D6C59"/>
    <w:rsid w:val="007D6E49"/>
    <w:rsid w:val="007D6E99"/>
    <w:rsid w:val="007D6ED8"/>
    <w:rsid w:val="007D7082"/>
    <w:rsid w:val="007D723D"/>
    <w:rsid w:val="007D742E"/>
    <w:rsid w:val="007D75F8"/>
    <w:rsid w:val="007D77A8"/>
    <w:rsid w:val="007D7887"/>
    <w:rsid w:val="007D7A9E"/>
    <w:rsid w:val="007D7B50"/>
    <w:rsid w:val="007D7BF9"/>
    <w:rsid w:val="007D7C9D"/>
    <w:rsid w:val="007D7CF4"/>
    <w:rsid w:val="007D7FBE"/>
    <w:rsid w:val="007E008D"/>
    <w:rsid w:val="007E018A"/>
    <w:rsid w:val="007E0282"/>
    <w:rsid w:val="007E0557"/>
    <w:rsid w:val="007E06C0"/>
    <w:rsid w:val="007E0703"/>
    <w:rsid w:val="007E0918"/>
    <w:rsid w:val="007E0AE6"/>
    <w:rsid w:val="007E0F7E"/>
    <w:rsid w:val="007E0F8F"/>
    <w:rsid w:val="007E1257"/>
    <w:rsid w:val="007E146A"/>
    <w:rsid w:val="007E1897"/>
    <w:rsid w:val="007E19D2"/>
    <w:rsid w:val="007E1A22"/>
    <w:rsid w:val="007E1AE3"/>
    <w:rsid w:val="007E1B22"/>
    <w:rsid w:val="007E1C2B"/>
    <w:rsid w:val="007E1CDD"/>
    <w:rsid w:val="007E1D6D"/>
    <w:rsid w:val="007E1EBB"/>
    <w:rsid w:val="007E1F16"/>
    <w:rsid w:val="007E28D1"/>
    <w:rsid w:val="007E28F0"/>
    <w:rsid w:val="007E2904"/>
    <w:rsid w:val="007E299B"/>
    <w:rsid w:val="007E2A30"/>
    <w:rsid w:val="007E2AE8"/>
    <w:rsid w:val="007E2B0B"/>
    <w:rsid w:val="007E300B"/>
    <w:rsid w:val="007E3115"/>
    <w:rsid w:val="007E31FD"/>
    <w:rsid w:val="007E3794"/>
    <w:rsid w:val="007E39DF"/>
    <w:rsid w:val="007E3A47"/>
    <w:rsid w:val="007E3BD1"/>
    <w:rsid w:val="007E3D6A"/>
    <w:rsid w:val="007E3DD5"/>
    <w:rsid w:val="007E4167"/>
    <w:rsid w:val="007E443E"/>
    <w:rsid w:val="007E46F2"/>
    <w:rsid w:val="007E4759"/>
    <w:rsid w:val="007E4826"/>
    <w:rsid w:val="007E482C"/>
    <w:rsid w:val="007E486B"/>
    <w:rsid w:val="007E4A9B"/>
    <w:rsid w:val="007E4B46"/>
    <w:rsid w:val="007E4BBE"/>
    <w:rsid w:val="007E4C5B"/>
    <w:rsid w:val="007E4D87"/>
    <w:rsid w:val="007E4DE1"/>
    <w:rsid w:val="007E4F3D"/>
    <w:rsid w:val="007E4F9B"/>
    <w:rsid w:val="007E5091"/>
    <w:rsid w:val="007E5156"/>
    <w:rsid w:val="007E5253"/>
    <w:rsid w:val="007E564E"/>
    <w:rsid w:val="007E572B"/>
    <w:rsid w:val="007E579B"/>
    <w:rsid w:val="007E59E3"/>
    <w:rsid w:val="007E5C07"/>
    <w:rsid w:val="007E5CBA"/>
    <w:rsid w:val="007E5D38"/>
    <w:rsid w:val="007E5D5E"/>
    <w:rsid w:val="007E5F59"/>
    <w:rsid w:val="007E5FFD"/>
    <w:rsid w:val="007E61A7"/>
    <w:rsid w:val="007E628C"/>
    <w:rsid w:val="007E6317"/>
    <w:rsid w:val="007E6503"/>
    <w:rsid w:val="007E6660"/>
    <w:rsid w:val="007E66C8"/>
    <w:rsid w:val="007E673A"/>
    <w:rsid w:val="007E6795"/>
    <w:rsid w:val="007E6841"/>
    <w:rsid w:val="007E6859"/>
    <w:rsid w:val="007E68CE"/>
    <w:rsid w:val="007E68D8"/>
    <w:rsid w:val="007E6906"/>
    <w:rsid w:val="007E6BF6"/>
    <w:rsid w:val="007E6DD6"/>
    <w:rsid w:val="007E6E43"/>
    <w:rsid w:val="007E6ECB"/>
    <w:rsid w:val="007E6FB5"/>
    <w:rsid w:val="007E71B6"/>
    <w:rsid w:val="007E7393"/>
    <w:rsid w:val="007E73F8"/>
    <w:rsid w:val="007E742E"/>
    <w:rsid w:val="007E7500"/>
    <w:rsid w:val="007E779E"/>
    <w:rsid w:val="007E7855"/>
    <w:rsid w:val="007E79F1"/>
    <w:rsid w:val="007E7A38"/>
    <w:rsid w:val="007F0039"/>
    <w:rsid w:val="007F0365"/>
    <w:rsid w:val="007F07C7"/>
    <w:rsid w:val="007F07CF"/>
    <w:rsid w:val="007F083E"/>
    <w:rsid w:val="007F08E0"/>
    <w:rsid w:val="007F0EA3"/>
    <w:rsid w:val="007F1452"/>
    <w:rsid w:val="007F1530"/>
    <w:rsid w:val="007F164A"/>
    <w:rsid w:val="007F1740"/>
    <w:rsid w:val="007F1975"/>
    <w:rsid w:val="007F1B17"/>
    <w:rsid w:val="007F1B1C"/>
    <w:rsid w:val="007F1B4A"/>
    <w:rsid w:val="007F1BDD"/>
    <w:rsid w:val="007F1CD5"/>
    <w:rsid w:val="007F258C"/>
    <w:rsid w:val="007F26E6"/>
    <w:rsid w:val="007F270A"/>
    <w:rsid w:val="007F2716"/>
    <w:rsid w:val="007F2F91"/>
    <w:rsid w:val="007F2FCE"/>
    <w:rsid w:val="007F30EF"/>
    <w:rsid w:val="007F3265"/>
    <w:rsid w:val="007F32D4"/>
    <w:rsid w:val="007F3300"/>
    <w:rsid w:val="007F34A5"/>
    <w:rsid w:val="007F34E9"/>
    <w:rsid w:val="007F350C"/>
    <w:rsid w:val="007F39FD"/>
    <w:rsid w:val="007F3B72"/>
    <w:rsid w:val="007F3CCD"/>
    <w:rsid w:val="007F3D16"/>
    <w:rsid w:val="007F3F13"/>
    <w:rsid w:val="007F40DA"/>
    <w:rsid w:val="007F41E8"/>
    <w:rsid w:val="007F421E"/>
    <w:rsid w:val="007F43D7"/>
    <w:rsid w:val="007F4648"/>
    <w:rsid w:val="007F47C6"/>
    <w:rsid w:val="007F4888"/>
    <w:rsid w:val="007F4E1E"/>
    <w:rsid w:val="007F4E64"/>
    <w:rsid w:val="007F4EC4"/>
    <w:rsid w:val="007F4F0F"/>
    <w:rsid w:val="007F5118"/>
    <w:rsid w:val="007F51E2"/>
    <w:rsid w:val="007F5284"/>
    <w:rsid w:val="007F5445"/>
    <w:rsid w:val="007F54C3"/>
    <w:rsid w:val="007F553A"/>
    <w:rsid w:val="007F5669"/>
    <w:rsid w:val="007F56FB"/>
    <w:rsid w:val="007F5B65"/>
    <w:rsid w:val="007F5EBF"/>
    <w:rsid w:val="007F5FA0"/>
    <w:rsid w:val="007F6139"/>
    <w:rsid w:val="007F61E8"/>
    <w:rsid w:val="007F6224"/>
    <w:rsid w:val="007F6788"/>
    <w:rsid w:val="007F67EA"/>
    <w:rsid w:val="007F6C35"/>
    <w:rsid w:val="007F7157"/>
    <w:rsid w:val="007F71E0"/>
    <w:rsid w:val="007F7650"/>
    <w:rsid w:val="007F767A"/>
    <w:rsid w:val="007F7848"/>
    <w:rsid w:val="007F7897"/>
    <w:rsid w:val="007F7AD1"/>
    <w:rsid w:val="007F7CAD"/>
    <w:rsid w:val="007F7D51"/>
    <w:rsid w:val="008000DE"/>
    <w:rsid w:val="00800837"/>
    <w:rsid w:val="00800C0D"/>
    <w:rsid w:val="00800EB9"/>
    <w:rsid w:val="00800EC5"/>
    <w:rsid w:val="00800EE3"/>
    <w:rsid w:val="00800FA6"/>
    <w:rsid w:val="00801070"/>
    <w:rsid w:val="0080112D"/>
    <w:rsid w:val="00801171"/>
    <w:rsid w:val="0080159C"/>
    <w:rsid w:val="008015D2"/>
    <w:rsid w:val="00801669"/>
    <w:rsid w:val="008018EC"/>
    <w:rsid w:val="00801A35"/>
    <w:rsid w:val="00801B3F"/>
    <w:rsid w:val="00801C44"/>
    <w:rsid w:val="00801CE6"/>
    <w:rsid w:val="00801E33"/>
    <w:rsid w:val="00801FE9"/>
    <w:rsid w:val="008020AB"/>
    <w:rsid w:val="008023CC"/>
    <w:rsid w:val="0080269F"/>
    <w:rsid w:val="00802754"/>
    <w:rsid w:val="008027C1"/>
    <w:rsid w:val="0080283D"/>
    <w:rsid w:val="00802AD6"/>
    <w:rsid w:val="00802D7E"/>
    <w:rsid w:val="00802DB7"/>
    <w:rsid w:val="00802E74"/>
    <w:rsid w:val="00802EE9"/>
    <w:rsid w:val="00802FE4"/>
    <w:rsid w:val="0080366D"/>
    <w:rsid w:val="008037F6"/>
    <w:rsid w:val="0080389D"/>
    <w:rsid w:val="00803A3D"/>
    <w:rsid w:val="00803B36"/>
    <w:rsid w:val="00803D02"/>
    <w:rsid w:val="00803D95"/>
    <w:rsid w:val="00803E34"/>
    <w:rsid w:val="00803EAD"/>
    <w:rsid w:val="00803FC9"/>
    <w:rsid w:val="00804025"/>
    <w:rsid w:val="00804393"/>
    <w:rsid w:val="008044AF"/>
    <w:rsid w:val="008044B6"/>
    <w:rsid w:val="008044D1"/>
    <w:rsid w:val="00804838"/>
    <w:rsid w:val="00804841"/>
    <w:rsid w:val="00804869"/>
    <w:rsid w:val="00804AFF"/>
    <w:rsid w:val="00804BCD"/>
    <w:rsid w:val="00804BFA"/>
    <w:rsid w:val="00804CE3"/>
    <w:rsid w:val="00804ECB"/>
    <w:rsid w:val="00804FFF"/>
    <w:rsid w:val="0080500B"/>
    <w:rsid w:val="0080506B"/>
    <w:rsid w:val="00805108"/>
    <w:rsid w:val="00805139"/>
    <w:rsid w:val="00805208"/>
    <w:rsid w:val="0080536C"/>
    <w:rsid w:val="0080578E"/>
    <w:rsid w:val="008058C6"/>
    <w:rsid w:val="00805B74"/>
    <w:rsid w:val="00805EBE"/>
    <w:rsid w:val="0080637A"/>
    <w:rsid w:val="00806635"/>
    <w:rsid w:val="00806841"/>
    <w:rsid w:val="00806E4F"/>
    <w:rsid w:val="00807132"/>
    <w:rsid w:val="008073BC"/>
    <w:rsid w:val="0080741D"/>
    <w:rsid w:val="008074CD"/>
    <w:rsid w:val="008076B2"/>
    <w:rsid w:val="00807BA4"/>
    <w:rsid w:val="00807DFB"/>
    <w:rsid w:val="00810052"/>
    <w:rsid w:val="0081037E"/>
    <w:rsid w:val="008104CA"/>
    <w:rsid w:val="00810616"/>
    <w:rsid w:val="0081071B"/>
    <w:rsid w:val="00810809"/>
    <w:rsid w:val="00810916"/>
    <w:rsid w:val="00810A88"/>
    <w:rsid w:val="00810EA8"/>
    <w:rsid w:val="00811109"/>
    <w:rsid w:val="00811267"/>
    <w:rsid w:val="008118D4"/>
    <w:rsid w:val="00811B26"/>
    <w:rsid w:val="00811B47"/>
    <w:rsid w:val="00811C1B"/>
    <w:rsid w:val="00811C54"/>
    <w:rsid w:val="008120BD"/>
    <w:rsid w:val="008121A4"/>
    <w:rsid w:val="0081255D"/>
    <w:rsid w:val="00812622"/>
    <w:rsid w:val="0081284C"/>
    <w:rsid w:val="00812CCA"/>
    <w:rsid w:val="008130EC"/>
    <w:rsid w:val="008132E5"/>
    <w:rsid w:val="00813655"/>
    <w:rsid w:val="008138A5"/>
    <w:rsid w:val="00813A20"/>
    <w:rsid w:val="00813CFD"/>
    <w:rsid w:val="00813FA4"/>
    <w:rsid w:val="00813FE5"/>
    <w:rsid w:val="00814153"/>
    <w:rsid w:val="008142CA"/>
    <w:rsid w:val="00814698"/>
    <w:rsid w:val="008146C6"/>
    <w:rsid w:val="00814908"/>
    <w:rsid w:val="00814BD6"/>
    <w:rsid w:val="00814EB1"/>
    <w:rsid w:val="00814F5B"/>
    <w:rsid w:val="00815200"/>
    <w:rsid w:val="0081525B"/>
    <w:rsid w:val="0081549A"/>
    <w:rsid w:val="008154E9"/>
    <w:rsid w:val="0081566D"/>
    <w:rsid w:val="008157BD"/>
    <w:rsid w:val="008158BC"/>
    <w:rsid w:val="00815966"/>
    <w:rsid w:val="008159B9"/>
    <w:rsid w:val="00815C77"/>
    <w:rsid w:val="008162B1"/>
    <w:rsid w:val="00816336"/>
    <w:rsid w:val="0081644E"/>
    <w:rsid w:val="0081657A"/>
    <w:rsid w:val="008166AA"/>
    <w:rsid w:val="00816919"/>
    <w:rsid w:val="00816C06"/>
    <w:rsid w:val="00817034"/>
    <w:rsid w:val="008171F9"/>
    <w:rsid w:val="0081728C"/>
    <w:rsid w:val="008177E3"/>
    <w:rsid w:val="00817B49"/>
    <w:rsid w:val="00817BB1"/>
    <w:rsid w:val="00817E06"/>
    <w:rsid w:val="00817E0F"/>
    <w:rsid w:val="008200A9"/>
    <w:rsid w:val="008200E5"/>
    <w:rsid w:val="00820252"/>
    <w:rsid w:val="0082046F"/>
    <w:rsid w:val="008204DA"/>
    <w:rsid w:val="0082059F"/>
    <w:rsid w:val="00820618"/>
    <w:rsid w:val="008206FD"/>
    <w:rsid w:val="0082087E"/>
    <w:rsid w:val="00820973"/>
    <w:rsid w:val="00820C7E"/>
    <w:rsid w:val="0082114E"/>
    <w:rsid w:val="008211FA"/>
    <w:rsid w:val="008212B1"/>
    <w:rsid w:val="008213A2"/>
    <w:rsid w:val="00821442"/>
    <w:rsid w:val="00821682"/>
    <w:rsid w:val="00821704"/>
    <w:rsid w:val="00821773"/>
    <w:rsid w:val="00821897"/>
    <w:rsid w:val="008219D5"/>
    <w:rsid w:val="00821BFD"/>
    <w:rsid w:val="00821CDB"/>
    <w:rsid w:val="00821CE4"/>
    <w:rsid w:val="00821ECD"/>
    <w:rsid w:val="00821F59"/>
    <w:rsid w:val="0082249E"/>
    <w:rsid w:val="0082283A"/>
    <w:rsid w:val="008228EE"/>
    <w:rsid w:val="008229AE"/>
    <w:rsid w:val="00822A22"/>
    <w:rsid w:val="00822AC7"/>
    <w:rsid w:val="00822B14"/>
    <w:rsid w:val="00822B88"/>
    <w:rsid w:val="00822BC5"/>
    <w:rsid w:val="00822CB6"/>
    <w:rsid w:val="00822CE7"/>
    <w:rsid w:val="00822DB4"/>
    <w:rsid w:val="0082316D"/>
    <w:rsid w:val="008231ED"/>
    <w:rsid w:val="008232EC"/>
    <w:rsid w:val="008234A4"/>
    <w:rsid w:val="0082358E"/>
    <w:rsid w:val="00823843"/>
    <w:rsid w:val="0082388B"/>
    <w:rsid w:val="00823AB6"/>
    <w:rsid w:val="00823C55"/>
    <w:rsid w:val="00823E27"/>
    <w:rsid w:val="00823EC3"/>
    <w:rsid w:val="00824006"/>
    <w:rsid w:val="00824093"/>
    <w:rsid w:val="00824413"/>
    <w:rsid w:val="00824766"/>
    <w:rsid w:val="00824A37"/>
    <w:rsid w:val="00824A60"/>
    <w:rsid w:val="00824B88"/>
    <w:rsid w:val="0082512F"/>
    <w:rsid w:val="00825373"/>
    <w:rsid w:val="00825431"/>
    <w:rsid w:val="008254A1"/>
    <w:rsid w:val="0082579B"/>
    <w:rsid w:val="00825E29"/>
    <w:rsid w:val="00825F7D"/>
    <w:rsid w:val="0082602E"/>
    <w:rsid w:val="008260B7"/>
    <w:rsid w:val="008260D7"/>
    <w:rsid w:val="0082641E"/>
    <w:rsid w:val="0082643F"/>
    <w:rsid w:val="008264C0"/>
    <w:rsid w:val="008264EF"/>
    <w:rsid w:val="0082694B"/>
    <w:rsid w:val="00826BE7"/>
    <w:rsid w:val="00826CBE"/>
    <w:rsid w:val="00826F6A"/>
    <w:rsid w:val="008270BF"/>
    <w:rsid w:val="00827256"/>
    <w:rsid w:val="00827368"/>
    <w:rsid w:val="008273D3"/>
    <w:rsid w:val="008274D6"/>
    <w:rsid w:val="00827641"/>
    <w:rsid w:val="00827A37"/>
    <w:rsid w:val="00827DFF"/>
    <w:rsid w:val="00827E52"/>
    <w:rsid w:val="0083039E"/>
    <w:rsid w:val="0083044D"/>
    <w:rsid w:val="008304A5"/>
    <w:rsid w:val="008306BC"/>
    <w:rsid w:val="008308EA"/>
    <w:rsid w:val="0083096D"/>
    <w:rsid w:val="00830AC9"/>
    <w:rsid w:val="00830ADB"/>
    <w:rsid w:val="00830AF3"/>
    <w:rsid w:val="00830D66"/>
    <w:rsid w:val="00830D69"/>
    <w:rsid w:val="00830DBA"/>
    <w:rsid w:val="00830EC2"/>
    <w:rsid w:val="00831012"/>
    <w:rsid w:val="00831054"/>
    <w:rsid w:val="0083156F"/>
    <w:rsid w:val="008315CD"/>
    <w:rsid w:val="0083188D"/>
    <w:rsid w:val="00831920"/>
    <w:rsid w:val="00831AE6"/>
    <w:rsid w:val="00831C08"/>
    <w:rsid w:val="00831CEF"/>
    <w:rsid w:val="00831D7D"/>
    <w:rsid w:val="00831DBF"/>
    <w:rsid w:val="00831F82"/>
    <w:rsid w:val="00832A0F"/>
    <w:rsid w:val="00832AEA"/>
    <w:rsid w:val="00832B91"/>
    <w:rsid w:val="00832BBE"/>
    <w:rsid w:val="00832C66"/>
    <w:rsid w:val="00832D0D"/>
    <w:rsid w:val="00832D6A"/>
    <w:rsid w:val="00832E35"/>
    <w:rsid w:val="00832E85"/>
    <w:rsid w:val="00832F9F"/>
    <w:rsid w:val="00833139"/>
    <w:rsid w:val="0083320E"/>
    <w:rsid w:val="0083353B"/>
    <w:rsid w:val="00833A00"/>
    <w:rsid w:val="00833A08"/>
    <w:rsid w:val="00833AB3"/>
    <w:rsid w:val="00833E68"/>
    <w:rsid w:val="0083441A"/>
    <w:rsid w:val="0083447F"/>
    <w:rsid w:val="00834578"/>
    <w:rsid w:val="008346AE"/>
    <w:rsid w:val="00834701"/>
    <w:rsid w:val="00834CC7"/>
    <w:rsid w:val="00834D65"/>
    <w:rsid w:val="00834E2A"/>
    <w:rsid w:val="00834E81"/>
    <w:rsid w:val="008350A8"/>
    <w:rsid w:val="00835505"/>
    <w:rsid w:val="008356E5"/>
    <w:rsid w:val="00835F33"/>
    <w:rsid w:val="00835FF8"/>
    <w:rsid w:val="00836418"/>
    <w:rsid w:val="008365F6"/>
    <w:rsid w:val="008366D3"/>
    <w:rsid w:val="008367D6"/>
    <w:rsid w:val="008368B7"/>
    <w:rsid w:val="008368F8"/>
    <w:rsid w:val="00836DF6"/>
    <w:rsid w:val="00836E20"/>
    <w:rsid w:val="00836EC9"/>
    <w:rsid w:val="00837316"/>
    <w:rsid w:val="00837524"/>
    <w:rsid w:val="008375FD"/>
    <w:rsid w:val="0083767B"/>
    <w:rsid w:val="0083770C"/>
    <w:rsid w:val="0083774A"/>
    <w:rsid w:val="008378A3"/>
    <w:rsid w:val="00837A5B"/>
    <w:rsid w:val="00837CEC"/>
    <w:rsid w:val="00837D45"/>
    <w:rsid w:val="00840170"/>
    <w:rsid w:val="00840266"/>
    <w:rsid w:val="00840484"/>
    <w:rsid w:val="008404C8"/>
    <w:rsid w:val="00840AC3"/>
    <w:rsid w:val="00840B22"/>
    <w:rsid w:val="00840F7A"/>
    <w:rsid w:val="00841220"/>
    <w:rsid w:val="008413BC"/>
    <w:rsid w:val="0084160A"/>
    <w:rsid w:val="008417DE"/>
    <w:rsid w:val="008418A8"/>
    <w:rsid w:val="00841D3A"/>
    <w:rsid w:val="00841D6D"/>
    <w:rsid w:val="0084268C"/>
    <w:rsid w:val="008426E3"/>
    <w:rsid w:val="008426EB"/>
    <w:rsid w:val="00842812"/>
    <w:rsid w:val="00842E5C"/>
    <w:rsid w:val="00843136"/>
    <w:rsid w:val="00843387"/>
    <w:rsid w:val="00843536"/>
    <w:rsid w:val="00843557"/>
    <w:rsid w:val="008438A0"/>
    <w:rsid w:val="00843AD8"/>
    <w:rsid w:val="008440DB"/>
    <w:rsid w:val="008440E9"/>
    <w:rsid w:val="00844235"/>
    <w:rsid w:val="00844334"/>
    <w:rsid w:val="00844501"/>
    <w:rsid w:val="008446EF"/>
    <w:rsid w:val="00844A26"/>
    <w:rsid w:val="00844C31"/>
    <w:rsid w:val="00844CCD"/>
    <w:rsid w:val="00844DD4"/>
    <w:rsid w:val="00844EF4"/>
    <w:rsid w:val="00844F17"/>
    <w:rsid w:val="00844F44"/>
    <w:rsid w:val="00845351"/>
    <w:rsid w:val="00845695"/>
    <w:rsid w:val="008457E9"/>
    <w:rsid w:val="00845D49"/>
    <w:rsid w:val="00845F05"/>
    <w:rsid w:val="00845FDB"/>
    <w:rsid w:val="00846109"/>
    <w:rsid w:val="0084611A"/>
    <w:rsid w:val="00846335"/>
    <w:rsid w:val="0084646D"/>
    <w:rsid w:val="0084647C"/>
    <w:rsid w:val="0084653F"/>
    <w:rsid w:val="008465DB"/>
    <w:rsid w:val="00846654"/>
    <w:rsid w:val="0084666B"/>
    <w:rsid w:val="0084675E"/>
    <w:rsid w:val="00846900"/>
    <w:rsid w:val="00846B25"/>
    <w:rsid w:val="00846BE4"/>
    <w:rsid w:val="00846D3F"/>
    <w:rsid w:val="00846E82"/>
    <w:rsid w:val="00846EFF"/>
    <w:rsid w:val="00846F1C"/>
    <w:rsid w:val="00846FA2"/>
    <w:rsid w:val="00847398"/>
    <w:rsid w:val="008473B2"/>
    <w:rsid w:val="0084742B"/>
    <w:rsid w:val="00847698"/>
    <w:rsid w:val="00847728"/>
    <w:rsid w:val="008477F2"/>
    <w:rsid w:val="00847850"/>
    <w:rsid w:val="00847AFB"/>
    <w:rsid w:val="00847D32"/>
    <w:rsid w:val="00847D8D"/>
    <w:rsid w:val="00847DA9"/>
    <w:rsid w:val="008507E3"/>
    <w:rsid w:val="008507EB"/>
    <w:rsid w:val="00850948"/>
    <w:rsid w:val="008509AE"/>
    <w:rsid w:val="00850CC8"/>
    <w:rsid w:val="00850FD2"/>
    <w:rsid w:val="00851A1E"/>
    <w:rsid w:val="00851BF1"/>
    <w:rsid w:val="00851CB1"/>
    <w:rsid w:val="00851E0F"/>
    <w:rsid w:val="00851E55"/>
    <w:rsid w:val="00851F28"/>
    <w:rsid w:val="00851FCB"/>
    <w:rsid w:val="008523AB"/>
    <w:rsid w:val="00852517"/>
    <w:rsid w:val="0085255D"/>
    <w:rsid w:val="008527C8"/>
    <w:rsid w:val="00852820"/>
    <w:rsid w:val="00852963"/>
    <w:rsid w:val="00852C37"/>
    <w:rsid w:val="008530F1"/>
    <w:rsid w:val="00853175"/>
    <w:rsid w:val="00853212"/>
    <w:rsid w:val="00853308"/>
    <w:rsid w:val="00853325"/>
    <w:rsid w:val="00853567"/>
    <w:rsid w:val="0085369D"/>
    <w:rsid w:val="00853779"/>
    <w:rsid w:val="008537EA"/>
    <w:rsid w:val="008538A4"/>
    <w:rsid w:val="00853B98"/>
    <w:rsid w:val="00853BCE"/>
    <w:rsid w:val="00853C10"/>
    <w:rsid w:val="00853C16"/>
    <w:rsid w:val="00853F79"/>
    <w:rsid w:val="00854028"/>
    <w:rsid w:val="0085428F"/>
    <w:rsid w:val="008543B5"/>
    <w:rsid w:val="00854563"/>
    <w:rsid w:val="008547C2"/>
    <w:rsid w:val="0085488D"/>
    <w:rsid w:val="00855184"/>
    <w:rsid w:val="00855594"/>
    <w:rsid w:val="008558BB"/>
    <w:rsid w:val="00855955"/>
    <w:rsid w:val="00855D14"/>
    <w:rsid w:val="00855D94"/>
    <w:rsid w:val="00855E40"/>
    <w:rsid w:val="00856061"/>
    <w:rsid w:val="008561DD"/>
    <w:rsid w:val="008562A7"/>
    <w:rsid w:val="008563DF"/>
    <w:rsid w:val="00856549"/>
    <w:rsid w:val="008565A1"/>
    <w:rsid w:val="00856756"/>
    <w:rsid w:val="00856831"/>
    <w:rsid w:val="00856972"/>
    <w:rsid w:val="00856A72"/>
    <w:rsid w:val="00856C13"/>
    <w:rsid w:val="00856D3D"/>
    <w:rsid w:val="00856E1B"/>
    <w:rsid w:val="00856FC7"/>
    <w:rsid w:val="00857051"/>
    <w:rsid w:val="0085729A"/>
    <w:rsid w:val="008572E1"/>
    <w:rsid w:val="00857459"/>
    <w:rsid w:val="008576DF"/>
    <w:rsid w:val="008579D3"/>
    <w:rsid w:val="00857B08"/>
    <w:rsid w:val="00857B9A"/>
    <w:rsid w:val="00857E56"/>
    <w:rsid w:val="008601CE"/>
    <w:rsid w:val="00860336"/>
    <w:rsid w:val="00860385"/>
    <w:rsid w:val="008603A8"/>
    <w:rsid w:val="00860E6A"/>
    <w:rsid w:val="00861161"/>
    <w:rsid w:val="008611B1"/>
    <w:rsid w:val="00861242"/>
    <w:rsid w:val="00861408"/>
    <w:rsid w:val="00861582"/>
    <w:rsid w:val="0086181B"/>
    <w:rsid w:val="008618FA"/>
    <w:rsid w:val="00861AEE"/>
    <w:rsid w:val="00861B86"/>
    <w:rsid w:val="00861B97"/>
    <w:rsid w:val="00861C5E"/>
    <w:rsid w:val="00861E2D"/>
    <w:rsid w:val="00861E5F"/>
    <w:rsid w:val="00861EEC"/>
    <w:rsid w:val="00861F7F"/>
    <w:rsid w:val="00862142"/>
    <w:rsid w:val="008621A8"/>
    <w:rsid w:val="008623AC"/>
    <w:rsid w:val="00862609"/>
    <w:rsid w:val="0086282E"/>
    <w:rsid w:val="00862B1B"/>
    <w:rsid w:val="00862C19"/>
    <w:rsid w:val="00862DE8"/>
    <w:rsid w:val="00862EE1"/>
    <w:rsid w:val="00862EF8"/>
    <w:rsid w:val="008630D0"/>
    <w:rsid w:val="008633F9"/>
    <w:rsid w:val="00863865"/>
    <w:rsid w:val="00863966"/>
    <w:rsid w:val="00863A89"/>
    <w:rsid w:val="00863AB4"/>
    <w:rsid w:val="00863CFB"/>
    <w:rsid w:val="00864069"/>
    <w:rsid w:val="0086406A"/>
    <w:rsid w:val="0086495F"/>
    <w:rsid w:val="00864A3D"/>
    <w:rsid w:val="00864D14"/>
    <w:rsid w:val="00864D50"/>
    <w:rsid w:val="00864DD9"/>
    <w:rsid w:val="00864ECF"/>
    <w:rsid w:val="0086501E"/>
    <w:rsid w:val="0086512E"/>
    <w:rsid w:val="008653FA"/>
    <w:rsid w:val="008653FC"/>
    <w:rsid w:val="008655A2"/>
    <w:rsid w:val="0086563E"/>
    <w:rsid w:val="008658C1"/>
    <w:rsid w:val="00865AEA"/>
    <w:rsid w:val="00865B29"/>
    <w:rsid w:val="00865BF8"/>
    <w:rsid w:val="00865C0D"/>
    <w:rsid w:val="00865F38"/>
    <w:rsid w:val="00865FAC"/>
    <w:rsid w:val="0086646E"/>
    <w:rsid w:val="008664A9"/>
    <w:rsid w:val="00866516"/>
    <w:rsid w:val="0086655D"/>
    <w:rsid w:val="008668AF"/>
    <w:rsid w:val="0086718F"/>
    <w:rsid w:val="008672D9"/>
    <w:rsid w:val="008673B0"/>
    <w:rsid w:val="008674EC"/>
    <w:rsid w:val="00867778"/>
    <w:rsid w:val="008677DD"/>
    <w:rsid w:val="00867848"/>
    <w:rsid w:val="00867BFF"/>
    <w:rsid w:val="00867DAD"/>
    <w:rsid w:val="00867EF6"/>
    <w:rsid w:val="00867FF3"/>
    <w:rsid w:val="00870539"/>
    <w:rsid w:val="008706CD"/>
    <w:rsid w:val="008708F1"/>
    <w:rsid w:val="00870A3F"/>
    <w:rsid w:val="00870D3F"/>
    <w:rsid w:val="00871241"/>
    <w:rsid w:val="008712E7"/>
    <w:rsid w:val="0087141E"/>
    <w:rsid w:val="0087146C"/>
    <w:rsid w:val="008714C4"/>
    <w:rsid w:val="00871819"/>
    <w:rsid w:val="008719EE"/>
    <w:rsid w:val="00871A26"/>
    <w:rsid w:val="00871DF3"/>
    <w:rsid w:val="0087210B"/>
    <w:rsid w:val="00872412"/>
    <w:rsid w:val="0087242F"/>
    <w:rsid w:val="00872544"/>
    <w:rsid w:val="00872874"/>
    <w:rsid w:val="00872B65"/>
    <w:rsid w:val="00872B79"/>
    <w:rsid w:val="00872CAF"/>
    <w:rsid w:val="008730FC"/>
    <w:rsid w:val="0087313E"/>
    <w:rsid w:val="00873143"/>
    <w:rsid w:val="00873563"/>
    <w:rsid w:val="008735B0"/>
    <w:rsid w:val="008735F5"/>
    <w:rsid w:val="008737B1"/>
    <w:rsid w:val="008738C2"/>
    <w:rsid w:val="00873934"/>
    <w:rsid w:val="00873939"/>
    <w:rsid w:val="008739AC"/>
    <w:rsid w:val="008739F2"/>
    <w:rsid w:val="00873AE8"/>
    <w:rsid w:val="00873B64"/>
    <w:rsid w:val="00873BAB"/>
    <w:rsid w:val="00873C2E"/>
    <w:rsid w:val="00873CA1"/>
    <w:rsid w:val="00874589"/>
    <w:rsid w:val="0087461E"/>
    <w:rsid w:val="00874648"/>
    <w:rsid w:val="00874939"/>
    <w:rsid w:val="00874B54"/>
    <w:rsid w:val="00874BB1"/>
    <w:rsid w:val="00874E05"/>
    <w:rsid w:val="008751CA"/>
    <w:rsid w:val="008755D2"/>
    <w:rsid w:val="0087566B"/>
    <w:rsid w:val="008757F0"/>
    <w:rsid w:val="00875839"/>
    <w:rsid w:val="00875A75"/>
    <w:rsid w:val="00875E37"/>
    <w:rsid w:val="00875E62"/>
    <w:rsid w:val="00875F70"/>
    <w:rsid w:val="00875F9F"/>
    <w:rsid w:val="00876093"/>
    <w:rsid w:val="008764D3"/>
    <w:rsid w:val="008766A1"/>
    <w:rsid w:val="00876958"/>
    <w:rsid w:val="00876BE5"/>
    <w:rsid w:val="00876E8A"/>
    <w:rsid w:val="0087707C"/>
    <w:rsid w:val="008771C4"/>
    <w:rsid w:val="008773DC"/>
    <w:rsid w:val="00877450"/>
    <w:rsid w:val="0087745F"/>
    <w:rsid w:val="008775F5"/>
    <w:rsid w:val="008777D2"/>
    <w:rsid w:val="008777E3"/>
    <w:rsid w:val="008779D6"/>
    <w:rsid w:val="00877B38"/>
    <w:rsid w:val="00877D5E"/>
    <w:rsid w:val="00877F7D"/>
    <w:rsid w:val="008800D3"/>
    <w:rsid w:val="0088032C"/>
    <w:rsid w:val="008803CB"/>
    <w:rsid w:val="008805C3"/>
    <w:rsid w:val="008806EB"/>
    <w:rsid w:val="008808C1"/>
    <w:rsid w:val="008809A9"/>
    <w:rsid w:val="00880D12"/>
    <w:rsid w:val="00880E60"/>
    <w:rsid w:val="00880EFD"/>
    <w:rsid w:val="00880F52"/>
    <w:rsid w:val="0088148A"/>
    <w:rsid w:val="008815DC"/>
    <w:rsid w:val="008816F4"/>
    <w:rsid w:val="00881909"/>
    <w:rsid w:val="00881997"/>
    <w:rsid w:val="00881A02"/>
    <w:rsid w:val="00881A78"/>
    <w:rsid w:val="00881B39"/>
    <w:rsid w:val="00881D57"/>
    <w:rsid w:val="00881E22"/>
    <w:rsid w:val="008820E0"/>
    <w:rsid w:val="00882187"/>
    <w:rsid w:val="008821DF"/>
    <w:rsid w:val="00882242"/>
    <w:rsid w:val="00882274"/>
    <w:rsid w:val="008822BE"/>
    <w:rsid w:val="0088243B"/>
    <w:rsid w:val="008824DA"/>
    <w:rsid w:val="0088252B"/>
    <w:rsid w:val="008827F5"/>
    <w:rsid w:val="008828CB"/>
    <w:rsid w:val="0088296D"/>
    <w:rsid w:val="008829B5"/>
    <w:rsid w:val="00882AD4"/>
    <w:rsid w:val="00882BD1"/>
    <w:rsid w:val="00882CE4"/>
    <w:rsid w:val="00882F7E"/>
    <w:rsid w:val="008830D9"/>
    <w:rsid w:val="0088313B"/>
    <w:rsid w:val="0088314E"/>
    <w:rsid w:val="008831CA"/>
    <w:rsid w:val="00883288"/>
    <w:rsid w:val="008832B1"/>
    <w:rsid w:val="00883324"/>
    <w:rsid w:val="00883703"/>
    <w:rsid w:val="008838B3"/>
    <w:rsid w:val="00883993"/>
    <w:rsid w:val="00883B7D"/>
    <w:rsid w:val="00883BE7"/>
    <w:rsid w:val="00883E60"/>
    <w:rsid w:val="00883EEC"/>
    <w:rsid w:val="0088431F"/>
    <w:rsid w:val="0088446E"/>
    <w:rsid w:val="0088468C"/>
    <w:rsid w:val="008846D8"/>
    <w:rsid w:val="0088477E"/>
    <w:rsid w:val="00884982"/>
    <w:rsid w:val="008849AA"/>
    <w:rsid w:val="00884A83"/>
    <w:rsid w:val="00884E9E"/>
    <w:rsid w:val="008850A9"/>
    <w:rsid w:val="008850CA"/>
    <w:rsid w:val="008854BD"/>
    <w:rsid w:val="008855DB"/>
    <w:rsid w:val="00885624"/>
    <w:rsid w:val="0088582F"/>
    <w:rsid w:val="008858DF"/>
    <w:rsid w:val="00885A37"/>
    <w:rsid w:val="00885D46"/>
    <w:rsid w:val="008860C1"/>
    <w:rsid w:val="00886282"/>
    <w:rsid w:val="00886467"/>
    <w:rsid w:val="00886484"/>
    <w:rsid w:val="0088664E"/>
    <w:rsid w:val="00886A4E"/>
    <w:rsid w:val="00886AE6"/>
    <w:rsid w:val="00886BB6"/>
    <w:rsid w:val="00886C23"/>
    <w:rsid w:val="0088752D"/>
    <w:rsid w:val="008875C7"/>
    <w:rsid w:val="0088780C"/>
    <w:rsid w:val="00887962"/>
    <w:rsid w:val="0089003F"/>
    <w:rsid w:val="00890114"/>
    <w:rsid w:val="0089058B"/>
    <w:rsid w:val="0089063C"/>
    <w:rsid w:val="00890676"/>
    <w:rsid w:val="00890737"/>
    <w:rsid w:val="00890757"/>
    <w:rsid w:val="00890C0F"/>
    <w:rsid w:val="00890DD3"/>
    <w:rsid w:val="0089102A"/>
    <w:rsid w:val="00891279"/>
    <w:rsid w:val="00891365"/>
    <w:rsid w:val="008913FE"/>
    <w:rsid w:val="0089141A"/>
    <w:rsid w:val="008914F0"/>
    <w:rsid w:val="008915F2"/>
    <w:rsid w:val="0089173B"/>
    <w:rsid w:val="00891777"/>
    <w:rsid w:val="008917B4"/>
    <w:rsid w:val="008917E2"/>
    <w:rsid w:val="00891995"/>
    <w:rsid w:val="00891A50"/>
    <w:rsid w:val="00891AED"/>
    <w:rsid w:val="00891BC9"/>
    <w:rsid w:val="00891F02"/>
    <w:rsid w:val="008920ED"/>
    <w:rsid w:val="0089232F"/>
    <w:rsid w:val="00892545"/>
    <w:rsid w:val="00892596"/>
    <w:rsid w:val="008926B4"/>
    <w:rsid w:val="0089278E"/>
    <w:rsid w:val="008927C9"/>
    <w:rsid w:val="008929A9"/>
    <w:rsid w:val="00892A1E"/>
    <w:rsid w:val="00892D33"/>
    <w:rsid w:val="00892EB0"/>
    <w:rsid w:val="00892ECD"/>
    <w:rsid w:val="00892F8D"/>
    <w:rsid w:val="00893136"/>
    <w:rsid w:val="008934A4"/>
    <w:rsid w:val="00893629"/>
    <w:rsid w:val="008936AE"/>
    <w:rsid w:val="00893749"/>
    <w:rsid w:val="00893819"/>
    <w:rsid w:val="00893A0B"/>
    <w:rsid w:val="00893AF0"/>
    <w:rsid w:val="00893CCF"/>
    <w:rsid w:val="00893FAB"/>
    <w:rsid w:val="00894095"/>
    <w:rsid w:val="00894100"/>
    <w:rsid w:val="00894616"/>
    <w:rsid w:val="00894A04"/>
    <w:rsid w:val="00894BD1"/>
    <w:rsid w:val="00894CC2"/>
    <w:rsid w:val="00894EE6"/>
    <w:rsid w:val="00894FBF"/>
    <w:rsid w:val="008950CA"/>
    <w:rsid w:val="00895536"/>
    <w:rsid w:val="008955F8"/>
    <w:rsid w:val="00895B4E"/>
    <w:rsid w:val="00895CFA"/>
    <w:rsid w:val="00895DAD"/>
    <w:rsid w:val="00895FA9"/>
    <w:rsid w:val="00895FEF"/>
    <w:rsid w:val="008960BC"/>
    <w:rsid w:val="00896149"/>
    <w:rsid w:val="00896870"/>
    <w:rsid w:val="00896D48"/>
    <w:rsid w:val="0089700B"/>
    <w:rsid w:val="008974F3"/>
    <w:rsid w:val="00897CE9"/>
    <w:rsid w:val="008A00E7"/>
    <w:rsid w:val="008A024F"/>
    <w:rsid w:val="008A0E7E"/>
    <w:rsid w:val="008A1322"/>
    <w:rsid w:val="008A13B9"/>
    <w:rsid w:val="008A177A"/>
    <w:rsid w:val="008A17F6"/>
    <w:rsid w:val="008A1A1C"/>
    <w:rsid w:val="008A2559"/>
    <w:rsid w:val="008A25C2"/>
    <w:rsid w:val="008A273A"/>
    <w:rsid w:val="008A27B3"/>
    <w:rsid w:val="008A287B"/>
    <w:rsid w:val="008A28E0"/>
    <w:rsid w:val="008A2A01"/>
    <w:rsid w:val="008A2A12"/>
    <w:rsid w:val="008A2A22"/>
    <w:rsid w:val="008A2B59"/>
    <w:rsid w:val="008A2BC0"/>
    <w:rsid w:val="008A2BE6"/>
    <w:rsid w:val="008A2CB7"/>
    <w:rsid w:val="008A2ED7"/>
    <w:rsid w:val="008A3146"/>
    <w:rsid w:val="008A339C"/>
    <w:rsid w:val="008A362D"/>
    <w:rsid w:val="008A3759"/>
    <w:rsid w:val="008A3A1A"/>
    <w:rsid w:val="008A404C"/>
    <w:rsid w:val="008A4129"/>
    <w:rsid w:val="008A4165"/>
    <w:rsid w:val="008A4418"/>
    <w:rsid w:val="008A4510"/>
    <w:rsid w:val="008A4717"/>
    <w:rsid w:val="008A495A"/>
    <w:rsid w:val="008A4A09"/>
    <w:rsid w:val="008A4C0D"/>
    <w:rsid w:val="008A4C63"/>
    <w:rsid w:val="008A4CBD"/>
    <w:rsid w:val="008A4D78"/>
    <w:rsid w:val="008A4DF5"/>
    <w:rsid w:val="008A4FD0"/>
    <w:rsid w:val="008A5031"/>
    <w:rsid w:val="008A5034"/>
    <w:rsid w:val="008A521F"/>
    <w:rsid w:val="008A5329"/>
    <w:rsid w:val="008A5331"/>
    <w:rsid w:val="008A5373"/>
    <w:rsid w:val="008A555C"/>
    <w:rsid w:val="008A563B"/>
    <w:rsid w:val="008A570A"/>
    <w:rsid w:val="008A59BD"/>
    <w:rsid w:val="008A5B5C"/>
    <w:rsid w:val="008A5BFE"/>
    <w:rsid w:val="008A5C13"/>
    <w:rsid w:val="008A5D56"/>
    <w:rsid w:val="008A60AE"/>
    <w:rsid w:val="008A6192"/>
    <w:rsid w:val="008A624C"/>
    <w:rsid w:val="008A640C"/>
    <w:rsid w:val="008A6419"/>
    <w:rsid w:val="008A64F5"/>
    <w:rsid w:val="008A64FF"/>
    <w:rsid w:val="008A6687"/>
    <w:rsid w:val="008A686C"/>
    <w:rsid w:val="008A6887"/>
    <w:rsid w:val="008A68B9"/>
    <w:rsid w:val="008A6984"/>
    <w:rsid w:val="008A69A1"/>
    <w:rsid w:val="008A69A9"/>
    <w:rsid w:val="008A6AB8"/>
    <w:rsid w:val="008A7066"/>
    <w:rsid w:val="008A70FF"/>
    <w:rsid w:val="008A7349"/>
    <w:rsid w:val="008A7429"/>
    <w:rsid w:val="008A7781"/>
    <w:rsid w:val="008A7936"/>
    <w:rsid w:val="008A7A78"/>
    <w:rsid w:val="008A7BA1"/>
    <w:rsid w:val="008A7C00"/>
    <w:rsid w:val="008B03D5"/>
    <w:rsid w:val="008B0566"/>
    <w:rsid w:val="008B057D"/>
    <w:rsid w:val="008B0646"/>
    <w:rsid w:val="008B084C"/>
    <w:rsid w:val="008B0CBA"/>
    <w:rsid w:val="008B0D9C"/>
    <w:rsid w:val="008B0EB5"/>
    <w:rsid w:val="008B0FA8"/>
    <w:rsid w:val="008B100E"/>
    <w:rsid w:val="008B109E"/>
    <w:rsid w:val="008B110B"/>
    <w:rsid w:val="008B1176"/>
    <w:rsid w:val="008B156A"/>
    <w:rsid w:val="008B1C87"/>
    <w:rsid w:val="008B1CF2"/>
    <w:rsid w:val="008B1FA6"/>
    <w:rsid w:val="008B2191"/>
    <w:rsid w:val="008B2587"/>
    <w:rsid w:val="008B292E"/>
    <w:rsid w:val="008B29EC"/>
    <w:rsid w:val="008B2AD8"/>
    <w:rsid w:val="008B2DEC"/>
    <w:rsid w:val="008B2E92"/>
    <w:rsid w:val="008B2F62"/>
    <w:rsid w:val="008B3203"/>
    <w:rsid w:val="008B3430"/>
    <w:rsid w:val="008B3492"/>
    <w:rsid w:val="008B34DE"/>
    <w:rsid w:val="008B3B10"/>
    <w:rsid w:val="008B3EC6"/>
    <w:rsid w:val="008B40BA"/>
    <w:rsid w:val="008B4189"/>
    <w:rsid w:val="008B44F2"/>
    <w:rsid w:val="008B4519"/>
    <w:rsid w:val="008B476A"/>
    <w:rsid w:val="008B47F5"/>
    <w:rsid w:val="008B4A1C"/>
    <w:rsid w:val="008B4F04"/>
    <w:rsid w:val="008B4F0A"/>
    <w:rsid w:val="008B54AD"/>
    <w:rsid w:val="008B5605"/>
    <w:rsid w:val="008B5668"/>
    <w:rsid w:val="008B57A9"/>
    <w:rsid w:val="008B57EA"/>
    <w:rsid w:val="008B595B"/>
    <w:rsid w:val="008B5B38"/>
    <w:rsid w:val="008B5EEF"/>
    <w:rsid w:val="008B655B"/>
    <w:rsid w:val="008B6679"/>
    <w:rsid w:val="008B6C66"/>
    <w:rsid w:val="008B6E21"/>
    <w:rsid w:val="008B6F4D"/>
    <w:rsid w:val="008B710C"/>
    <w:rsid w:val="008B71BB"/>
    <w:rsid w:val="008B721F"/>
    <w:rsid w:val="008B7299"/>
    <w:rsid w:val="008B7308"/>
    <w:rsid w:val="008B7584"/>
    <w:rsid w:val="008B75D1"/>
    <w:rsid w:val="008B75F6"/>
    <w:rsid w:val="008B7741"/>
    <w:rsid w:val="008B796C"/>
    <w:rsid w:val="008B79B2"/>
    <w:rsid w:val="008B7BE2"/>
    <w:rsid w:val="008B7CEC"/>
    <w:rsid w:val="008BFA10"/>
    <w:rsid w:val="008C00C5"/>
    <w:rsid w:val="008C01F7"/>
    <w:rsid w:val="008C05B0"/>
    <w:rsid w:val="008C05D9"/>
    <w:rsid w:val="008C06BD"/>
    <w:rsid w:val="008C07C4"/>
    <w:rsid w:val="008C08D6"/>
    <w:rsid w:val="008C090D"/>
    <w:rsid w:val="008C0D4D"/>
    <w:rsid w:val="008C0E09"/>
    <w:rsid w:val="008C10A2"/>
    <w:rsid w:val="008C11B5"/>
    <w:rsid w:val="008C13D1"/>
    <w:rsid w:val="008C13EF"/>
    <w:rsid w:val="008C13FC"/>
    <w:rsid w:val="008C147F"/>
    <w:rsid w:val="008C14B6"/>
    <w:rsid w:val="008C162D"/>
    <w:rsid w:val="008C1794"/>
    <w:rsid w:val="008C1CA4"/>
    <w:rsid w:val="008C1CBE"/>
    <w:rsid w:val="008C1CCD"/>
    <w:rsid w:val="008C1CDF"/>
    <w:rsid w:val="008C1E9B"/>
    <w:rsid w:val="008C1F5B"/>
    <w:rsid w:val="008C206A"/>
    <w:rsid w:val="008C26F6"/>
    <w:rsid w:val="008C27DA"/>
    <w:rsid w:val="008C28AC"/>
    <w:rsid w:val="008C2AED"/>
    <w:rsid w:val="008C2C0C"/>
    <w:rsid w:val="008C3130"/>
    <w:rsid w:val="008C31D0"/>
    <w:rsid w:val="008C362C"/>
    <w:rsid w:val="008C3B9E"/>
    <w:rsid w:val="008C4169"/>
    <w:rsid w:val="008C424F"/>
    <w:rsid w:val="008C4E6F"/>
    <w:rsid w:val="008C4ED2"/>
    <w:rsid w:val="008C4F55"/>
    <w:rsid w:val="008C504A"/>
    <w:rsid w:val="008C515B"/>
    <w:rsid w:val="008C5200"/>
    <w:rsid w:val="008C5302"/>
    <w:rsid w:val="008C5411"/>
    <w:rsid w:val="008C54E3"/>
    <w:rsid w:val="008C56EE"/>
    <w:rsid w:val="008C5A06"/>
    <w:rsid w:val="008C5C85"/>
    <w:rsid w:val="008C5E23"/>
    <w:rsid w:val="008C5E28"/>
    <w:rsid w:val="008C5F98"/>
    <w:rsid w:val="008C5FE1"/>
    <w:rsid w:val="008C63BC"/>
    <w:rsid w:val="008C6574"/>
    <w:rsid w:val="008C677E"/>
    <w:rsid w:val="008C67C4"/>
    <w:rsid w:val="008C69DD"/>
    <w:rsid w:val="008C6A8F"/>
    <w:rsid w:val="008C6B39"/>
    <w:rsid w:val="008C6DA5"/>
    <w:rsid w:val="008C6E01"/>
    <w:rsid w:val="008C6ECC"/>
    <w:rsid w:val="008C6F99"/>
    <w:rsid w:val="008C7176"/>
    <w:rsid w:val="008C7240"/>
    <w:rsid w:val="008C7449"/>
    <w:rsid w:val="008C7472"/>
    <w:rsid w:val="008C7557"/>
    <w:rsid w:val="008C7660"/>
    <w:rsid w:val="008C7703"/>
    <w:rsid w:val="008C7A4A"/>
    <w:rsid w:val="008C7ECA"/>
    <w:rsid w:val="008D0143"/>
    <w:rsid w:val="008D052F"/>
    <w:rsid w:val="008D0C37"/>
    <w:rsid w:val="008D0CD5"/>
    <w:rsid w:val="008D0FC6"/>
    <w:rsid w:val="008D11AF"/>
    <w:rsid w:val="008D126C"/>
    <w:rsid w:val="008D1891"/>
    <w:rsid w:val="008D18E2"/>
    <w:rsid w:val="008D1A28"/>
    <w:rsid w:val="008D1D80"/>
    <w:rsid w:val="008D1E34"/>
    <w:rsid w:val="008D1E76"/>
    <w:rsid w:val="008D1EE5"/>
    <w:rsid w:val="008D2059"/>
    <w:rsid w:val="008D2163"/>
    <w:rsid w:val="008D25DF"/>
    <w:rsid w:val="008D2728"/>
    <w:rsid w:val="008D2889"/>
    <w:rsid w:val="008D2B3B"/>
    <w:rsid w:val="008D2CEC"/>
    <w:rsid w:val="008D2D47"/>
    <w:rsid w:val="008D3669"/>
    <w:rsid w:val="008D374F"/>
    <w:rsid w:val="008D3967"/>
    <w:rsid w:val="008D3A36"/>
    <w:rsid w:val="008D3CE2"/>
    <w:rsid w:val="008D3D13"/>
    <w:rsid w:val="008D3D4A"/>
    <w:rsid w:val="008D3D52"/>
    <w:rsid w:val="008D3DF3"/>
    <w:rsid w:val="008D41C7"/>
    <w:rsid w:val="008D44BE"/>
    <w:rsid w:val="008D4687"/>
    <w:rsid w:val="008D46C4"/>
    <w:rsid w:val="008D490B"/>
    <w:rsid w:val="008D4950"/>
    <w:rsid w:val="008D4967"/>
    <w:rsid w:val="008D4AFE"/>
    <w:rsid w:val="008D4B7C"/>
    <w:rsid w:val="008D4BDE"/>
    <w:rsid w:val="008D4C95"/>
    <w:rsid w:val="008D4CA1"/>
    <w:rsid w:val="008D4CFD"/>
    <w:rsid w:val="008D4D9E"/>
    <w:rsid w:val="008D4DE3"/>
    <w:rsid w:val="008D50D4"/>
    <w:rsid w:val="008D51E0"/>
    <w:rsid w:val="008D532F"/>
    <w:rsid w:val="008D5557"/>
    <w:rsid w:val="008D55C9"/>
    <w:rsid w:val="008D5681"/>
    <w:rsid w:val="008D5849"/>
    <w:rsid w:val="008D58B6"/>
    <w:rsid w:val="008D594C"/>
    <w:rsid w:val="008D5AC3"/>
    <w:rsid w:val="008D5E22"/>
    <w:rsid w:val="008D5E62"/>
    <w:rsid w:val="008D5F2C"/>
    <w:rsid w:val="008D6105"/>
    <w:rsid w:val="008D6594"/>
    <w:rsid w:val="008D6681"/>
    <w:rsid w:val="008D6913"/>
    <w:rsid w:val="008D6B8D"/>
    <w:rsid w:val="008D6DF2"/>
    <w:rsid w:val="008D6EA4"/>
    <w:rsid w:val="008D7402"/>
    <w:rsid w:val="008D74E9"/>
    <w:rsid w:val="008D75B0"/>
    <w:rsid w:val="008D79EE"/>
    <w:rsid w:val="008D7C92"/>
    <w:rsid w:val="008E00C8"/>
    <w:rsid w:val="008E0637"/>
    <w:rsid w:val="008E06FE"/>
    <w:rsid w:val="008E0752"/>
    <w:rsid w:val="008E0BE3"/>
    <w:rsid w:val="008E0C5E"/>
    <w:rsid w:val="008E0E40"/>
    <w:rsid w:val="008E0F9D"/>
    <w:rsid w:val="008E163E"/>
    <w:rsid w:val="008E1B32"/>
    <w:rsid w:val="008E1B56"/>
    <w:rsid w:val="008E1FE7"/>
    <w:rsid w:val="008E22BA"/>
    <w:rsid w:val="008E23BF"/>
    <w:rsid w:val="008E2AFE"/>
    <w:rsid w:val="008E2B78"/>
    <w:rsid w:val="008E2BE0"/>
    <w:rsid w:val="008E2D09"/>
    <w:rsid w:val="008E2F30"/>
    <w:rsid w:val="008E2F49"/>
    <w:rsid w:val="008E2F7C"/>
    <w:rsid w:val="008E3198"/>
    <w:rsid w:val="008E3815"/>
    <w:rsid w:val="008E3A47"/>
    <w:rsid w:val="008E3CC2"/>
    <w:rsid w:val="008E40C9"/>
    <w:rsid w:val="008E4306"/>
    <w:rsid w:val="008E4551"/>
    <w:rsid w:val="008E45A9"/>
    <w:rsid w:val="008E47C4"/>
    <w:rsid w:val="008E4A67"/>
    <w:rsid w:val="008E50F0"/>
    <w:rsid w:val="008E51C2"/>
    <w:rsid w:val="008E5410"/>
    <w:rsid w:val="008E54BD"/>
    <w:rsid w:val="008E5B1F"/>
    <w:rsid w:val="008E5B8A"/>
    <w:rsid w:val="008E5C73"/>
    <w:rsid w:val="008E5E70"/>
    <w:rsid w:val="008E6019"/>
    <w:rsid w:val="008E6022"/>
    <w:rsid w:val="008E62EE"/>
    <w:rsid w:val="008E637A"/>
    <w:rsid w:val="008E63FE"/>
    <w:rsid w:val="008E6681"/>
    <w:rsid w:val="008E66F5"/>
    <w:rsid w:val="008E6937"/>
    <w:rsid w:val="008E6BC4"/>
    <w:rsid w:val="008E6CD0"/>
    <w:rsid w:val="008E7095"/>
    <w:rsid w:val="008E7185"/>
    <w:rsid w:val="008E727F"/>
    <w:rsid w:val="008E7557"/>
    <w:rsid w:val="008E7A5E"/>
    <w:rsid w:val="008E7C1A"/>
    <w:rsid w:val="008E7D6B"/>
    <w:rsid w:val="008E7EC4"/>
    <w:rsid w:val="008E7ECD"/>
    <w:rsid w:val="008F01E4"/>
    <w:rsid w:val="008F0348"/>
    <w:rsid w:val="008F0472"/>
    <w:rsid w:val="008F0513"/>
    <w:rsid w:val="008F0672"/>
    <w:rsid w:val="008F070F"/>
    <w:rsid w:val="008F092D"/>
    <w:rsid w:val="008F0AE5"/>
    <w:rsid w:val="008F0D51"/>
    <w:rsid w:val="008F1253"/>
    <w:rsid w:val="008F1265"/>
    <w:rsid w:val="008F1292"/>
    <w:rsid w:val="008F1314"/>
    <w:rsid w:val="008F1379"/>
    <w:rsid w:val="008F13F6"/>
    <w:rsid w:val="008F145B"/>
    <w:rsid w:val="008F16A4"/>
    <w:rsid w:val="008F185A"/>
    <w:rsid w:val="008F1891"/>
    <w:rsid w:val="008F18B7"/>
    <w:rsid w:val="008F1D85"/>
    <w:rsid w:val="008F1DF9"/>
    <w:rsid w:val="008F21F3"/>
    <w:rsid w:val="008F233B"/>
    <w:rsid w:val="008F2360"/>
    <w:rsid w:val="008F245F"/>
    <w:rsid w:val="008F24B6"/>
    <w:rsid w:val="008F283F"/>
    <w:rsid w:val="008F2898"/>
    <w:rsid w:val="008F2C3A"/>
    <w:rsid w:val="008F2C97"/>
    <w:rsid w:val="008F2CA5"/>
    <w:rsid w:val="008F2FB1"/>
    <w:rsid w:val="008F3063"/>
    <w:rsid w:val="008F3212"/>
    <w:rsid w:val="008F325F"/>
    <w:rsid w:val="008F3357"/>
    <w:rsid w:val="008F3453"/>
    <w:rsid w:val="008F3498"/>
    <w:rsid w:val="008F34B0"/>
    <w:rsid w:val="008F35CE"/>
    <w:rsid w:val="008F3677"/>
    <w:rsid w:val="008F3BE4"/>
    <w:rsid w:val="008F3C97"/>
    <w:rsid w:val="008F3D1E"/>
    <w:rsid w:val="008F4016"/>
    <w:rsid w:val="008F41A5"/>
    <w:rsid w:val="008F448F"/>
    <w:rsid w:val="008F45A8"/>
    <w:rsid w:val="008F46B6"/>
    <w:rsid w:val="008F46D7"/>
    <w:rsid w:val="008F4A3F"/>
    <w:rsid w:val="008F4A48"/>
    <w:rsid w:val="008F4AF4"/>
    <w:rsid w:val="008F5110"/>
    <w:rsid w:val="008F5821"/>
    <w:rsid w:val="008F5900"/>
    <w:rsid w:val="008F5A2C"/>
    <w:rsid w:val="008F5C9B"/>
    <w:rsid w:val="008F5D15"/>
    <w:rsid w:val="008F5EE8"/>
    <w:rsid w:val="008F5F30"/>
    <w:rsid w:val="008F61D3"/>
    <w:rsid w:val="008F64CC"/>
    <w:rsid w:val="008F6601"/>
    <w:rsid w:val="008F68DE"/>
    <w:rsid w:val="008F68E2"/>
    <w:rsid w:val="008F69D5"/>
    <w:rsid w:val="008F6BDD"/>
    <w:rsid w:val="008F72E5"/>
    <w:rsid w:val="008F7380"/>
    <w:rsid w:val="008F74C5"/>
    <w:rsid w:val="008F74EA"/>
    <w:rsid w:val="008F7786"/>
    <w:rsid w:val="008F7892"/>
    <w:rsid w:val="008F78DB"/>
    <w:rsid w:val="008F7A30"/>
    <w:rsid w:val="008F7BE4"/>
    <w:rsid w:val="008F7CAE"/>
    <w:rsid w:val="008F7D4E"/>
    <w:rsid w:val="008F7E4A"/>
    <w:rsid w:val="008F7E98"/>
    <w:rsid w:val="008F7F21"/>
    <w:rsid w:val="008F7F86"/>
    <w:rsid w:val="0090002D"/>
    <w:rsid w:val="00900356"/>
    <w:rsid w:val="009006B7"/>
    <w:rsid w:val="009009AF"/>
    <w:rsid w:val="00900B95"/>
    <w:rsid w:val="00900D6B"/>
    <w:rsid w:val="00900D8A"/>
    <w:rsid w:val="00900E09"/>
    <w:rsid w:val="00900E21"/>
    <w:rsid w:val="00900F60"/>
    <w:rsid w:val="00900FB1"/>
    <w:rsid w:val="00901595"/>
    <w:rsid w:val="00901658"/>
    <w:rsid w:val="009017B0"/>
    <w:rsid w:val="00901B56"/>
    <w:rsid w:val="00901DF1"/>
    <w:rsid w:val="00901EF6"/>
    <w:rsid w:val="0090207A"/>
    <w:rsid w:val="009021C5"/>
    <w:rsid w:val="009023D8"/>
    <w:rsid w:val="0090244D"/>
    <w:rsid w:val="00902731"/>
    <w:rsid w:val="00902745"/>
    <w:rsid w:val="009027C2"/>
    <w:rsid w:val="009027E9"/>
    <w:rsid w:val="00902917"/>
    <w:rsid w:val="009029AF"/>
    <w:rsid w:val="00902C84"/>
    <w:rsid w:val="00902FC2"/>
    <w:rsid w:val="009031FA"/>
    <w:rsid w:val="00903208"/>
    <w:rsid w:val="0090330D"/>
    <w:rsid w:val="009033DC"/>
    <w:rsid w:val="009034C6"/>
    <w:rsid w:val="009037EB"/>
    <w:rsid w:val="009039F3"/>
    <w:rsid w:val="00903BFB"/>
    <w:rsid w:val="00903EFF"/>
    <w:rsid w:val="0090408D"/>
    <w:rsid w:val="00904208"/>
    <w:rsid w:val="00904259"/>
    <w:rsid w:val="0090428A"/>
    <w:rsid w:val="00904485"/>
    <w:rsid w:val="00904808"/>
    <w:rsid w:val="00904A43"/>
    <w:rsid w:val="00904BC3"/>
    <w:rsid w:val="00904C2E"/>
    <w:rsid w:val="00904D8D"/>
    <w:rsid w:val="00904FB7"/>
    <w:rsid w:val="00905206"/>
    <w:rsid w:val="009052C6"/>
    <w:rsid w:val="00905A4F"/>
    <w:rsid w:val="00905D09"/>
    <w:rsid w:val="00906418"/>
    <w:rsid w:val="0090651C"/>
    <w:rsid w:val="00906850"/>
    <w:rsid w:val="00906908"/>
    <w:rsid w:val="00906BA1"/>
    <w:rsid w:val="00906C20"/>
    <w:rsid w:val="00906EA8"/>
    <w:rsid w:val="00906F7B"/>
    <w:rsid w:val="00906FCC"/>
    <w:rsid w:val="0090736E"/>
    <w:rsid w:val="0090740F"/>
    <w:rsid w:val="0090752B"/>
    <w:rsid w:val="0090765A"/>
    <w:rsid w:val="00907875"/>
    <w:rsid w:val="009079D8"/>
    <w:rsid w:val="00907A96"/>
    <w:rsid w:val="00907A9E"/>
    <w:rsid w:val="00907B08"/>
    <w:rsid w:val="00907B3E"/>
    <w:rsid w:val="00907B43"/>
    <w:rsid w:val="00907C39"/>
    <w:rsid w:val="00907CFA"/>
    <w:rsid w:val="00907D31"/>
    <w:rsid w:val="00907E75"/>
    <w:rsid w:val="00907EE7"/>
    <w:rsid w:val="00910125"/>
    <w:rsid w:val="009102A0"/>
    <w:rsid w:val="009102DB"/>
    <w:rsid w:val="0091054C"/>
    <w:rsid w:val="009108A8"/>
    <w:rsid w:val="009108BA"/>
    <w:rsid w:val="00910925"/>
    <w:rsid w:val="009110E4"/>
    <w:rsid w:val="00911210"/>
    <w:rsid w:val="00911373"/>
    <w:rsid w:val="0091143C"/>
    <w:rsid w:val="0091161F"/>
    <w:rsid w:val="0091196B"/>
    <w:rsid w:val="009119D4"/>
    <w:rsid w:val="00911CA0"/>
    <w:rsid w:val="00911CCB"/>
    <w:rsid w:val="00911D5C"/>
    <w:rsid w:val="00911DD1"/>
    <w:rsid w:val="00911EC7"/>
    <w:rsid w:val="0091204F"/>
    <w:rsid w:val="009120A4"/>
    <w:rsid w:val="009120BD"/>
    <w:rsid w:val="009121C2"/>
    <w:rsid w:val="00912373"/>
    <w:rsid w:val="009125E9"/>
    <w:rsid w:val="00912748"/>
    <w:rsid w:val="009128EE"/>
    <w:rsid w:val="00912A49"/>
    <w:rsid w:val="00912B33"/>
    <w:rsid w:val="00912B56"/>
    <w:rsid w:val="00912B87"/>
    <w:rsid w:val="00912BD1"/>
    <w:rsid w:val="00913096"/>
    <w:rsid w:val="009132AB"/>
    <w:rsid w:val="0091336D"/>
    <w:rsid w:val="00913711"/>
    <w:rsid w:val="009137AE"/>
    <w:rsid w:val="009139F8"/>
    <w:rsid w:val="00913B7B"/>
    <w:rsid w:val="00913CC4"/>
    <w:rsid w:val="00913CEE"/>
    <w:rsid w:val="00914043"/>
    <w:rsid w:val="009144C3"/>
    <w:rsid w:val="009148B5"/>
    <w:rsid w:val="00914BBB"/>
    <w:rsid w:val="00914C6C"/>
    <w:rsid w:val="00914C7A"/>
    <w:rsid w:val="00914E80"/>
    <w:rsid w:val="009150B8"/>
    <w:rsid w:val="009150DA"/>
    <w:rsid w:val="009152F3"/>
    <w:rsid w:val="00915519"/>
    <w:rsid w:val="00915607"/>
    <w:rsid w:val="0091562A"/>
    <w:rsid w:val="009157EC"/>
    <w:rsid w:val="00915EC3"/>
    <w:rsid w:val="00915F68"/>
    <w:rsid w:val="00916240"/>
    <w:rsid w:val="009164E3"/>
    <w:rsid w:val="00916519"/>
    <w:rsid w:val="00916862"/>
    <w:rsid w:val="009169D0"/>
    <w:rsid w:val="00916BF4"/>
    <w:rsid w:val="00916C4A"/>
    <w:rsid w:val="00917044"/>
    <w:rsid w:val="00917491"/>
    <w:rsid w:val="009175EB"/>
    <w:rsid w:val="009177DA"/>
    <w:rsid w:val="0091781F"/>
    <w:rsid w:val="00917845"/>
    <w:rsid w:val="00917899"/>
    <w:rsid w:val="00917915"/>
    <w:rsid w:val="00917A3B"/>
    <w:rsid w:val="00917B69"/>
    <w:rsid w:val="00917F39"/>
    <w:rsid w:val="009201DD"/>
    <w:rsid w:val="00920378"/>
    <w:rsid w:val="0092084F"/>
    <w:rsid w:val="0092096B"/>
    <w:rsid w:val="00920D7C"/>
    <w:rsid w:val="00920F82"/>
    <w:rsid w:val="0092101F"/>
    <w:rsid w:val="009211EF"/>
    <w:rsid w:val="00921586"/>
    <w:rsid w:val="009215AC"/>
    <w:rsid w:val="00921624"/>
    <w:rsid w:val="00921924"/>
    <w:rsid w:val="00921A3D"/>
    <w:rsid w:val="00921DAA"/>
    <w:rsid w:val="00921E5E"/>
    <w:rsid w:val="00921E8B"/>
    <w:rsid w:val="00921E9E"/>
    <w:rsid w:val="009223A3"/>
    <w:rsid w:val="009224FB"/>
    <w:rsid w:val="00922725"/>
    <w:rsid w:val="00922771"/>
    <w:rsid w:val="00922845"/>
    <w:rsid w:val="009228C0"/>
    <w:rsid w:val="00922972"/>
    <w:rsid w:val="00922BA0"/>
    <w:rsid w:val="00922D9C"/>
    <w:rsid w:val="00922F3F"/>
    <w:rsid w:val="00922F9A"/>
    <w:rsid w:val="009230CD"/>
    <w:rsid w:val="00923250"/>
    <w:rsid w:val="0092327A"/>
    <w:rsid w:val="00923441"/>
    <w:rsid w:val="0092346C"/>
    <w:rsid w:val="00923479"/>
    <w:rsid w:val="00923661"/>
    <w:rsid w:val="00923710"/>
    <w:rsid w:val="00923715"/>
    <w:rsid w:val="009238CD"/>
    <w:rsid w:val="00923DD8"/>
    <w:rsid w:val="00923F63"/>
    <w:rsid w:val="00923FC2"/>
    <w:rsid w:val="009240EC"/>
    <w:rsid w:val="00924113"/>
    <w:rsid w:val="0092456A"/>
    <w:rsid w:val="009245D7"/>
    <w:rsid w:val="00924898"/>
    <w:rsid w:val="009249C5"/>
    <w:rsid w:val="009249D1"/>
    <w:rsid w:val="009249DC"/>
    <w:rsid w:val="009249EA"/>
    <w:rsid w:val="009249FF"/>
    <w:rsid w:val="00924A12"/>
    <w:rsid w:val="0092501A"/>
    <w:rsid w:val="009251DE"/>
    <w:rsid w:val="009251ED"/>
    <w:rsid w:val="00925564"/>
    <w:rsid w:val="009255C0"/>
    <w:rsid w:val="009256E3"/>
    <w:rsid w:val="00925A5E"/>
    <w:rsid w:val="00925BC2"/>
    <w:rsid w:val="00925E6A"/>
    <w:rsid w:val="0092607D"/>
    <w:rsid w:val="00926160"/>
    <w:rsid w:val="009262C3"/>
    <w:rsid w:val="0092646F"/>
    <w:rsid w:val="009265AC"/>
    <w:rsid w:val="009266C9"/>
    <w:rsid w:val="00926AD6"/>
    <w:rsid w:val="00926ADF"/>
    <w:rsid w:val="00926C55"/>
    <w:rsid w:val="00926DFC"/>
    <w:rsid w:val="00926E54"/>
    <w:rsid w:val="00926F14"/>
    <w:rsid w:val="009270B3"/>
    <w:rsid w:val="009270BB"/>
    <w:rsid w:val="009271D4"/>
    <w:rsid w:val="00927287"/>
    <w:rsid w:val="009272AA"/>
    <w:rsid w:val="00927322"/>
    <w:rsid w:val="0092782C"/>
    <w:rsid w:val="0092788E"/>
    <w:rsid w:val="009279D0"/>
    <w:rsid w:val="00927C3C"/>
    <w:rsid w:val="00927F01"/>
    <w:rsid w:val="009300C5"/>
    <w:rsid w:val="00930298"/>
    <w:rsid w:val="00930528"/>
    <w:rsid w:val="009305DF"/>
    <w:rsid w:val="00930697"/>
    <w:rsid w:val="0093096E"/>
    <w:rsid w:val="00930A01"/>
    <w:rsid w:val="00930A05"/>
    <w:rsid w:val="00930B01"/>
    <w:rsid w:val="00930CE9"/>
    <w:rsid w:val="00930E90"/>
    <w:rsid w:val="00930EEC"/>
    <w:rsid w:val="00931152"/>
    <w:rsid w:val="00931216"/>
    <w:rsid w:val="00931252"/>
    <w:rsid w:val="009312B9"/>
    <w:rsid w:val="00931938"/>
    <w:rsid w:val="00931AB7"/>
    <w:rsid w:val="00931B65"/>
    <w:rsid w:val="00931BB2"/>
    <w:rsid w:val="00931C38"/>
    <w:rsid w:val="00931CA8"/>
    <w:rsid w:val="00931FE9"/>
    <w:rsid w:val="00932032"/>
    <w:rsid w:val="0093206E"/>
    <w:rsid w:val="00932209"/>
    <w:rsid w:val="00932626"/>
    <w:rsid w:val="00932654"/>
    <w:rsid w:val="00932828"/>
    <w:rsid w:val="00932C01"/>
    <w:rsid w:val="00932C0C"/>
    <w:rsid w:val="00932D75"/>
    <w:rsid w:val="009333CF"/>
    <w:rsid w:val="009334E4"/>
    <w:rsid w:val="00933629"/>
    <w:rsid w:val="009336EB"/>
    <w:rsid w:val="009336FD"/>
    <w:rsid w:val="00933734"/>
    <w:rsid w:val="009337C0"/>
    <w:rsid w:val="00933C19"/>
    <w:rsid w:val="00934155"/>
    <w:rsid w:val="00934164"/>
    <w:rsid w:val="00934225"/>
    <w:rsid w:val="00934227"/>
    <w:rsid w:val="00934488"/>
    <w:rsid w:val="00934597"/>
    <w:rsid w:val="009345E9"/>
    <w:rsid w:val="009347F6"/>
    <w:rsid w:val="00934FA2"/>
    <w:rsid w:val="00935092"/>
    <w:rsid w:val="0093517D"/>
    <w:rsid w:val="009351B3"/>
    <w:rsid w:val="009351D2"/>
    <w:rsid w:val="009352D8"/>
    <w:rsid w:val="00935965"/>
    <w:rsid w:val="00935ABA"/>
    <w:rsid w:val="00935B9A"/>
    <w:rsid w:val="00935BD6"/>
    <w:rsid w:val="00935C48"/>
    <w:rsid w:val="00935FD0"/>
    <w:rsid w:val="0093607A"/>
    <w:rsid w:val="00936099"/>
    <w:rsid w:val="0093618C"/>
    <w:rsid w:val="009361EB"/>
    <w:rsid w:val="0093620C"/>
    <w:rsid w:val="00936256"/>
    <w:rsid w:val="009365BD"/>
    <w:rsid w:val="0093663E"/>
    <w:rsid w:val="00936A8B"/>
    <w:rsid w:val="00936B71"/>
    <w:rsid w:val="00936BF4"/>
    <w:rsid w:val="00936C62"/>
    <w:rsid w:val="00936D37"/>
    <w:rsid w:val="00936DD3"/>
    <w:rsid w:val="00936F0D"/>
    <w:rsid w:val="00936F98"/>
    <w:rsid w:val="00936FBB"/>
    <w:rsid w:val="009372C0"/>
    <w:rsid w:val="00937474"/>
    <w:rsid w:val="00937535"/>
    <w:rsid w:val="0093781D"/>
    <w:rsid w:val="00937A80"/>
    <w:rsid w:val="00937D2A"/>
    <w:rsid w:val="00937D52"/>
    <w:rsid w:val="0093E59D"/>
    <w:rsid w:val="0094007B"/>
    <w:rsid w:val="0094039E"/>
    <w:rsid w:val="009403D8"/>
    <w:rsid w:val="00940493"/>
    <w:rsid w:val="009406C7"/>
    <w:rsid w:val="009406DE"/>
    <w:rsid w:val="00940705"/>
    <w:rsid w:val="00940716"/>
    <w:rsid w:val="009407FC"/>
    <w:rsid w:val="00940935"/>
    <w:rsid w:val="00940972"/>
    <w:rsid w:val="00940BBE"/>
    <w:rsid w:val="00940C24"/>
    <w:rsid w:val="00940E62"/>
    <w:rsid w:val="00940ED3"/>
    <w:rsid w:val="009412BB"/>
    <w:rsid w:val="00941907"/>
    <w:rsid w:val="0094196E"/>
    <w:rsid w:val="009419D3"/>
    <w:rsid w:val="00941A31"/>
    <w:rsid w:val="00941AF5"/>
    <w:rsid w:val="00941B0E"/>
    <w:rsid w:val="00941E83"/>
    <w:rsid w:val="0094222B"/>
    <w:rsid w:val="009422B9"/>
    <w:rsid w:val="009424E8"/>
    <w:rsid w:val="009424F9"/>
    <w:rsid w:val="009427BA"/>
    <w:rsid w:val="00942A15"/>
    <w:rsid w:val="00942B04"/>
    <w:rsid w:val="00942E50"/>
    <w:rsid w:val="00942FB1"/>
    <w:rsid w:val="00942FBF"/>
    <w:rsid w:val="0094348E"/>
    <w:rsid w:val="009436D4"/>
    <w:rsid w:val="009438F7"/>
    <w:rsid w:val="00943942"/>
    <w:rsid w:val="00943949"/>
    <w:rsid w:val="00943A54"/>
    <w:rsid w:val="00943B8F"/>
    <w:rsid w:val="00943BB3"/>
    <w:rsid w:val="00943C59"/>
    <w:rsid w:val="00943D35"/>
    <w:rsid w:val="00943DD1"/>
    <w:rsid w:val="0094425D"/>
    <w:rsid w:val="0094439E"/>
    <w:rsid w:val="009444EE"/>
    <w:rsid w:val="009447A3"/>
    <w:rsid w:val="009447D7"/>
    <w:rsid w:val="00944D70"/>
    <w:rsid w:val="00944E3B"/>
    <w:rsid w:val="00944F24"/>
    <w:rsid w:val="00944F46"/>
    <w:rsid w:val="009450E5"/>
    <w:rsid w:val="0094542D"/>
    <w:rsid w:val="00945621"/>
    <w:rsid w:val="00945761"/>
    <w:rsid w:val="009459B3"/>
    <w:rsid w:val="00945A56"/>
    <w:rsid w:val="00945D3C"/>
    <w:rsid w:val="00945D81"/>
    <w:rsid w:val="00945F10"/>
    <w:rsid w:val="00945F23"/>
    <w:rsid w:val="00945F2D"/>
    <w:rsid w:val="00945FE5"/>
    <w:rsid w:val="00946220"/>
    <w:rsid w:val="0094629D"/>
    <w:rsid w:val="0094649C"/>
    <w:rsid w:val="009467D7"/>
    <w:rsid w:val="009468FD"/>
    <w:rsid w:val="009469BE"/>
    <w:rsid w:val="00946B5C"/>
    <w:rsid w:val="00946F1B"/>
    <w:rsid w:val="00946FFC"/>
    <w:rsid w:val="00947033"/>
    <w:rsid w:val="0094741A"/>
    <w:rsid w:val="00947656"/>
    <w:rsid w:val="00947690"/>
    <w:rsid w:val="009476BC"/>
    <w:rsid w:val="00947AD9"/>
    <w:rsid w:val="00947EEE"/>
    <w:rsid w:val="00950185"/>
    <w:rsid w:val="00950642"/>
    <w:rsid w:val="00950A7E"/>
    <w:rsid w:val="00950ACC"/>
    <w:rsid w:val="00950B7E"/>
    <w:rsid w:val="00950C5D"/>
    <w:rsid w:val="00950D5B"/>
    <w:rsid w:val="00950DF0"/>
    <w:rsid w:val="009511A2"/>
    <w:rsid w:val="009511A9"/>
    <w:rsid w:val="0095162E"/>
    <w:rsid w:val="00951AF8"/>
    <w:rsid w:val="00951B47"/>
    <w:rsid w:val="00951C82"/>
    <w:rsid w:val="00951D42"/>
    <w:rsid w:val="00951D5A"/>
    <w:rsid w:val="00951EED"/>
    <w:rsid w:val="00951F76"/>
    <w:rsid w:val="0095201E"/>
    <w:rsid w:val="00952169"/>
    <w:rsid w:val="009522E7"/>
    <w:rsid w:val="0095254A"/>
    <w:rsid w:val="00952BA3"/>
    <w:rsid w:val="00952CAB"/>
    <w:rsid w:val="009530F7"/>
    <w:rsid w:val="00953169"/>
    <w:rsid w:val="009531CA"/>
    <w:rsid w:val="009532AD"/>
    <w:rsid w:val="0095369B"/>
    <w:rsid w:val="00953B23"/>
    <w:rsid w:val="00953BC3"/>
    <w:rsid w:val="00953E42"/>
    <w:rsid w:val="00953F5C"/>
    <w:rsid w:val="00953F75"/>
    <w:rsid w:val="009541E3"/>
    <w:rsid w:val="00954550"/>
    <w:rsid w:val="0095485E"/>
    <w:rsid w:val="009549AD"/>
    <w:rsid w:val="00954F9D"/>
    <w:rsid w:val="00955095"/>
    <w:rsid w:val="00955195"/>
    <w:rsid w:val="00955248"/>
    <w:rsid w:val="009552D7"/>
    <w:rsid w:val="00955503"/>
    <w:rsid w:val="00955549"/>
    <w:rsid w:val="00955664"/>
    <w:rsid w:val="0095570D"/>
    <w:rsid w:val="00955946"/>
    <w:rsid w:val="00955CAE"/>
    <w:rsid w:val="00955D50"/>
    <w:rsid w:val="00955FD2"/>
    <w:rsid w:val="00956061"/>
    <w:rsid w:val="009561EC"/>
    <w:rsid w:val="0095624F"/>
    <w:rsid w:val="0095633C"/>
    <w:rsid w:val="00956350"/>
    <w:rsid w:val="00956378"/>
    <w:rsid w:val="0095643C"/>
    <w:rsid w:val="009567F4"/>
    <w:rsid w:val="00956A09"/>
    <w:rsid w:val="00956C62"/>
    <w:rsid w:val="00956C64"/>
    <w:rsid w:val="00956F7D"/>
    <w:rsid w:val="009571D8"/>
    <w:rsid w:val="009572C9"/>
    <w:rsid w:val="009572E0"/>
    <w:rsid w:val="0095746A"/>
    <w:rsid w:val="009575B9"/>
    <w:rsid w:val="0095767C"/>
    <w:rsid w:val="009577A9"/>
    <w:rsid w:val="0095784B"/>
    <w:rsid w:val="0095786E"/>
    <w:rsid w:val="00957886"/>
    <w:rsid w:val="0095790E"/>
    <w:rsid w:val="009579AC"/>
    <w:rsid w:val="009579B7"/>
    <w:rsid w:val="00957C7F"/>
    <w:rsid w:val="00957CA9"/>
    <w:rsid w:val="00957CC0"/>
    <w:rsid w:val="00957D95"/>
    <w:rsid w:val="00957DBE"/>
    <w:rsid w:val="00957EF6"/>
    <w:rsid w:val="009600C6"/>
    <w:rsid w:val="00960293"/>
    <w:rsid w:val="009603A4"/>
    <w:rsid w:val="00960451"/>
    <w:rsid w:val="00960604"/>
    <w:rsid w:val="00960609"/>
    <w:rsid w:val="00960631"/>
    <w:rsid w:val="0096064E"/>
    <w:rsid w:val="00960715"/>
    <w:rsid w:val="00960763"/>
    <w:rsid w:val="00960865"/>
    <w:rsid w:val="00960929"/>
    <w:rsid w:val="00960ADE"/>
    <w:rsid w:val="00960C04"/>
    <w:rsid w:val="00960D53"/>
    <w:rsid w:val="00960EAC"/>
    <w:rsid w:val="00961029"/>
    <w:rsid w:val="009611CA"/>
    <w:rsid w:val="009613B3"/>
    <w:rsid w:val="00961433"/>
    <w:rsid w:val="009615F4"/>
    <w:rsid w:val="00961833"/>
    <w:rsid w:val="009619FF"/>
    <w:rsid w:val="00961CF4"/>
    <w:rsid w:val="00961E23"/>
    <w:rsid w:val="009621AA"/>
    <w:rsid w:val="0096237F"/>
    <w:rsid w:val="0096247A"/>
    <w:rsid w:val="00962533"/>
    <w:rsid w:val="00962697"/>
    <w:rsid w:val="00962966"/>
    <w:rsid w:val="00962F04"/>
    <w:rsid w:val="00963134"/>
    <w:rsid w:val="0096322E"/>
    <w:rsid w:val="00963414"/>
    <w:rsid w:val="00963462"/>
    <w:rsid w:val="009634F8"/>
    <w:rsid w:val="0096355A"/>
    <w:rsid w:val="00963624"/>
    <w:rsid w:val="009638B4"/>
    <w:rsid w:val="00963ABC"/>
    <w:rsid w:val="00964129"/>
    <w:rsid w:val="0096413B"/>
    <w:rsid w:val="0096497B"/>
    <w:rsid w:val="00964B62"/>
    <w:rsid w:val="00964C1D"/>
    <w:rsid w:val="00964EDD"/>
    <w:rsid w:val="0096506F"/>
    <w:rsid w:val="0096522C"/>
    <w:rsid w:val="00965449"/>
    <w:rsid w:val="009656B9"/>
    <w:rsid w:val="00965A36"/>
    <w:rsid w:val="00965A69"/>
    <w:rsid w:val="00965A6D"/>
    <w:rsid w:val="00965B49"/>
    <w:rsid w:val="00965BE3"/>
    <w:rsid w:val="00965C31"/>
    <w:rsid w:val="00965DA5"/>
    <w:rsid w:val="00965EB8"/>
    <w:rsid w:val="00966281"/>
    <w:rsid w:val="00966400"/>
    <w:rsid w:val="0096643F"/>
    <w:rsid w:val="009664D0"/>
    <w:rsid w:val="009666B9"/>
    <w:rsid w:val="009668EB"/>
    <w:rsid w:val="009668F2"/>
    <w:rsid w:val="00966ABE"/>
    <w:rsid w:val="00966BCC"/>
    <w:rsid w:val="00966C70"/>
    <w:rsid w:val="00966DF6"/>
    <w:rsid w:val="00966E53"/>
    <w:rsid w:val="00966FF2"/>
    <w:rsid w:val="009671AB"/>
    <w:rsid w:val="00967520"/>
    <w:rsid w:val="00967527"/>
    <w:rsid w:val="00967681"/>
    <w:rsid w:val="009677BA"/>
    <w:rsid w:val="009677C8"/>
    <w:rsid w:val="009678A7"/>
    <w:rsid w:val="0096795B"/>
    <w:rsid w:val="009679A5"/>
    <w:rsid w:val="00967DC9"/>
    <w:rsid w:val="00967F57"/>
    <w:rsid w:val="009700F0"/>
    <w:rsid w:val="00970222"/>
    <w:rsid w:val="00970392"/>
    <w:rsid w:val="00970476"/>
    <w:rsid w:val="0097050A"/>
    <w:rsid w:val="00970531"/>
    <w:rsid w:val="0097069F"/>
    <w:rsid w:val="00970770"/>
    <w:rsid w:val="00970A7D"/>
    <w:rsid w:val="00970CFD"/>
    <w:rsid w:val="00970F04"/>
    <w:rsid w:val="009712A8"/>
    <w:rsid w:val="009712C4"/>
    <w:rsid w:val="009714F8"/>
    <w:rsid w:val="00971881"/>
    <w:rsid w:val="00971B76"/>
    <w:rsid w:val="00971CF5"/>
    <w:rsid w:val="0097232F"/>
    <w:rsid w:val="0097259B"/>
    <w:rsid w:val="009728DF"/>
    <w:rsid w:val="00972A01"/>
    <w:rsid w:val="00972B9B"/>
    <w:rsid w:val="00972BBA"/>
    <w:rsid w:val="00972D7D"/>
    <w:rsid w:val="00972DD2"/>
    <w:rsid w:val="0097343C"/>
    <w:rsid w:val="00973468"/>
    <w:rsid w:val="00973764"/>
    <w:rsid w:val="00973B41"/>
    <w:rsid w:val="00973DB3"/>
    <w:rsid w:val="00973E5C"/>
    <w:rsid w:val="00973E90"/>
    <w:rsid w:val="00973F02"/>
    <w:rsid w:val="00973F71"/>
    <w:rsid w:val="0097424B"/>
    <w:rsid w:val="00974284"/>
    <w:rsid w:val="0097441A"/>
    <w:rsid w:val="0097443F"/>
    <w:rsid w:val="00974554"/>
    <w:rsid w:val="00974A8D"/>
    <w:rsid w:val="00974B79"/>
    <w:rsid w:val="00974BEB"/>
    <w:rsid w:val="00974E34"/>
    <w:rsid w:val="00975188"/>
    <w:rsid w:val="009754E9"/>
    <w:rsid w:val="00975603"/>
    <w:rsid w:val="009759E1"/>
    <w:rsid w:val="00975A73"/>
    <w:rsid w:val="00975AE2"/>
    <w:rsid w:val="00975F31"/>
    <w:rsid w:val="00975FCE"/>
    <w:rsid w:val="00976017"/>
    <w:rsid w:val="009761A0"/>
    <w:rsid w:val="0097624B"/>
    <w:rsid w:val="00976254"/>
    <w:rsid w:val="009762E1"/>
    <w:rsid w:val="0097634C"/>
    <w:rsid w:val="0097661C"/>
    <w:rsid w:val="00976903"/>
    <w:rsid w:val="00976B93"/>
    <w:rsid w:val="00976F23"/>
    <w:rsid w:val="00977063"/>
    <w:rsid w:val="009771F7"/>
    <w:rsid w:val="0097782F"/>
    <w:rsid w:val="00977AB4"/>
    <w:rsid w:val="00977FA9"/>
    <w:rsid w:val="00977FE8"/>
    <w:rsid w:val="00980109"/>
    <w:rsid w:val="009801E0"/>
    <w:rsid w:val="009802BA"/>
    <w:rsid w:val="0098052A"/>
    <w:rsid w:val="0098078D"/>
    <w:rsid w:val="00980A87"/>
    <w:rsid w:val="00980AFE"/>
    <w:rsid w:val="009810F9"/>
    <w:rsid w:val="009814EA"/>
    <w:rsid w:val="00981584"/>
    <w:rsid w:val="00981591"/>
    <w:rsid w:val="009816FC"/>
    <w:rsid w:val="009819E7"/>
    <w:rsid w:val="00981D30"/>
    <w:rsid w:val="00981DBA"/>
    <w:rsid w:val="00981E5E"/>
    <w:rsid w:val="00981E92"/>
    <w:rsid w:val="00981F6F"/>
    <w:rsid w:val="0098219E"/>
    <w:rsid w:val="0098236A"/>
    <w:rsid w:val="009824A2"/>
    <w:rsid w:val="009825FC"/>
    <w:rsid w:val="00982652"/>
    <w:rsid w:val="009829D2"/>
    <w:rsid w:val="00982B56"/>
    <w:rsid w:val="00982DBF"/>
    <w:rsid w:val="00982E04"/>
    <w:rsid w:val="00983050"/>
    <w:rsid w:val="009831A9"/>
    <w:rsid w:val="009831E1"/>
    <w:rsid w:val="00983250"/>
    <w:rsid w:val="0098331F"/>
    <w:rsid w:val="0098343F"/>
    <w:rsid w:val="009835C3"/>
    <w:rsid w:val="0098378F"/>
    <w:rsid w:val="00983969"/>
    <w:rsid w:val="00983E1A"/>
    <w:rsid w:val="00983E99"/>
    <w:rsid w:val="00984094"/>
    <w:rsid w:val="00984270"/>
    <w:rsid w:val="009843DE"/>
    <w:rsid w:val="009844BD"/>
    <w:rsid w:val="00984799"/>
    <w:rsid w:val="00984DEB"/>
    <w:rsid w:val="0098504E"/>
    <w:rsid w:val="0098517C"/>
    <w:rsid w:val="0098524F"/>
    <w:rsid w:val="00985520"/>
    <w:rsid w:val="00985625"/>
    <w:rsid w:val="00985C07"/>
    <w:rsid w:val="00985E1B"/>
    <w:rsid w:val="0098608F"/>
    <w:rsid w:val="0098616A"/>
    <w:rsid w:val="00986186"/>
    <w:rsid w:val="009862D4"/>
    <w:rsid w:val="009866EC"/>
    <w:rsid w:val="009867CE"/>
    <w:rsid w:val="00986A25"/>
    <w:rsid w:val="00986DD5"/>
    <w:rsid w:val="00986E01"/>
    <w:rsid w:val="00986E05"/>
    <w:rsid w:val="00986FE3"/>
    <w:rsid w:val="00987006"/>
    <w:rsid w:val="0098767F"/>
    <w:rsid w:val="00987743"/>
    <w:rsid w:val="009878F0"/>
    <w:rsid w:val="009879B1"/>
    <w:rsid w:val="00987AAD"/>
    <w:rsid w:val="00987E6D"/>
    <w:rsid w:val="00987F3F"/>
    <w:rsid w:val="00990003"/>
    <w:rsid w:val="0099009E"/>
    <w:rsid w:val="009900BC"/>
    <w:rsid w:val="009900C4"/>
    <w:rsid w:val="0099017A"/>
    <w:rsid w:val="009906AE"/>
    <w:rsid w:val="009907A5"/>
    <w:rsid w:val="009907FF"/>
    <w:rsid w:val="00990AC6"/>
    <w:rsid w:val="00990AD9"/>
    <w:rsid w:val="00990C39"/>
    <w:rsid w:val="00990E2D"/>
    <w:rsid w:val="009911AC"/>
    <w:rsid w:val="009916AE"/>
    <w:rsid w:val="00991771"/>
    <w:rsid w:val="009918C7"/>
    <w:rsid w:val="0099190C"/>
    <w:rsid w:val="00991D28"/>
    <w:rsid w:val="00991DAA"/>
    <w:rsid w:val="00991EDB"/>
    <w:rsid w:val="00991F9C"/>
    <w:rsid w:val="00991FB9"/>
    <w:rsid w:val="009923D6"/>
    <w:rsid w:val="00992461"/>
    <w:rsid w:val="00992636"/>
    <w:rsid w:val="009927E1"/>
    <w:rsid w:val="009928EA"/>
    <w:rsid w:val="0099291A"/>
    <w:rsid w:val="00992AF1"/>
    <w:rsid w:val="00992B92"/>
    <w:rsid w:val="00992BBF"/>
    <w:rsid w:val="00992C2B"/>
    <w:rsid w:val="00992C99"/>
    <w:rsid w:val="00992D2D"/>
    <w:rsid w:val="00992DA9"/>
    <w:rsid w:val="00992DBF"/>
    <w:rsid w:val="0099329F"/>
    <w:rsid w:val="009934B1"/>
    <w:rsid w:val="009934C1"/>
    <w:rsid w:val="00993C48"/>
    <w:rsid w:val="00993DBC"/>
    <w:rsid w:val="00994282"/>
    <w:rsid w:val="00994471"/>
    <w:rsid w:val="009945F5"/>
    <w:rsid w:val="00994627"/>
    <w:rsid w:val="00994B0B"/>
    <w:rsid w:val="00994C60"/>
    <w:rsid w:val="00994EA2"/>
    <w:rsid w:val="00995096"/>
    <w:rsid w:val="0099530A"/>
    <w:rsid w:val="009953BC"/>
    <w:rsid w:val="00995ABA"/>
    <w:rsid w:val="00995DED"/>
    <w:rsid w:val="00995F2D"/>
    <w:rsid w:val="00995F52"/>
    <w:rsid w:val="00996097"/>
    <w:rsid w:val="009960E0"/>
    <w:rsid w:val="009962C4"/>
    <w:rsid w:val="00996412"/>
    <w:rsid w:val="009966F6"/>
    <w:rsid w:val="00996728"/>
    <w:rsid w:val="0099678A"/>
    <w:rsid w:val="009969A8"/>
    <w:rsid w:val="00996A3B"/>
    <w:rsid w:val="00996B05"/>
    <w:rsid w:val="00996B44"/>
    <w:rsid w:val="00997156"/>
    <w:rsid w:val="00997505"/>
    <w:rsid w:val="009975C1"/>
    <w:rsid w:val="00997A32"/>
    <w:rsid w:val="00997B34"/>
    <w:rsid w:val="00997CB1"/>
    <w:rsid w:val="00997CD6"/>
    <w:rsid w:val="00997D41"/>
    <w:rsid w:val="009A0079"/>
    <w:rsid w:val="009A007C"/>
    <w:rsid w:val="009A04B8"/>
    <w:rsid w:val="009A0503"/>
    <w:rsid w:val="009A09DC"/>
    <w:rsid w:val="009A0E10"/>
    <w:rsid w:val="009A0E35"/>
    <w:rsid w:val="009A1228"/>
    <w:rsid w:val="009A1592"/>
    <w:rsid w:val="009A1692"/>
    <w:rsid w:val="009A17F6"/>
    <w:rsid w:val="009A1B94"/>
    <w:rsid w:val="009A1BD3"/>
    <w:rsid w:val="009A1C08"/>
    <w:rsid w:val="009A1E5D"/>
    <w:rsid w:val="009A1E6E"/>
    <w:rsid w:val="009A2226"/>
    <w:rsid w:val="009A22F9"/>
    <w:rsid w:val="009A2364"/>
    <w:rsid w:val="009A23D3"/>
    <w:rsid w:val="009A265F"/>
    <w:rsid w:val="009A2722"/>
    <w:rsid w:val="009A2961"/>
    <w:rsid w:val="009A2AF4"/>
    <w:rsid w:val="009A2E9D"/>
    <w:rsid w:val="009A310F"/>
    <w:rsid w:val="009A316B"/>
    <w:rsid w:val="009A3526"/>
    <w:rsid w:val="009A35F6"/>
    <w:rsid w:val="009A360F"/>
    <w:rsid w:val="009A3626"/>
    <w:rsid w:val="009A38A3"/>
    <w:rsid w:val="009A3AED"/>
    <w:rsid w:val="009A3C7F"/>
    <w:rsid w:val="009A431F"/>
    <w:rsid w:val="009A4353"/>
    <w:rsid w:val="009A45FF"/>
    <w:rsid w:val="009A4786"/>
    <w:rsid w:val="009A47E5"/>
    <w:rsid w:val="009A4D39"/>
    <w:rsid w:val="009A4DB5"/>
    <w:rsid w:val="009A4E0F"/>
    <w:rsid w:val="009A4F2F"/>
    <w:rsid w:val="009A50E5"/>
    <w:rsid w:val="009A50F7"/>
    <w:rsid w:val="009A53F1"/>
    <w:rsid w:val="009A55C0"/>
    <w:rsid w:val="009A5736"/>
    <w:rsid w:val="009A575B"/>
    <w:rsid w:val="009A5DD1"/>
    <w:rsid w:val="009A5E38"/>
    <w:rsid w:val="009A5E7D"/>
    <w:rsid w:val="009A5F71"/>
    <w:rsid w:val="009A6007"/>
    <w:rsid w:val="009A629B"/>
    <w:rsid w:val="009A6349"/>
    <w:rsid w:val="009A64F9"/>
    <w:rsid w:val="009A667A"/>
    <w:rsid w:val="009A671E"/>
    <w:rsid w:val="009A676C"/>
    <w:rsid w:val="009A67CE"/>
    <w:rsid w:val="009A68F3"/>
    <w:rsid w:val="009A6C72"/>
    <w:rsid w:val="009A6F28"/>
    <w:rsid w:val="009A6F31"/>
    <w:rsid w:val="009A7126"/>
    <w:rsid w:val="009A728F"/>
    <w:rsid w:val="009A7745"/>
    <w:rsid w:val="009A7C33"/>
    <w:rsid w:val="009A7E98"/>
    <w:rsid w:val="009A7F43"/>
    <w:rsid w:val="009B00BC"/>
    <w:rsid w:val="009B021C"/>
    <w:rsid w:val="009B064E"/>
    <w:rsid w:val="009B07E3"/>
    <w:rsid w:val="009B091C"/>
    <w:rsid w:val="009B0D81"/>
    <w:rsid w:val="009B0F54"/>
    <w:rsid w:val="009B14AB"/>
    <w:rsid w:val="009B1576"/>
    <w:rsid w:val="009B17DC"/>
    <w:rsid w:val="009B181A"/>
    <w:rsid w:val="009B19C6"/>
    <w:rsid w:val="009B1B96"/>
    <w:rsid w:val="009B1BEF"/>
    <w:rsid w:val="009B1C66"/>
    <w:rsid w:val="009B1D2A"/>
    <w:rsid w:val="009B1DBD"/>
    <w:rsid w:val="009B2179"/>
    <w:rsid w:val="009B23CC"/>
    <w:rsid w:val="009B241D"/>
    <w:rsid w:val="009B2556"/>
    <w:rsid w:val="009B26C8"/>
    <w:rsid w:val="009B26E2"/>
    <w:rsid w:val="009B28A2"/>
    <w:rsid w:val="009B2A59"/>
    <w:rsid w:val="009B2E35"/>
    <w:rsid w:val="009B2FC2"/>
    <w:rsid w:val="009B349B"/>
    <w:rsid w:val="009B3AE0"/>
    <w:rsid w:val="009B3B35"/>
    <w:rsid w:val="009B3C13"/>
    <w:rsid w:val="009B3C8F"/>
    <w:rsid w:val="009B3C9D"/>
    <w:rsid w:val="009B3CF3"/>
    <w:rsid w:val="009B4059"/>
    <w:rsid w:val="009B46B9"/>
    <w:rsid w:val="009B4752"/>
    <w:rsid w:val="009B490B"/>
    <w:rsid w:val="009B5019"/>
    <w:rsid w:val="009B52B9"/>
    <w:rsid w:val="009B553C"/>
    <w:rsid w:val="009B5584"/>
    <w:rsid w:val="009B56AF"/>
    <w:rsid w:val="009B5DA3"/>
    <w:rsid w:val="009B5DEA"/>
    <w:rsid w:val="009B5E43"/>
    <w:rsid w:val="009B5E52"/>
    <w:rsid w:val="009B609E"/>
    <w:rsid w:val="009B6368"/>
    <w:rsid w:val="009B652F"/>
    <w:rsid w:val="009B656B"/>
    <w:rsid w:val="009B6745"/>
    <w:rsid w:val="009B67D5"/>
    <w:rsid w:val="009B6871"/>
    <w:rsid w:val="009B6B51"/>
    <w:rsid w:val="009B6B7D"/>
    <w:rsid w:val="009B6BCE"/>
    <w:rsid w:val="009B6BFB"/>
    <w:rsid w:val="009B6C97"/>
    <w:rsid w:val="009B6D3B"/>
    <w:rsid w:val="009B6DB1"/>
    <w:rsid w:val="009B7243"/>
    <w:rsid w:val="009B7288"/>
    <w:rsid w:val="009B7413"/>
    <w:rsid w:val="009B74BD"/>
    <w:rsid w:val="009B78F8"/>
    <w:rsid w:val="009B7B7A"/>
    <w:rsid w:val="009B7BD3"/>
    <w:rsid w:val="009B7D22"/>
    <w:rsid w:val="009B7DC5"/>
    <w:rsid w:val="009B7F6C"/>
    <w:rsid w:val="009B7FEE"/>
    <w:rsid w:val="009C0059"/>
    <w:rsid w:val="009C01B4"/>
    <w:rsid w:val="009C047A"/>
    <w:rsid w:val="009C0A65"/>
    <w:rsid w:val="009C0AF8"/>
    <w:rsid w:val="009C0D35"/>
    <w:rsid w:val="009C10A9"/>
    <w:rsid w:val="009C1485"/>
    <w:rsid w:val="009C15AB"/>
    <w:rsid w:val="009C176D"/>
    <w:rsid w:val="009C193E"/>
    <w:rsid w:val="009C1F1A"/>
    <w:rsid w:val="009C2136"/>
    <w:rsid w:val="009C229D"/>
    <w:rsid w:val="009C23BD"/>
    <w:rsid w:val="009C249D"/>
    <w:rsid w:val="009C288C"/>
    <w:rsid w:val="009C28F9"/>
    <w:rsid w:val="009C2A03"/>
    <w:rsid w:val="009C2A14"/>
    <w:rsid w:val="009C2B3B"/>
    <w:rsid w:val="009C2DA7"/>
    <w:rsid w:val="009C2E7D"/>
    <w:rsid w:val="009C312E"/>
    <w:rsid w:val="009C318E"/>
    <w:rsid w:val="009C340F"/>
    <w:rsid w:val="009C3449"/>
    <w:rsid w:val="009C3520"/>
    <w:rsid w:val="009C3592"/>
    <w:rsid w:val="009C3779"/>
    <w:rsid w:val="009C3B8B"/>
    <w:rsid w:val="009C3C1B"/>
    <w:rsid w:val="009C3DC8"/>
    <w:rsid w:val="009C3F85"/>
    <w:rsid w:val="009C42AD"/>
    <w:rsid w:val="009C439E"/>
    <w:rsid w:val="009C4978"/>
    <w:rsid w:val="009C4A54"/>
    <w:rsid w:val="009C4B09"/>
    <w:rsid w:val="009C508F"/>
    <w:rsid w:val="009C5215"/>
    <w:rsid w:val="009C52CE"/>
    <w:rsid w:val="009C5554"/>
    <w:rsid w:val="009C56CE"/>
    <w:rsid w:val="009C57C7"/>
    <w:rsid w:val="009C58A1"/>
    <w:rsid w:val="009C597F"/>
    <w:rsid w:val="009C59D0"/>
    <w:rsid w:val="009C59E9"/>
    <w:rsid w:val="009C60F0"/>
    <w:rsid w:val="009C612F"/>
    <w:rsid w:val="009C615B"/>
    <w:rsid w:val="009C6181"/>
    <w:rsid w:val="009C637A"/>
    <w:rsid w:val="009C64AA"/>
    <w:rsid w:val="009C6A0C"/>
    <w:rsid w:val="009C6C80"/>
    <w:rsid w:val="009C6ECC"/>
    <w:rsid w:val="009C6EE9"/>
    <w:rsid w:val="009C715C"/>
    <w:rsid w:val="009C7283"/>
    <w:rsid w:val="009C7325"/>
    <w:rsid w:val="009C7339"/>
    <w:rsid w:val="009C765A"/>
    <w:rsid w:val="009C76F4"/>
    <w:rsid w:val="009C78E6"/>
    <w:rsid w:val="009C7CC7"/>
    <w:rsid w:val="009D01A6"/>
    <w:rsid w:val="009D01B1"/>
    <w:rsid w:val="009D01D3"/>
    <w:rsid w:val="009D0358"/>
    <w:rsid w:val="009D063F"/>
    <w:rsid w:val="009D0997"/>
    <w:rsid w:val="009D09FF"/>
    <w:rsid w:val="009D0AB7"/>
    <w:rsid w:val="009D0B31"/>
    <w:rsid w:val="009D0B32"/>
    <w:rsid w:val="009D0E87"/>
    <w:rsid w:val="009D0EA5"/>
    <w:rsid w:val="009D0EC6"/>
    <w:rsid w:val="009D0FEC"/>
    <w:rsid w:val="009D10B9"/>
    <w:rsid w:val="009D1138"/>
    <w:rsid w:val="009D114A"/>
    <w:rsid w:val="009D1279"/>
    <w:rsid w:val="009D1839"/>
    <w:rsid w:val="009D18DA"/>
    <w:rsid w:val="009D1BA8"/>
    <w:rsid w:val="009D1DE4"/>
    <w:rsid w:val="009D2183"/>
    <w:rsid w:val="009D221C"/>
    <w:rsid w:val="009D2497"/>
    <w:rsid w:val="009D26D3"/>
    <w:rsid w:val="009D26EB"/>
    <w:rsid w:val="009D28AE"/>
    <w:rsid w:val="009D2BDD"/>
    <w:rsid w:val="009D2CFE"/>
    <w:rsid w:val="009D2F7A"/>
    <w:rsid w:val="009D2FB5"/>
    <w:rsid w:val="009D2FD7"/>
    <w:rsid w:val="009D3045"/>
    <w:rsid w:val="009D352A"/>
    <w:rsid w:val="009D3613"/>
    <w:rsid w:val="009D3985"/>
    <w:rsid w:val="009D3A36"/>
    <w:rsid w:val="009D3B76"/>
    <w:rsid w:val="009D3BAD"/>
    <w:rsid w:val="009D3BD6"/>
    <w:rsid w:val="009D4106"/>
    <w:rsid w:val="009D427C"/>
    <w:rsid w:val="009D42E0"/>
    <w:rsid w:val="009D4400"/>
    <w:rsid w:val="009D44F6"/>
    <w:rsid w:val="009D4611"/>
    <w:rsid w:val="009D46B4"/>
    <w:rsid w:val="009D4A0D"/>
    <w:rsid w:val="009D4BAE"/>
    <w:rsid w:val="009D4CD7"/>
    <w:rsid w:val="009D4D03"/>
    <w:rsid w:val="009D4E9B"/>
    <w:rsid w:val="009D50DB"/>
    <w:rsid w:val="009D5263"/>
    <w:rsid w:val="009D55B5"/>
    <w:rsid w:val="009D55FB"/>
    <w:rsid w:val="009D56D3"/>
    <w:rsid w:val="009D585A"/>
    <w:rsid w:val="009D59B9"/>
    <w:rsid w:val="009D5CFC"/>
    <w:rsid w:val="009D5E42"/>
    <w:rsid w:val="009D5E69"/>
    <w:rsid w:val="009D5E76"/>
    <w:rsid w:val="009D5E7D"/>
    <w:rsid w:val="009D60D6"/>
    <w:rsid w:val="009D6258"/>
    <w:rsid w:val="009D6522"/>
    <w:rsid w:val="009D657F"/>
    <w:rsid w:val="009D683D"/>
    <w:rsid w:val="009D6888"/>
    <w:rsid w:val="009D6C0B"/>
    <w:rsid w:val="009D6C4B"/>
    <w:rsid w:val="009D7126"/>
    <w:rsid w:val="009D72B5"/>
    <w:rsid w:val="009D7694"/>
    <w:rsid w:val="009D7A9D"/>
    <w:rsid w:val="009D7D77"/>
    <w:rsid w:val="009D7E2E"/>
    <w:rsid w:val="009D7ED7"/>
    <w:rsid w:val="009E027D"/>
    <w:rsid w:val="009E0442"/>
    <w:rsid w:val="009E04FD"/>
    <w:rsid w:val="009E078B"/>
    <w:rsid w:val="009E0A4A"/>
    <w:rsid w:val="009E0BDE"/>
    <w:rsid w:val="009E0C00"/>
    <w:rsid w:val="009E0C23"/>
    <w:rsid w:val="009E0CC2"/>
    <w:rsid w:val="009E1057"/>
    <w:rsid w:val="009E1214"/>
    <w:rsid w:val="009E1288"/>
    <w:rsid w:val="009E145B"/>
    <w:rsid w:val="009E1522"/>
    <w:rsid w:val="009E1846"/>
    <w:rsid w:val="009E194A"/>
    <w:rsid w:val="009E1A76"/>
    <w:rsid w:val="009E1C2D"/>
    <w:rsid w:val="009E2038"/>
    <w:rsid w:val="009E2071"/>
    <w:rsid w:val="009E2233"/>
    <w:rsid w:val="009E2450"/>
    <w:rsid w:val="009E24D6"/>
    <w:rsid w:val="009E2567"/>
    <w:rsid w:val="009E257A"/>
    <w:rsid w:val="009E2674"/>
    <w:rsid w:val="009E2702"/>
    <w:rsid w:val="009E2724"/>
    <w:rsid w:val="009E2851"/>
    <w:rsid w:val="009E2A0A"/>
    <w:rsid w:val="009E2AFC"/>
    <w:rsid w:val="009E2BD8"/>
    <w:rsid w:val="009E30CD"/>
    <w:rsid w:val="009E32C6"/>
    <w:rsid w:val="009E3496"/>
    <w:rsid w:val="009E3690"/>
    <w:rsid w:val="009E39BD"/>
    <w:rsid w:val="009E3A31"/>
    <w:rsid w:val="009E3B53"/>
    <w:rsid w:val="009E3F53"/>
    <w:rsid w:val="009E41CB"/>
    <w:rsid w:val="009E4399"/>
    <w:rsid w:val="009E4761"/>
    <w:rsid w:val="009E4793"/>
    <w:rsid w:val="009E4F38"/>
    <w:rsid w:val="009E501A"/>
    <w:rsid w:val="009E50BC"/>
    <w:rsid w:val="009E5122"/>
    <w:rsid w:val="009E523E"/>
    <w:rsid w:val="009E5254"/>
    <w:rsid w:val="009E52E4"/>
    <w:rsid w:val="009E57DF"/>
    <w:rsid w:val="009E58E6"/>
    <w:rsid w:val="009E5AB7"/>
    <w:rsid w:val="009E5B40"/>
    <w:rsid w:val="009E5B7B"/>
    <w:rsid w:val="009E61CC"/>
    <w:rsid w:val="009E63AC"/>
    <w:rsid w:val="009E641F"/>
    <w:rsid w:val="009E6469"/>
    <w:rsid w:val="009E6506"/>
    <w:rsid w:val="009E6933"/>
    <w:rsid w:val="009E6973"/>
    <w:rsid w:val="009E6B2D"/>
    <w:rsid w:val="009E6C0D"/>
    <w:rsid w:val="009E6FF3"/>
    <w:rsid w:val="009E70C6"/>
    <w:rsid w:val="009E71D1"/>
    <w:rsid w:val="009E731E"/>
    <w:rsid w:val="009E734B"/>
    <w:rsid w:val="009E73FC"/>
    <w:rsid w:val="009E7575"/>
    <w:rsid w:val="009E75F5"/>
    <w:rsid w:val="009E7741"/>
    <w:rsid w:val="009E7F98"/>
    <w:rsid w:val="009F0031"/>
    <w:rsid w:val="009F05FA"/>
    <w:rsid w:val="009F0693"/>
    <w:rsid w:val="009F071F"/>
    <w:rsid w:val="009F08C8"/>
    <w:rsid w:val="009F08F7"/>
    <w:rsid w:val="009F096C"/>
    <w:rsid w:val="009F0C5E"/>
    <w:rsid w:val="009F1462"/>
    <w:rsid w:val="009F1C31"/>
    <w:rsid w:val="009F1D08"/>
    <w:rsid w:val="009F1E4C"/>
    <w:rsid w:val="009F1E6D"/>
    <w:rsid w:val="009F1EB6"/>
    <w:rsid w:val="009F2146"/>
    <w:rsid w:val="009F242A"/>
    <w:rsid w:val="009F26DC"/>
    <w:rsid w:val="009F2739"/>
    <w:rsid w:val="009F2AF8"/>
    <w:rsid w:val="009F2C4F"/>
    <w:rsid w:val="009F2DE5"/>
    <w:rsid w:val="009F2EC6"/>
    <w:rsid w:val="009F30C0"/>
    <w:rsid w:val="009F31C3"/>
    <w:rsid w:val="009F337A"/>
    <w:rsid w:val="009F3401"/>
    <w:rsid w:val="009F35EA"/>
    <w:rsid w:val="009F3913"/>
    <w:rsid w:val="009F39B1"/>
    <w:rsid w:val="009F39BD"/>
    <w:rsid w:val="009F3A84"/>
    <w:rsid w:val="009F3B59"/>
    <w:rsid w:val="009F3BE8"/>
    <w:rsid w:val="009F41B2"/>
    <w:rsid w:val="009F44A6"/>
    <w:rsid w:val="009F44FC"/>
    <w:rsid w:val="009F47A2"/>
    <w:rsid w:val="009F4BCE"/>
    <w:rsid w:val="009F4CD3"/>
    <w:rsid w:val="009F4E44"/>
    <w:rsid w:val="009F4F3B"/>
    <w:rsid w:val="009F540C"/>
    <w:rsid w:val="009F5446"/>
    <w:rsid w:val="009F586B"/>
    <w:rsid w:val="009F5C56"/>
    <w:rsid w:val="009F61A0"/>
    <w:rsid w:val="009F61DF"/>
    <w:rsid w:val="009F6215"/>
    <w:rsid w:val="009F6309"/>
    <w:rsid w:val="009F6415"/>
    <w:rsid w:val="009F6433"/>
    <w:rsid w:val="009F6AFC"/>
    <w:rsid w:val="009F6FEE"/>
    <w:rsid w:val="009F7058"/>
    <w:rsid w:val="009F7937"/>
    <w:rsid w:val="009F79BE"/>
    <w:rsid w:val="009F7A27"/>
    <w:rsid w:val="009F7E43"/>
    <w:rsid w:val="00A000C5"/>
    <w:rsid w:val="00A005B6"/>
    <w:rsid w:val="00A00654"/>
    <w:rsid w:val="00A00981"/>
    <w:rsid w:val="00A009C5"/>
    <w:rsid w:val="00A00A8F"/>
    <w:rsid w:val="00A00C6E"/>
    <w:rsid w:val="00A00D63"/>
    <w:rsid w:val="00A00EE0"/>
    <w:rsid w:val="00A010B6"/>
    <w:rsid w:val="00A0146F"/>
    <w:rsid w:val="00A015CC"/>
    <w:rsid w:val="00A0171A"/>
    <w:rsid w:val="00A01B38"/>
    <w:rsid w:val="00A022D0"/>
    <w:rsid w:val="00A024BB"/>
    <w:rsid w:val="00A0263E"/>
    <w:rsid w:val="00A02930"/>
    <w:rsid w:val="00A0296F"/>
    <w:rsid w:val="00A0298B"/>
    <w:rsid w:val="00A02A8F"/>
    <w:rsid w:val="00A02BE2"/>
    <w:rsid w:val="00A02CE0"/>
    <w:rsid w:val="00A02DE9"/>
    <w:rsid w:val="00A03058"/>
    <w:rsid w:val="00A0325A"/>
    <w:rsid w:val="00A03A84"/>
    <w:rsid w:val="00A03AC5"/>
    <w:rsid w:val="00A03BEC"/>
    <w:rsid w:val="00A03D27"/>
    <w:rsid w:val="00A03FE5"/>
    <w:rsid w:val="00A04192"/>
    <w:rsid w:val="00A0429D"/>
    <w:rsid w:val="00A04512"/>
    <w:rsid w:val="00A045A8"/>
    <w:rsid w:val="00A046C9"/>
    <w:rsid w:val="00A04923"/>
    <w:rsid w:val="00A049DD"/>
    <w:rsid w:val="00A04B91"/>
    <w:rsid w:val="00A05060"/>
    <w:rsid w:val="00A05087"/>
    <w:rsid w:val="00A05164"/>
    <w:rsid w:val="00A05624"/>
    <w:rsid w:val="00A0567E"/>
    <w:rsid w:val="00A05798"/>
    <w:rsid w:val="00A0591B"/>
    <w:rsid w:val="00A05A5E"/>
    <w:rsid w:val="00A05C2A"/>
    <w:rsid w:val="00A05DAA"/>
    <w:rsid w:val="00A05E7E"/>
    <w:rsid w:val="00A05F6E"/>
    <w:rsid w:val="00A06104"/>
    <w:rsid w:val="00A0611A"/>
    <w:rsid w:val="00A0648E"/>
    <w:rsid w:val="00A069A0"/>
    <w:rsid w:val="00A06B07"/>
    <w:rsid w:val="00A06BFD"/>
    <w:rsid w:val="00A06CD4"/>
    <w:rsid w:val="00A06DD6"/>
    <w:rsid w:val="00A0715B"/>
    <w:rsid w:val="00A071B5"/>
    <w:rsid w:val="00A071D0"/>
    <w:rsid w:val="00A07330"/>
    <w:rsid w:val="00A075B7"/>
    <w:rsid w:val="00A07781"/>
    <w:rsid w:val="00A07B9B"/>
    <w:rsid w:val="00A07DB6"/>
    <w:rsid w:val="00A07DD6"/>
    <w:rsid w:val="00A07E36"/>
    <w:rsid w:val="00A10029"/>
    <w:rsid w:val="00A10188"/>
    <w:rsid w:val="00A1030A"/>
    <w:rsid w:val="00A103FF"/>
    <w:rsid w:val="00A1062D"/>
    <w:rsid w:val="00A106FC"/>
    <w:rsid w:val="00A10778"/>
    <w:rsid w:val="00A10820"/>
    <w:rsid w:val="00A1084F"/>
    <w:rsid w:val="00A10A6C"/>
    <w:rsid w:val="00A10EF3"/>
    <w:rsid w:val="00A10F6B"/>
    <w:rsid w:val="00A10F8B"/>
    <w:rsid w:val="00A11160"/>
    <w:rsid w:val="00A111F4"/>
    <w:rsid w:val="00A11205"/>
    <w:rsid w:val="00A1145F"/>
    <w:rsid w:val="00A1168D"/>
    <w:rsid w:val="00A118B5"/>
    <w:rsid w:val="00A120CC"/>
    <w:rsid w:val="00A12263"/>
    <w:rsid w:val="00A1230D"/>
    <w:rsid w:val="00A123A6"/>
    <w:rsid w:val="00A12783"/>
    <w:rsid w:val="00A128B5"/>
    <w:rsid w:val="00A12CC2"/>
    <w:rsid w:val="00A12DAB"/>
    <w:rsid w:val="00A13263"/>
    <w:rsid w:val="00A132A4"/>
    <w:rsid w:val="00A13341"/>
    <w:rsid w:val="00A1360A"/>
    <w:rsid w:val="00A136A5"/>
    <w:rsid w:val="00A13C4D"/>
    <w:rsid w:val="00A13EF7"/>
    <w:rsid w:val="00A14089"/>
    <w:rsid w:val="00A1418F"/>
    <w:rsid w:val="00A141A7"/>
    <w:rsid w:val="00A1424A"/>
    <w:rsid w:val="00A1445A"/>
    <w:rsid w:val="00A14773"/>
    <w:rsid w:val="00A147F8"/>
    <w:rsid w:val="00A14800"/>
    <w:rsid w:val="00A14A91"/>
    <w:rsid w:val="00A14CBA"/>
    <w:rsid w:val="00A14DCA"/>
    <w:rsid w:val="00A14EA5"/>
    <w:rsid w:val="00A1512A"/>
    <w:rsid w:val="00A152F6"/>
    <w:rsid w:val="00A15468"/>
    <w:rsid w:val="00A15648"/>
    <w:rsid w:val="00A15679"/>
    <w:rsid w:val="00A15B2A"/>
    <w:rsid w:val="00A15B4E"/>
    <w:rsid w:val="00A15C83"/>
    <w:rsid w:val="00A15D2B"/>
    <w:rsid w:val="00A16478"/>
    <w:rsid w:val="00A16665"/>
    <w:rsid w:val="00A1680F"/>
    <w:rsid w:val="00A16DBA"/>
    <w:rsid w:val="00A16E21"/>
    <w:rsid w:val="00A16EE2"/>
    <w:rsid w:val="00A172C4"/>
    <w:rsid w:val="00A173D7"/>
    <w:rsid w:val="00A1743D"/>
    <w:rsid w:val="00A174A7"/>
    <w:rsid w:val="00A17611"/>
    <w:rsid w:val="00A17645"/>
    <w:rsid w:val="00A1764F"/>
    <w:rsid w:val="00A176C2"/>
    <w:rsid w:val="00A17830"/>
    <w:rsid w:val="00A1783D"/>
    <w:rsid w:val="00A17A3B"/>
    <w:rsid w:val="00A17AC4"/>
    <w:rsid w:val="00A17D6B"/>
    <w:rsid w:val="00A17F58"/>
    <w:rsid w:val="00A20240"/>
    <w:rsid w:val="00A20298"/>
    <w:rsid w:val="00A202CB"/>
    <w:rsid w:val="00A2065B"/>
    <w:rsid w:val="00A2098B"/>
    <w:rsid w:val="00A20AAA"/>
    <w:rsid w:val="00A20BC7"/>
    <w:rsid w:val="00A20C51"/>
    <w:rsid w:val="00A20C58"/>
    <w:rsid w:val="00A20D9E"/>
    <w:rsid w:val="00A20DAC"/>
    <w:rsid w:val="00A210DB"/>
    <w:rsid w:val="00A214AB"/>
    <w:rsid w:val="00A214C7"/>
    <w:rsid w:val="00A2159B"/>
    <w:rsid w:val="00A2162E"/>
    <w:rsid w:val="00A216DB"/>
    <w:rsid w:val="00A2192B"/>
    <w:rsid w:val="00A21987"/>
    <w:rsid w:val="00A21990"/>
    <w:rsid w:val="00A21EB3"/>
    <w:rsid w:val="00A22314"/>
    <w:rsid w:val="00A2240F"/>
    <w:rsid w:val="00A2283B"/>
    <w:rsid w:val="00A228D4"/>
    <w:rsid w:val="00A229D2"/>
    <w:rsid w:val="00A22AEA"/>
    <w:rsid w:val="00A22E74"/>
    <w:rsid w:val="00A22F6D"/>
    <w:rsid w:val="00A23042"/>
    <w:rsid w:val="00A2326D"/>
    <w:rsid w:val="00A233B7"/>
    <w:rsid w:val="00A2349C"/>
    <w:rsid w:val="00A235A6"/>
    <w:rsid w:val="00A235D7"/>
    <w:rsid w:val="00A235FD"/>
    <w:rsid w:val="00A23A9B"/>
    <w:rsid w:val="00A23B65"/>
    <w:rsid w:val="00A23CB3"/>
    <w:rsid w:val="00A23E21"/>
    <w:rsid w:val="00A23EBE"/>
    <w:rsid w:val="00A2406D"/>
    <w:rsid w:val="00A2410C"/>
    <w:rsid w:val="00A24333"/>
    <w:rsid w:val="00A244CC"/>
    <w:rsid w:val="00A245C1"/>
    <w:rsid w:val="00A247A2"/>
    <w:rsid w:val="00A2492E"/>
    <w:rsid w:val="00A24BA5"/>
    <w:rsid w:val="00A24EFD"/>
    <w:rsid w:val="00A25006"/>
    <w:rsid w:val="00A2516B"/>
    <w:rsid w:val="00A25216"/>
    <w:rsid w:val="00A25222"/>
    <w:rsid w:val="00A25679"/>
    <w:rsid w:val="00A25988"/>
    <w:rsid w:val="00A25D97"/>
    <w:rsid w:val="00A25E52"/>
    <w:rsid w:val="00A25F74"/>
    <w:rsid w:val="00A260C3"/>
    <w:rsid w:val="00A26545"/>
    <w:rsid w:val="00A265EA"/>
    <w:rsid w:val="00A266E8"/>
    <w:rsid w:val="00A267C3"/>
    <w:rsid w:val="00A269A4"/>
    <w:rsid w:val="00A26B93"/>
    <w:rsid w:val="00A26ECE"/>
    <w:rsid w:val="00A27284"/>
    <w:rsid w:val="00A27368"/>
    <w:rsid w:val="00A27387"/>
    <w:rsid w:val="00A27531"/>
    <w:rsid w:val="00A27795"/>
    <w:rsid w:val="00A27A3E"/>
    <w:rsid w:val="00A27AC1"/>
    <w:rsid w:val="00A27BA5"/>
    <w:rsid w:val="00A27CB3"/>
    <w:rsid w:val="00A27EA9"/>
    <w:rsid w:val="00A27F21"/>
    <w:rsid w:val="00A3019C"/>
    <w:rsid w:val="00A302B7"/>
    <w:rsid w:val="00A302F8"/>
    <w:rsid w:val="00A30482"/>
    <w:rsid w:val="00A306AA"/>
    <w:rsid w:val="00A30C05"/>
    <w:rsid w:val="00A30CF7"/>
    <w:rsid w:val="00A30D97"/>
    <w:rsid w:val="00A30D9C"/>
    <w:rsid w:val="00A30FE6"/>
    <w:rsid w:val="00A3116C"/>
    <w:rsid w:val="00A31382"/>
    <w:rsid w:val="00A315AA"/>
    <w:rsid w:val="00A31966"/>
    <w:rsid w:val="00A319AA"/>
    <w:rsid w:val="00A31C57"/>
    <w:rsid w:val="00A31EE8"/>
    <w:rsid w:val="00A32084"/>
    <w:rsid w:val="00A3225E"/>
    <w:rsid w:val="00A32268"/>
    <w:rsid w:val="00A3246A"/>
    <w:rsid w:val="00A325C6"/>
    <w:rsid w:val="00A327DA"/>
    <w:rsid w:val="00A32857"/>
    <w:rsid w:val="00A32B08"/>
    <w:rsid w:val="00A32B0C"/>
    <w:rsid w:val="00A32C77"/>
    <w:rsid w:val="00A32D1E"/>
    <w:rsid w:val="00A32FA0"/>
    <w:rsid w:val="00A32FDC"/>
    <w:rsid w:val="00A330E3"/>
    <w:rsid w:val="00A331E1"/>
    <w:rsid w:val="00A33351"/>
    <w:rsid w:val="00A33889"/>
    <w:rsid w:val="00A33A27"/>
    <w:rsid w:val="00A33A7B"/>
    <w:rsid w:val="00A33B40"/>
    <w:rsid w:val="00A33B89"/>
    <w:rsid w:val="00A33CF6"/>
    <w:rsid w:val="00A33D00"/>
    <w:rsid w:val="00A33DC9"/>
    <w:rsid w:val="00A33E7A"/>
    <w:rsid w:val="00A33FDC"/>
    <w:rsid w:val="00A3417B"/>
    <w:rsid w:val="00A341FB"/>
    <w:rsid w:val="00A3422C"/>
    <w:rsid w:val="00A345A0"/>
    <w:rsid w:val="00A349D7"/>
    <w:rsid w:val="00A34DA3"/>
    <w:rsid w:val="00A34DED"/>
    <w:rsid w:val="00A34EB3"/>
    <w:rsid w:val="00A352D2"/>
    <w:rsid w:val="00A3543F"/>
    <w:rsid w:val="00A35645"/>
    <w:rsid w:val="00A35742"/>
    <w:rsid w:val="00A35799"/>
    <w:rsid w:val="00A357B6"/>
    <w:rsid w:val="00A3582C"/>
    <w:rsid w:val="00A35AB2"/>
    <w:rsid w:val="00A35CEC"/>
    <w:rsid w:val="00A35DE6"/>
    <w:rsid w:val="00A35ECE"/>
    <w:rsid w:val="00A36553"/>
    <w:rsid w:val="00A3656F"/>
    <w:rsid w:val="00A36585"/>
    <w:rsid w:val="00A365A4"/>
    <w:rsid w:val="00A36679"/>
    <w:rsid w:val="00A368A8"/>
    <w:rsid w:val="00A36956"/>
    <w:rsid w:val="00A36C09"/>
    <w:rsid w:val="00A36D0C"/>
    <w:rsid w:val="00A37301"/>
    <w:rsid w:val="00A374F7"/>
    <w:rsid w:val="00A3769D"/>
    <w:rsid w:val="00A378D5"/>
    <w:rsid w:val="00A37BD9"/>
    <w:rsid w:val="00A37C0E"/>
    <w:rsid w:val="00A4006B"/>
    <w:rsid w:val="00A40450"/>
    <w:rsid w:val="00A408FA"/>
    <w:rsid w:val="00A40B9E"/>
    <w:rsid w:val="00A40CA7"/>
    <w:rsid w:val="00A40CF6"/>
    <w:rsid w:val="00A40FF6"/>
    <w:rsid w:val="00A41203"/>
    <w:rsid w:val="00A41363"/>
    <w:rsid w:val="00A414B1"/>
    <w:rsid w:val="00A415B0"/>
    <w:rsid w:val="00A416D3"/>
    <w:rsid w:val="00A417A0"/>
    <w:rsid w:val="00A41950"/>
    <w:rsid w:val="00A41A4B"/>
    <w:rsid w:val="00A41AAE"/>
    <w:rsid w:val="00A41C65"/>
    <w:rsid w:val="00A41D32"/>
    <w:rsid w:val="00A41D79"/>
    <w:rsid w:val="00A41E4D"/>
    <w:rsid w:val="00A41F7F"/>
    <w:rsid w:val="00A42422"/>
    <w:rsid w:val="00A426E9"/>
    <w:rsid w:val="00A42764"/>
    <w:rsid w:val="00A4277C"/>
    <w:rsid w:val="00A42B5D"/>
    <w:rsid w:val="00A42D67"/>
    <w:rsid w:val="00A42F49"/>
    <w:rsid w:val="00A4315D"/>
    <w:rsid w:val="00A431DF"/>
    <w:rsid w:val="00A433EB"/>
    <w:rsid w:val="00A43538"/>
    <w:rsid w:val="00A435F8"/>
    <w:rsid w:val="00A4368C"/>
    <w:rsid w:val="00A43928"/>
    <w:rsid w:val="00A43D9B"/>
    <w:rsid w:val="00A43E11"/>
    <w:rsid w:val="00A441DD"/>
    <w:rsid w:val="00A44361"/>
    <w:rsid w:val="00A44695"/>
    <w:rsid w:val="00A449B1"/>
    <w:rsid w:val="00A44A3D"/>
    <w:rsid w:val="00A44A70"/>
    <w:rsid w:val="00A44ABD"/>
    <w:rsid w:val="00A44C36"/>
    <w:rsid w:val="00A44CB8"/>
    <w:rsid w:val="00A44E22"/>
    <w:rsid w:val="00A45174"/>
    <w:rsid w:val="00A4549C"/>
    <w:rsid w:val="00A458F7"/>
    <w:rsid w:val="00A45AA2"/>
    <w:rsid w:val="00A45D06"/>
    <w:rsid w:val="00A460C4"/>
    <w:rsid w:val="00A46250"/>
    <w:rsid w:val="00A463B6"/>
    <w:rsid w:val="00A4687F"/>
    <w:rsid w:val="00A46891"/>
    <w:rsid w:val="00A469EC"/>
    <w:rsid w:val="00A46AA8"/>
    <w:rsid w:val="00A46AE9"/>
    <w:rsid w:val="00A46B95"/>
    <w:rsid w:val="00A46DC6"/>
    <w:rsid w:val="00A46F1F"/>
    <w:rsid w:val="00A4708C"/>
    <w:rsid w:val="00A47103"/>
    <w:rsid w:val="00A474C9"/>
    <w:rsid w:val="00A4774B"/>
    <w:rsid w:val="00A479AF"/>
    <w:rsid w:val="00A479C3"/>
    <w:rsid w:val="00A47A17"/>
    <w:rsid w:val="00A47ADE"/>
    <w:rsid w:val="00A47B38"/>
    <w:rsid w:val="00A47C1D"/>
    <w:rsid w:val="00A47C7E"/>
    <w:rsid w:val="00A47CB4"/>
    <w:rsid w:val="00A47FF1"/>
    <w:rsid w:val="00A50215"/>
    <w:rsid w:val="00A5056B"/>
    <w:rsid w:val="00A50600"/>
    <w:rsid w:val="00A50681"/>
    <w:rsid w:val="00A506D1"/>
    <w:rsid w:val="00A50D65"/>
    <w:rsid w:val="00A50DAD"/>
    <w:rsid w:val="00A51125"/>
    <w:rsid w:val="00A5126C"/>
    <w:rsid w:val="00A513BC"/>
    <w:rsid w:val="00A51410"/>
    <w:rsid w:val="00A51BB9"/>
    <w:rsid w:val="00A51D4A"/>
    <w:rsid w:val="00A51DC1"/>
    <w:rsid w:val="00A521CE"/>
    <w:rsid w:val="00A521FE"/>
    <w:rsid w:val="00A5227C"/>
    <w:rsid w:val="00A52440"/>
    <w:rsid w:val="00A5247F"/>
    <w:rsid w:val="00A5278B"/>
    <w:rsid w:val="00A52A75"/>
    <w:rsid w:val="00A52AC9"/>
    <w:rsid w:val="00A52D83"/>
    <w:rsid w:val="00A5310C"/>
    <w:rsid w:val="00A531FA"/>
    <w:rsid w:val="00A532B0"/>
    <w:rsid w:val="00A5349F"/>
    <w:rsid w:val="00A5359C"/>
    <w:rsid w:val="00A53D19"/>
    <w:rsid w:val="00A53E82"/>
    <w:rsid w:val="00A53F0D"/>
    <w:rsid w:val="00A53FE6"/>
    <w:rsid w:val="00A541B0"/>
    <w:rsid w:val="00A54342"/>
    <w:rsid w:val="00A543F9"/>
    <w:rsid w:val="00A546AD"/>
    <w:rsid w:val="00A54711"/>
    <w:rsid w:val="00A549B3"/>
    <w:rsid w:val="00A54AAC"/>
    <w:rsid w:val="00A54B4E"/>
    <w:rsid w:val="00A54BB0"/>
    <w:rsid w:val="00A550B4"/>
    <w:rsid w:val="00A554D8"/>
    <w:rsid w:val="00A557BC"/>
    <w:rsid w:val="00A557CB"/>
    <w:rsid w:val="00A55A7D"/>
    <w:rsid w:val="00A55D43"/>
    <w:rsid w:val="00A55D50"/>
    <w:rsid w:val="00A56027"/>
    <w:rsid w:val="00A5619B"/>
    <w:rsid w:val="00A5633A"/>
    <w:rsid w:val="00A56372"/>
    <w:rsid w:val="00A56420"/>
    <w:rsid w:val="00A56AFB"/>
    <w:rsid w:val="00A56FDD"/>
    <w:rsid w:val="00A56FF3"/>
    <w:rsid w:val="00A570EE"/>
    <w:rsid w:val="00A57183"/>
    <w:rsid w:val="00A57448"/>
    <w:rsid w:val="00A579ED"/>
    <w:rsid w:val="00A57BAC"/>
    <w:rsid w:val="00A57C7E"/>
    <w:rsid w:val="00A57D3C"/>
    <w:rsid w:val="00A57E08"/>
    <w:rsid w:val="00A601C3"/>
    <w:rsid w:val="00A60244"/>
    <w:rsid w:val="00A60386"/>
    <w:rsid w:val="00A60497"/>
    <w:rsid w:val="00A60618"/>
    <w:rsid w:val="00A60720"/>
    <w:rsid w:val="00A608A8"/>
    <w:rsid w:val="00A613CD"/>
    <w:rsid w:val="00A61559"/>
    <w:rsid w:val="00A6183B"/>
    <w:rsid w:val="00A61AE2"/>
    <w:rsid w:val="00A61C24"/>
    <w:rsid w:val="00A61CF4"/>
    <w:rsid w:val="00A62007"/>
    <w:rsid w:val="00A6212B"/>
    <w:rsid w:val="00A62223"/>
    <w:rsid w:val="00A62598"/>
    <w:rsid w:val="00A625CE"/>
    <w:rsid w:val="00A6293C"/>
    <w:rsid w:val="00A62BC2"/>
    <w:rsid w:val="00A62D20"/>
    <w:rsid w:val="00A62E2D"/>
    <w:rsid w:val="00A63093"/>
    <w:rsid w:val="00A63096"/>
    <w:rsid w:val="00A630CF"/>
    <w:rsid w:val="00A630E6"/>
    <w:rsid w:val="00A631BA"/>
    <w:rsid w:val="00A631CB"/>
    <w:rsid w:val="00A6334E"/>
    <w:rsid w:val="00A635AF"/>
    <w:rsid w:val="00A63732"/>
    <w:rsid w:val="00A6386F"/>
    <w:rsid w:val="00A639A5"/>
    <w:rsid w:val="00A63A2A"/>
    <w:rsid w:val="00A63A76"/>
    <w:rsid w:val="00A63EFB"/>
    <w:rsid w:val="00A640AA"/>
    <w:rsid w:val="00A64182"/>
    <w:rsid w:val="00A642AB"/>
    <w:rsid w:val="00A644ED"/>
    <w:rsid w:val="00A64529"/>
    <w:rsid w:val="00A6460A"/>
    <w:rsid w:val="00A648C8"/>
    <w:rsid w:val="00A648D9"/>
    <w:rsid w:val="00A64B74"/>
    <w:rsid w:val="00A64BBB"/>
    <w:rsid w:val="00A64D15"/>
    <w:rsid w:val="00A64DF0"/>
    <w:rsid w:val="00A64E4F"/>
    <w:rsid w:val="00A650C8"/>
    <w:rsid w:val="00A652BC"/>
    <w:rsid w:val="00A654F3"/>
    <w:rsid w:val="00A655B0"/>
    <w:rsid w:val="00A6563D"/>
    <w:rsid w:val="00A65A75"/>
    <w:rsid w:val="00A65AA0"/>
    <w:rsid w:val="00A65D80"/>
    <w:rsid w:val="00A65E0C"/>
    <w:rsid w:val="00A65E17"/>
    <w:rsid w:val="00A65EE7"/>
    <w:rsid w:val="00A6637D"/>
    <w:rsid w:val="00A66729"/>
    <w:rsid w:val="00A667DC"/>
    <w:rsid w:val="00A668CA"/>
    <w:rsid w:val="00A66933"/>
    <w:rsid w:val="00A66A65"/>
    <w:rsid w:val="00A66B08"/>
    <w:rsid w:val="00A66B78"/>
    <w:rsid w:val="00A66DA9"/>
    <w:rsid w:val="00A66E6E"/>
    <w:rsid w:val="00A670A3"/>
    <w:rsid w:val="00A67284"/>
    <w:rsid w:val="00A674FE"/>
    <w:rsid w:val="00A675C1"/>
    <w:rsid w:val="00A675C9"/>
    <w:rsid w:val="00A67604"/>
    <w:rsid w:val="00A67652"/>
    <w:rsid w:val="00A676A4"/>
    <w:rsid w:val="00A679B0"/>
    <w:rsid w:val="00A70191"/>
    <w:rsid w:val="00A7036B"/>
    <w:rsid w:val="00A703A8"/>
    <w:rsid w:val="00A70492"/>
    <w:rsid w:val="00A7057B"/>
    <w:rsid w:val="00A70692"/>
    <w:rsid w:val="00A708E5"/>
    <w:rsid w:val="00A70C3E"/>
    <w:rsid w:val="00A71057"/>
    <w:rsid w:val="00A711D2"/>
    <w:rsid w:val="00A7169A"/>
    <w:rsid w:val="00A718C1"/>
    <w:rsid w:val="00A71D6E"/>
    <w:rsid w:val="00A71FBE"/>
    <w:rsid w:val="00A72051"/>
    <w:rsid w:val="00A720D5"/>
    <w:rsid w:val="00A72130"/>
    <w:rsid w:val="00A723B9"/>
    <w:rsid w:val="00A728BF"/>
    <w:rsid w:val="00A72C2E"/>
    <w:rsid w:val="00A72CA6"/>
    <w:rsid w:val="00A72D2B"/>
    <w:rsid w:val="00A72D77"/>
    <w:rsid w:val="00A7321A"/>
    <w:rsid w:val="00A732A1"/>
    <w:rsid w:val="00A7336C"/>
    <w:rsid w:val="00A7343E"/>
    <w:rsid w:val="00A73597"/>
    <w:rsid w:val="00A73626"/>
    <w:rsid w:val="00A736A3"/>
    <w:rsid w:val="00A736C3"/>
    <w:rsid w:val="00A7399A"/>
    <w:rsid w:val="00A73B7E"/>
    <w:rsid w:val="00A73C41"/>
    <w:rsid w:val="00A73D92"/>
    <w:rsid w:val="00A73DB1"/>
    <w:rsid w:val="00A73E15"/>
    <w:rsid w:val="00A7428A"/>
    <w:rsid w:val="00A74314"/>
    <w:rsid w:val="00A743FD"/>
    <w:rsid w:val="00A744A4"/>
    <w:rsid w:val="00A7492C"/>
    <w:rsid w:val="00A7495F"/>
    <w:rsid w:val="00A74A22"/>
    <w:rsid w:val="00A74F61"/>
    <w:rsid w:val="00A755EC"/>
    <w:rsid w:val="00A7575C"/>
    <w:rsid w:val="00A75859"/>
    <w:rsid w:val="00A75B40"/>
    <w:rsid w:val="00A75C27"/>
    <w:rsid w:val="00A75D5F"/>
    <w:rsid w:val="00A75D91"/>
    <w:rsid w:val="00A75F15"/>
    <w:rsid w:val="00A75F16"/>
    <w:rsid w:val="00A75F70"/>
    <w:rsid w:val="00A76031"/>
    <w:rsid w:val="00A7604A"/>
    <w:rsid w:val="00A761D3"/>
    <w:rsid w:val="00A76365"/>
    <w:rsid w:val="00A76749"/>
    <w:rsid w:val="00A767A9"/>
    <w:rsid w:val="00A7681D"/>
    <w:rsid w:val="00A7692A"/>
    <w:rsid w:val="00A76CD2"/>
    <w:rsid w:val="00A77158"/>
    <w:rsid w:val="00A77171"/>
    <w:rsid w:val="00A77225"/>
    <w:rsid w:val="00A77243"/>
    <w:rsid w:val="00A77441"/>
    <w:rsid w:val="00A774B0"/>
    <w:rsid w:val="00A77765"/>
    <w:rsid w:val="00A778E8"/>
    <w:rsid w:val="00A77A5B"/>
    <w:rsid w:val="00A77FB5"/>
    <w:rsid w:val="00A77FEB"/>
    <w:rsid w:val="00A80245"/>
    <w:rsid w:val="00A802F0"/>
    <w:rsid w:val="00A80352"/>
    <w:rsid w:val="00A80399"/>
    <w:rsid w:val="00A803CF"/>
    <w:rsid w:val="00A8048F"/>
    <w:rsid w:val="00A80666"/>
    <w:rsid w:val="00A808C7"/>
    <w:rsid w:val="00A80B17"/>
    <w:rsid w:val="00A80BCC"/>
    <w:rsid w:val="00A80C85"/>
    <w:rsid w:val="00A80FCF"/>
    <w:rsid w:val="00A81306"/>
    <w:rsid w:val="00A815AD"/>
    <w:rsid w:val="00A8160E"/>
    <w:rsid w:val="00A81926"/>
    <w:rsid w:val="00A81AE3"/>
    <w:rsid w:val="00A81CDF"/>
    <w:rsid w:val="00A81D3E"/>
    <w:rsid w:val="00A81FDE"/>
    <w:rsid w:val="00A82023"/>
    <w:rsid w:val="00A82392"/>
    <w:rsid w:val="00A82461"/>
    <w:rsid w:val="00A825E7"/>
    <w:rsid w:val="00A8261C"/>
    <w:rsid w:val="00A826D0"/>
    <w:rsid w:val="00A82813"/>
    <w:rsid w:val="00A8281E"/>
    <w:rsid w:val="00A82901"/>
    <w:rsid w:val="00A82B80"/>
    <w:rsid w:val="00A82E31"/>
    <w:rsid w:val="00A82EF4"/>
    <w:rsid w:val="00A8311F"/>
    <w:rsid w:val="00A831B2"/>
    <w:rsid w:val="00A83463"/>
    <w:rsid w:val="00A837BF"/>
    <w:rsid w:val="00A837DD"/>
    <w:rsid w:val="00A83B14"/>
    <w:rsid w:val="00A83B25"/>
    <w:rsid w:val="00A83CA8"/>
    <w:rsid w:val="00A83D34"/>
    <w:rsid w:val="00A83D5C"/>
    <w:rsid w:val="00A83EF1"/>
    <w:rsid w:val="00A83EF5"/>
    <w:rsid w:val="00A83F94"/>
    <w:rsid w:val="00A841EA"/>
    <w:rsid w:val="00A8465E"/>
    <w:rsid w:val="00A84671"/>
    <w:rsid w:val="00A8467E"/>
    <w:rsid w:val="00A84734"/>
    <w:rsid w:val="00A849BB"/>
    <w:rsid w:val="00A84A25"/>
    <w:rsid w:val="00A84A4F"/>
    <w:rsid w:val="00A84B1E"/>
    <w:rsid w:val="00A84C44"/>
    <w:rsid w:val="00A84F9E"/>
    <w:rsid w:val="00A850B5"/>
    <w:rsid w:val="00A852BF"/>
    <w:rsid w:val="00A8535C"/>
    <w:rsid w:val="00A855E0"/>
    <w:rsid w:val="00A855E4"/>
    <w:rsid w:val="00A85729"/>
    <w:rsid w:val="00A8587D"/>
    <w:rsid w:val="00A859B7"/>
    <w:rsid w:val="00A85A9B"/>
    <w:rsid w:val="00A85D44"/>
    <w:rsid w:val="00A85DAA"/>
    <w:rsid w:val="00A85F37"/>
    <w:rsid w:val="00A85F61"/>
    <w:rsid w:val="00A8616B"/>
    <w:rsid w:val="00A8619D"/>
    <w:rsid w:val="00A86DAD"/>
    <w:rsid w:val="00A86E97"/>
    <w:rsid w:val="00A8745D"/>
    <w:rsid w:val="00A8746D"/>
    <w:rsid w:val="00A874F0"/>
    <w:rsid w:val="00A878E4"/>
    <w:rsid w:val="00A87AD0"/>
    <w:rsid w:val="00A900A1"/>
    <w:rsid w:val="00A9015F"/>
    <w:rsid w:val="00A90219"/>
    <w:rsid w:val="00A90451"/>
    <w:rsid w:val="00A90768"/>
    <w:rsid w:val="00A9092C"/>
    <w:rsid w:val="00A90974"/>
    <w:rsid w:val="00A90D0E"/>
    <w:rsid w:val="00A90D21"/>
    <w:rsid w:val="00A9118F"/>
    <w:rsid w:val="00A91197"/>
    <w:rsid w:val="00A91395"/>
    <w:rsid w:val="00A913EB"/>
    <w:rsid w:val="00A913ED"/>
    <w:rsid w:val="00A916F7"/>
    <w:rsid w:val="00A91988"/>
    <w:rsid w:val="00A91A63"/>
    <w:rsid w:val="00A91B9E"/>
    <w:rsid w:val="00A91C2C"/>
    <w:rsid w:val="00A91E33"/>
    <w:rsid w:val="00A91F52"/>
    <w:rsid w:val="00A91FE2"/>
    <w:rsid w:val="00A92172"/>
    <w:rsid w:val="00A92199"/>
    <w:rsid w:val="00A9261F"/>
    <w:rsid w:val="00A9264F"/>
    <w:rsid w:val="00A927D3"/>
    <w:rsid w:val="00A928BA"/>
    <w:rsid w:val="00A92A2C"/>
    <w:rsid w:val="00A92E10"/>
    <w:rsid w:val="00A93322"/>
    <w:rsid w:val="00A93366"/>
    <w:rsid w:val="00A9346D"/>
    <w:rsid w:val="00A93AC7"/>
    <w:rsid w:val="00A93C1F"/>
    <w:rsid w:val="00A941DD"/>
    <w:rsid w:val="00A944E7"/>
    <w:rsid w:val="00A9474B"/>
    <w:rsid w:val="00A94777"/>
    <w:rsid w:val="00A94864"/>
    <w:rsid w:val="00A9491A"/>
    <w:rsid w:val="00A94A52"/>
    <w:rsid w:val="00A94D67"/>
    <w:rsid w:val="00A94D7D"/>
    <w:rsid w:val="00A94EEB"/>
    <w:rsid w:val="00A95061"/>
    <w:rsid w:val="00A9537A"/>
    <w:rsid w:val="00A9559E"/>
    <w:rsid w:val="00A9560E"/>
    <w:rsid w:val="00A95AB2"/>
    <w:rsid w:val="00A95B1D"/>
    <w:rsid w:val="00A95DBF"/>
    <w:rsid w:val="00A966BE"/>
    <w:rsid w:val="00A96A44"/>
    <w:rsid w:val="00A96B8D"/>
    <w:rsid w:val="00A96CEE"/>
    <w:rsid w:val="00A9714C"/>
    <w:rsid w:val="00A971EB"/>
    <w:rsid w:val="00A977F2"/>
    <w:rsid w:val="00A97A1F"/>
    <w:rsid w:val="00A97D9D"/>
    <w:rsid w:val="00A97E01"/>
    <w:rsid w:val="00A97EBB"/>
    <w:rsid w:val="00AA0066"/>
    <w:rsid w:val="00AA0220"/>
    <w:rsid w:val="00AA0337"/>
    <w:rsid w:val="00AA0588"/>
    <w:rsid w:val="00AA0899"/>
    <w:rsid w:val="00AA0CE9"/>
    <w:rsid w:val="00AA0D00"/>
    <w:rsid w:val="00AA0DCD"/>
    <w:rsid w:val="00AA0F2F"/>
    <w:rsid w:val="00AA0F41"/>
    <w:rsid w:val="00AA0F9A"/>
    <w:rsid w:val="00AA103C"/>
    <w:rsid w:val="00AA1195"/>
    <w:rsid w:val="00AA14EC"/>
    <w:rsid w:val="00AA1509"/>
    <w:rsid w:val="00AA1A27"/>
    <w:rsid w:val="00AA1C31"/>
    <w:rsid w:val="00AA1E1D"/>
    <w:rsid w:val="00AA1F78"/>
    <w:rsid w:val="00AA2263"/>
    <w:rsid w:val="00AA22E8"/>
    <w:rsid w:val="00AA2618"/>
    <w:rsid w:val="00AA28D7"/>
    <w:rsid w:val="00AA2A4F"/>
    <w:rsid w:val="00AA2CB0"/>
    <w:rsid w:val="00AA2E93"/>
    <w:rsid w:val="00AA3143"/>
    <w:rsid w:val="00AA3322"/>
    <w:rsid w:val="00AA35FD"/>
    <w:rsid w:val="00AA36C0"/>
    <w:rsid w:val="00AA3720"/>
    <w:rsid w:val="00AA38E5"/>
    <w:rsid w:val="00AA3A84"/>
    <w:rsid w:val="00AA3D04"/>
    <w:rsid w:val="00AA3D3D"/>
    <w:rsid w:val="00AA3F42"/>
    <w:rsid w:val="00AA4475"/>
    <w:rsid w:val="00AA4653"/>
    <w:rsid w:val="00AA4764"/>
    <w:rsid w:val="00AA4889"/>
    <w:rsid w:val="00AA4AED"/>
    <w:rsid w:val="00AA4E66"/>
    <w:rsid w:val="00AA4F4F"/>
    <w:rsid w:val="00AA4FCA"/>
    <w:rsid w:val="00AA5074"/>
    <w:rsid w:val="00AA5141"/>
    <w:rsid w:val="00AA5150"/>
    <w:rsid w:val="00AA54C0"/>
    <w:rsid w:val="00AA55E7"/>
    <w:rsid w:val="00AA56F5"/>
    <w:rsid w:val="00AA58E4"/>
    <w:rsid w:val="00AA5A08"/>
    <w:rsid w:val="00AA5DD2"/>
    <w:rsid w:val="00AA5E80"/>
    <w:rsid w:val="00AA618C"/>
    <w:rsid w:val="00AA62D2"/>
    <w:rsid w:val="00AA6609"/>
    <w:rsid w:val="00AA6B6C"/>
    <w:rsid w:val="00AA6E28"/>
    <w:rsid w:val="00AA706B"/>
    <w:rsid w:val="00AA71A9"/>
    <w:rsid w:val="00AA72A0"/>
    <w:rsid w:val="00AA72E1"/>
    <w:rsid w:val="00AA7408"/>
    <w:rsid w:val="00AA7796"/>
    <w:rsid w:val="00AA77DF"/>
    <w:rsid w:val="00AA7AB0"/>
    <w:rsid w:val="00AA7C4B"/>
    <w:rsid w:val="00AA7C80"/>
    <w:rsid w:val="00AB0083"/>
    <w:rsid w:val="00AB0158"/>
    <w:rsid w:val="00AB0287"/>
    <w:rsid w:val="00AB03FD"/>
    <w:rsid w:val="00AB0443"/>
    <w:rsid w:val="00AB08B7"/>
    <w:rsid w:val="00AB09FB"/>
    <w:rsid w:val="00AB108D"/>
    <w:rsid w:val="00AB1151"/>
    <w:rsid w:val="00AB136D"/>
    <w:rsid w:val="00AB14C2"/>
    <w:rsid w:val="00AB167F"/>
    <w:rsid w:val="00AB1BE5"/>
    <w:rsid w:val="00AB1D96"/>
    <w:rsid w:val="00AB1DF6"/>
    <w:rsid w:val="00AB1DF7"/>
    <w:rsid w:val="00AB1E03"/>
    <w:rsid w:val="00AB1E0A"/>
    <w:rsid w:val="00AB22ED"/>
    <w:rsid w:val="00AB233C"/>
    <w:rsid w:val="00AB2444"/>
    <w:rsid w:val="00AB275E"/>
    <w:rsid w:val="00AB2D78"/>
    <w:rsid w:val="00AB2F55"/>
    <w:rsid w:val="00AB3002"/>
    <w:rsid w:val="00AB3010"/>
    <w:rsid w:val="00AB36A1"/>
    <w:rsid w:val="00AB3856"/>
    <w:rsid w:val="00AB3A40"/>
    <w:rsid w:val="00AB3A86"/>
    <w:rsid w:val="00AB3DD6"/>
    <w:rsid w:val="00AB3E8A"/>
    <w:rsid w:val="00AB4039"/>
    <w:rsid w:val="00AB40C8"/>
    <w:rsid w:val="00AB455C"/>
    <w:rsid w:val="00AB457C"/>
    <w:rsid w:val="00AB49DA"/>
    <w:rsid w:val="00AB4C9F"/>
    <w:rsid w:val="00AB4F04"/>
    <w:rsid w:val="00AB5005"/>
    <w:rsid w:val="00AB5160"/>
    <w:rsid w:val="00AB549A"/>
    <w:rsid w:val="00AB5619"/>
    <w:rsid w:val="00AB5F0D"/>
    <w:rsid w:val="00AB60BD"/>
    <w:rsid w:val="00AB60DB"/>
    <w:rsid w:val="00AB62A8"/>
    <w:rsid w:val="00AB63B2"/>
    <w:rsid w:val="00AB63B9"/>
    <w:rsid w:val="00AB63C7"/>
    <w:rsid w:val="00AB6A55"/>
    <w:rsid w:val="00AB6A92"/>
    <w:rsid w:val="00AB6B01"/>
    <w:rsid w:val="00AB6BA2"/>
    <w:rsid w:val="00AB6FFD"/>
    <w:rsid w:val="00AB706E"/>
    <w:rsid w:val="00AB7366"/>
    <w:rsid w:val="00AB747A"/>
    <w:rsid w:val="00AB77E1"/>
    <w:rsid w:val="00AB786D"/>
    <w:rsid w:val="00AB79BB"/>
    <w:rsid w:val="00AB7C92"/>
    <w:rsid w:val="00AB7CA1"/>
    <w:rsid w:val="00AC0168"/>
    <w:rsid w:val="00AC025C"/>
    <w:rsid w:val="00AC0284"/>
    <w:rsid w:val="00AC07BD"/>
    <w:rsid w:val="00AC07C6"/>
    <w:rsid w:val="00AC08EC"/>
    <w:rsid w:val="00AC0EBF"/>
    <w:rsid w:val="00AC1575"/>
    <w:rsid w:val="00AC16DD"/>
    <w:rsid w:val="00AC1705"/>
    <w:rsid w:val="00AC1D31"/>
    <w:rsid w:val="00AC1D6D"/>
    <w:rsid w:val="00AC1EF4"/>
    <w:rsid w:val="00AC1F95"/>
    <w:rsid w:val="00AC24B7"/>
    <w:rsid w:val="00AC2931"/>
    <w:rsid w:val="00AC297D"/>
    <w:rsid w:val="00AC2BB7"/>
    <w:rsid w:val="00AC2C0D"/>
    <w:rsid w:val="00AC2E97"/>
    <w:rsid w:val="00AC3612"/>
    <w:rsid w:val="00AC36C5"/>
    <w:rsid w:val="00AC407A"/>
    <w:rsid w:val="00AC4159"/>
    <w:rsid w:val="00AC416D"/>
    <w:rsid w:val="00AC420D"/>
    <w:rsid w:val="00AC43A1"/>
    <w:rsid w:val="00AC481E"/>
    <w:rsid w:val="00AC487F"/>
    <w:rsid w:val="00AC498B"/>
    <w:rsid w:val="00AC4B36"/>
    <w:rsid w:val="00AC4D48"/>
    <w:rsid w:val="00AC4E22"/>
    <w:rsid w:val="00AC52CC"/>
    <w:rsid w:val="00AC52EE"/>
    <w:rsid w:val="00AC559D"/>
    <w:rsid w:val="00AC5620"/>
    <w:rsid w:val="00AC56CA"/>
    <w:rsid w:val="00AC5833"/>
    <w:rsid w:val="00AC58DE"/>
    <w:rsid w:val="00AC5957"/>
    <w:rsid w:val="00AC5B2F"/>
    <w:rsid w:val="00AC5B55"/>
    <w:rsid w:val="00AC60AC"/>
    <w:rsid w:val="00AC61D1"/>
    <w:rsid w:val="00AC6323"/>
    <w:rsid w:val="00AC657E"/>
    <w:rsid w:val="00AC6643"/>
    <w:rsid w:val="00AC682B"/>
    <w:rsid w:val="00AC6A91"/>
    <w:rsid w:val="00AC6B73"/>
    <w:rsid w:val="00AC6CDC"/>
    <w:rsid w:val="00AC70F1"/>
    <w:rsid w:val="00AC7270"/>
    <w:rsid w:val="00AC732D"/>
    <w:rsid w:val="00AC73A2"/>
    <w:rsid w:val="00AC7418"/>
    <w:rsid w:val="00AC75C2"/>
    <w:rsid w:val="00AC76C7"/>
    <w:rsid w:val="00AC7707"/>
    <w:rsid w:val="00AC7C4D"/>
    <w:rsid w:val="00AD0354"/>
    <w:rsid w:val="00AD0410"/>
    <w:rsid w:val="00AD0493"/>
    <w:rsid w:val="00AD07E1"/>
    <w:rsid w:val="00AD0841"/>
    <w:rsid w:val="00AD0897"/>
    <w:rsid w:val="00AD0AD2"/>
    <w:rsid w:val="00AD0CBF"/>
    <w:rsid w:val="00AD0D99"/>
    <w:rsid w:val="00AD1626"/>
    <w:rsid w:val="00AD16DA"/>
    <w:rsid w:val="00AD1722"/>
    <w:rsid w:val="00AD187C"/>
    <w:rsid w:val="00AD19B4"/>
    <w:rsid w:val="00AD19FC"/>
    <w:rsid w:val="00AD1A17"/>
    <w:rsid w:val="00AD1A27"/>
    <w:rsid w:val="00AD1BF2"/>
    <w:rsid w:val="00AD1BF3"/>
    <w:rsid w:val="00AD218E"/>
    <w:rsid w:val="00AD2242"/>
    <w:rsid w:val="00AD2260"/>
    <w:rsid w:val="00AD2335"/>
    <w:rsid w:val="00AD239D"/>
    <w:rsid w:val="00AD25C3"/>
    <w:rsid w:val="00AD29C9"/>
    <w:rsid w:val="00AD2B54"/>
    <w:rsid w:val="00AD2B68"/>
    <w:rsid w:val="00AD2F9F"/>
    <w:rsid w:val="00AD30EA"/>
    <w:rsid w:val="00AD31C8"/>
    <w:rsid w:val="00AD3274"/>
    <w:rsid w:val="00AD3322"/>
    <w:rsid w:val="00AD35BC"/>
    <w:rsid w:val="00AD386B"/>
    <w:rsid w:val="00AD39E3"/>
    <w:rsid w:val="00AD3B0E"/>
    <w:rsid w:val="00AD3B7F"/>
    <w:rsid w:val="00AD3BCF"/>
    <w:rsid w:val="00AD3D70"/>
    <w:rsid w:val="00AD3D71"/>
    <w:rsid w:val="00AD3E06"/>
    <w:rsid w:val="00AD3EDC"/>
    <w:rsid w:val="00AD404C"/>
    <w:rsid w:val="00AD40E3"/>
    <w:rsid w:val="00AD41CA"/>
    <w:rsid w:val="00AD440D"/>
    <w:rsid w:val="00AD454B"/>
    <w:rsid w:val="00AD46F0"/>
    <w:rsid w:val="00AD476A"/>
    <w:rsid w:val="00AD4781"/>
    <w:rsid w:val="00AD47A7"/>
    <w:rsid w:val="00AD47B6"/>
    <w:rsid w:val="00AD4B3D"/>
    <w:rsid w:val="00AD4BBC"/>
    <w:rsid w:val="00AD4D03"/>
    <w:rsid w:val="00AD4E59"/>
    <w:rsid w:val="00AD4F23"/>
    <w:rsid w:val="00AD4FB8"/>
    <w:rsid w:val="00AD51B8"/>
    <w:rsid w:val="00AD53AD"/>
    <w:rsid w:val="00AD5618"/>
    <w:rsid w:val="00AD5851"/>
    <w:rsid w:val="00AD587D"/>
    <w:rsid w:val="00AD5B14"/>
    <w:rsid w:val="00AD5B4D"/>
    <w:rsid w:val="00AD5C29"/>
    <w:rsid w:val="00AD5D58"/>
    <w:rsid w:val="00AD615E"/>
    <w:rsid w:val="00AD627F"/>
    <w:rsid w:val="00AD64BB"/>
    <w:rsid w:val="00AD68DC"/>
    <w:rsid w:val="00AD68F4"/>
    <w:rsid w:val="00AD6A71"/>
    <w:rsid w:val="00AD6E14"/>
    <w:rsid w:val="00AD708E"/>
    <w:rsid w:val="00AD7272"/>
    <w:rsid w:val="00AD7551"/>
    <w:rsid w:val="00AD7F0D"/>
    <w:rsid w:val="00AD7FA3"/>
    <w:rsid w:val="00AE003B"/>
    <w:rsid w:val="00AE0251"/>
    <w:rsid w:val="00AE0407"/>
    <w:rsid w:val="00AE041A"/>
    <w:rsid w:val="00AE07D6"/>
    <w:rsid w:val="00AE09F6"/>
    <w:rsid w:val="00AE0AF3"/>
    <w:rsid w:val="00AE0C06"/>
    <w:rsid w:val="00AE0C63"/>
    <w:rsid w:val="00AE113E"/>
    <w:rsid w:val="00AE12E7"/>
    <w:rsid w:val="00AE1529"/>
    <w:rsid w:val="00AE1550"/>
    <w:rsid w:val="00AE157E"/>
    <w:rsid w:val="00AE16E6"/>
    <w:rsid w:val="00AE1875"/>
    <w:rsid w:val="00AE18F7"/>
    <w:rsid w:val="00AE19C0"/>
    <w:rsid w:val="00AE1B78"/>
    <w:rsid w:val="00AE1C7F"/>
    <w:rsid w:val="00AE20A6"/>
    <w:rsid w:val="00AE2175"/>
    <w:rsid w:val="00AE229B"/>
    <w:rsid w:val="00AE26C1"/>
    <w:rsid w:val="00AE2967"/>
    <w:rsid w:val="00AE2D1D"/>
    <w:rsid w:val="00AE2D59"/>
    <w:rsid w:val="00AE2DA1"/>
    <w:rsid w:val="00AE309B"/>
    <w:rsid w:val="00AE3272"/>
    <w:rsid w:val="00AE32CB"/>
    <w:rsid w:val="00AE3309"/>
    <w:rsid w:val="00AE332E"/>
    <w:rsid w:val="00AE35EC"/>
    <w:rsid w:val="00AE3607"/>
    <w:rsid w:val="00AE3913"/>
    <w:rsid w:val="00AE3AE6"/>
    <w:rsid w:val="00AE3B82"/>
    <w:rsid w:val="00AE3BF6"/>
    <w:rsid w:val="00AE3EAD"/>
    <w:rsid w:val="00AE3F53"/>
    <w:rsid w:val="00AE3FAC"/>
    <w:rsid w:val="00AE42FC"/>
    <w:rsid w:val="00AE45DE"/>
    <w:rsid w:val="00AE45F7"/>
    <w:rsid w:val="00AE4803"/>
    <w:rsid w:val="00AE4CB4"/>
    <w:rsid w:val="00AE4CC1"/>
    <w:rsid w:val="00AE4E4D"/>
    <w:rsid w:val="00AE4FC9"/>
    <w:rsid w:val="00AE5233"/>
    <w:rsid w:val="00AE5460"/>
    <w:rsid w:val="00AE5504"/>
    <w:rsid w:val="00AE57A6"/>
    <w:rsid w:val="00AE5B43"/>
    <w:rsid w:val="00AE5FB6"/>
    <w:rsid w:val="00AE62D3"/>
    <w:rsid w:val="00AE6451"/>
    <w:rsid w:val="00AE64C6"/>
    <w:rsid w:val="00AE64FC"/>
    <w:rsid w:val="00AE6558"/>
    <w:rsid w:val="00AE6780"/>
    <w:rsid w:val="00AE682C"/>
    <w:rsid w:val="00AE692F"/>
    <w:rsid w:val="00AE6B22"/>
    <w:rsid w:val="00AE71A3"/>
    <w:rsid w:val="00AE7260"/>
    <w:rsid w:val="00AE74AB"/>
    <w:rsid w:val="00AE7555"/>
    <w:rsid w:val="00AE78EE"/>
    <w:rsid w:val="00AE7A04"/>
    <w:rsid w:val="00AE7C1C"/>
    <w:rsid w:val="00AE7C56"/>
    <w:rsid w:val="00AF028D"/>
    <w:rsid w:val="00AF0368"/>
    <w:rsid w:val="00AF058C"/>
    <w:rsid w:val="00AF05AB"/>
    <w:rsid w:val="00AF0649"/>
    <w:rsid w:val="00AF06D1"/>
    <w:rsid w:val="00AF0888"/>
    <w:rsid w:val="00AF0CFD"/>
    <w:rsid w:val="00AF0D74"/>
    <w:rsid w:val="00AF0E91"/>
    <w:rsid w:val="00AF0FE3"/>
    <w:rsid w:val="00AF1345"/>
    <w:rsid w:val="00AF17F7"/>
    <w:rsid w:val="00AF19E5"/>
    <w:rsid w:val="00AF1EAF"/>
    <w:rsid w:val="00AF1F03"/>
    <w:rsid w:val="00AF20E9"/>
    <w:rsid w:val="00AF2164"/>
    <w:rsid w:val="00AF21BB"/>
    <w:rsid w:val="00AF2213"/>
    <w:rsid w:val="00AF229F"/>
    <w:rsid w:val="00AF22DB"/>
    <w:rsid w:val="00AF22EB"/>
    <w:rsid w:val="00AF23A7"/>
    <w:rsid w:val="00AF2413"/>
    <w:rsid w:val="00AF249A"/>
    <w:rsid w:val="00AF2944"/>
    <w:rsid w:val="00AF2AF0"/>
    <w:rsid w:val="00AF2B88"/>
    <w:rsid w:val="00AF2BEB"/>
    <w:rsid w:val="00AF2D6C"/>
    <w:rsid w:val="00AF2EA9"/>
    <w:rsid w:val="00AF2F00"/>
    <w:rsid w:val="00AF2F10"/>
    <w:rsid w:val="00AF312B"/>
    <w:rsid w:val="00AF3164"/>
    <w:rsid w:val="00AF3221"/>
    <w:rsid w:val="00AF32E5"/>
    <w:rsid w:val="00AF3580"/>
    <w:rsid w:val="00AF3668"/>
    <w:rsid w:val="00AF36DE"/>
    <w:rsid w:val="00AF3B7B"/>
    <w:rsid w:val="00AF3E8F"/>
    <w:rsid w:val="00AF3EB1"/>
    <w:rsid w:val="00AF41CC"/>
    <w:rsid w:val="00AF4252"/>
    <w:rsid w:val="00AF437B"/>
    <w:rsid w:val="00AF43FF"/>
    <w:rsid w:val="00AF45E0"/>
    <w:rsid w:val="00AF45E6"/>
    <w:rsid w:val="00AF47C2"/>
    <w:rsid w:val="00AF487E"/>
    <w:rsid w:val="00AF494E"/>
    <w:rsid w:val="00AF4970"/>
    <w:rsid w:val="00AF4A80"/>
    <w:rsid w:val="00AF4B33"/>
    <w:rsid w:val="00AF4E02"/>
    <w:rsid w:val="00AF5010"/>
    <w:rsid w:val="00AF560F"/>
    <w:rsid w:val="00AF5DA1"/>
    <w:rsid w:val="00AF5DFC"/>
    <w:rsid w:val="00AF643A"/>
    <w:rsid w:val="00AF656B"/>
    <w:rsid w:val="00AF6706"/>
    <w:rsid w:val="00AF6BD0"/>
    <w:rsid w:val="00AF6C47"/>
    <w:rsid w:val="00AF6D93"/>
    <w:rsid w:val="00AF6DA6"/>
    <w:rsid w:val="00AF6E8F"/>
    <w:rsid w:val="00AF6F2F"/>
    <w:rsid w:val="00AF7097"/>
    <w:rsid w:val="00AF7100"/>
    <w:rsid w:val="00AF7247"/>
    <w:rsid w:val="00AF7524"/>
    <w:rsid w:val="00AF760E"/>
    <w:rsid w:val="00AF76E5"/>
    <w:rsid w:val="00AF76EB"/>
    <w:rsid w:val="00AF7701"/>
    <w:rsid w:val="00AF7902"/>
    <w:rsid w:val="00AF7C0D"/>
    <w:rsid w:val="00AF7CAE"/>
    <w:rsid w:val="00AF7EAA"/>
    <w:rsid w:val="00AF7EE3"/>
    <w:rsid w:val="00B00010"/>
    <w:rsid w:val="00B00235"/>
    <w:rsid w:val="00B00631"/>
    <w:rsid w:val="00B0067A"/>
    <w:rsid w:val="00B00809"/>
    <w:rsid w:val="00B008FE"/>
    <w:rsid w:val="00B00999"/>
    <w:rsid w:val="00B009C1"/>
    <w:rsid w:val="00B009C9"/>
    <w:rsid w:val="00B00D8A"/>
    <w:rsid w:val="00B00E84"/>
    <w:rsid w:val="00B01037"/>
    <w:rsid w:val="00B01065"/>
    <w:rsid w:val="00B01089"/>
    <w:rsid w:val="00B01269"/>
    <w:rsid w:val="00B012D0"/>
    <w:rsid w:val="00B015A1"/>
    <w:rsid w:val="00B016AD"/>
    <w:rsid w:val="00B0198C"/>
    <w:rsid w:val="00B019B3"/>
    <w:rsid w:val="00B01A5E"/>
    <w:rsid w:val="00B01AC8"/>
    <w:rsid w:val="00B01D6C"/>
    <w:rsid w:val="00B01E14"/>
    <w:rsid w:val="00B01FC5"/>
    <w:rsid w:val="00B02026"/>
    <w:rsid w:val="00B0261D"/>
    <w:rsid w:val="00B027D4"/>
    <w:rsid w:val="00B0291F"/>
    <w:rsid w:val="00B02A76"/>
    <w:rsid w:val="00B02C94"/>
    <w:rsid w:val="00B02DEB"/>
    <w:rsid w:val="00B02E01"/>
    <w:rsid w:val="00B02F81"/>
    <w:rsid w:val="00B03192"/>
    <w:rsid w:val="00B033F4"/>
    <w:rsid w:val="00B03465"/>
    <w:rsid w:val="00B0366F"/>
    <w:rsid w:val="00B0388E"/>
    <w:rsid w:val="00B03894"/>
    <w:rsid w:val="00B03897"/>
    <w:rsid w:val="00B03A75"/>
    <w:rsid w:val="00B03DD7"/>
    <w:rsid w:val="00B03EEF"/>
    <w:rsid w:val="00B04157"/>
    <w:rsid w:val="00B046EC"/>
    <w:rsid w:val="00B04725"/>
    <w:rsid w:val="00B047B1"/>
    <w:rsid w:val="00B04A27"/>
    <w:rsid w:val="00B04AC2"/>
    <w:rsid w:val="00B04B3B"/>
    <w:rsid w:val="00B04DC4"/>
    <w:rsid w:val="00B04EB2"/>
    <w:rsid w:val="00B05012"/>
    <w:rsid w:val="00B050F4"/>
    <w:rsid w:val="00B05674"/>
    <w:rsid w:val="00B056AC"/>
    <w:rsid w:val="00B057C1"/>
    <w:rsid w:val="00B057E6"/>
    <w:rsid w:val="00B05B7B"/>
    <w:rsid w:val="00B05B90"/>
    <w:rsid w:val="00B0603E"/>
    <w:rsid w:val="00B064C5"/>
    <w:rsid w:val="00B06576"/>
    <w:rsid w:val="00B065F4"/>
    <w:rsid w:val="00B0678E"/>
    <w:rsid w:val="00B06852"/>
    <w:rsid w:val="00B06878"/>
    <w:rsid w:val="00B06B99"/>
    <w:rsid w:val="00B06BE0"/>
    <w:rsid w:val="00B06F5E"/>
    <w:rsid w:val="00B07017"/>
    <w:rsid w:val="00B07101"/>
    <w:rsid w:val="00B072BE"/>
    <w:rsid w:val="00B07535"/>
    <w:rsid w:val="00B076DD"/>
    <w:rsid w:val="00B077A4"/>
    <w:rsid w:val="00B077B6"/>
    <w:rsid w:val="00B07C28"/>
    <w:rsid w:val="00B07CE9"/>
    <w:rsid w:val="00B07DD1"/>
    <w:rsid w:val="00B101E7"/>
    <w:rsid w:val="00B10414"/>
    <w:rsid w:val="00B1049E"/>
    <w:rsid w:val="00B10B1B"/>
    <w:rsid w:val="00B10CB6"/>
    <w:rsid w:val="00B10DD7"/>
    <w:rsid w:val="00B10F16"/>
    <w:rsid w:val="00B110DF"/>
    <w:rsid w:val="00B1129A"/>
    <w:rsid w:val="00B11518"/>
    <w:rsid w:val="00B11585"/>
    <w:rsid w:val="00B1175C"/>
    <w:rsid w:val="00B11761"/>
    <w:rsid w:val="00B118C1"/>
    <w:rsid w:val="00B1199B"/>
    <w:rsid w:val="00B11A69"/>
    <w:rsid w:val="00B11C81"/>
    <w:rsid w:val="00B11D7E"/>
    <w:rsid w:val="00B120A0"/>
    <w:rsid w:val="00B12120"/>
    <w:rsid w:val="00B1222E"/>
    <w:rsid w:val="00B12C4F"/>
    <w:rsid w:val="00B12F87"/>
    <w:rsid w:val="00B13312"/>
    <w:rsid w:val="00B1345D"/>
    <w:rsid w:val="00B1353A"/>
    <w:rsid w:val="00B138FF"/>
    <w:rsid w:val="00B1392D"/>
    <w:rsid w:val="00B13969"/>
    <w:rsid w:val="00B13B01"/>
    <w:rsid w:val="00B13C3A"/>
    <w:rsid w:val="00B13F45"/>
    <w:rsid w:val="00B14054"/>
    <w:rsid w:val="00B14243"/>
    <w:rsid w:val="00B142F9"/>
    <w:rsid w:val="00B14393"/>
    <w:rsid w:val="00B14838"/>
    <w:rsid w:val="00B148CB"/>
    <w:rsid w:val="00B14A98"/>
    <w:rsid w:val="00B14B7C"/>
    <w:rsid w:val="00B14D55"/>
    <w:rsid w:val="00B1502F"/>
    <w:rsid w:val="00B15051"/>
    <w:rsid w:val="00B15127"/>
    <w:rsid w:val="00B156B7"/>
    <w:rsid w:val="00B15770"/>
    <w:rsid w:val="00B158F7"/>
    <w:rsid w:val="00B15BD9"/>
    <w:rsid w:val="00B15D79"/>
    <w:rsid w:val="00B15DED"/>
    <w:rsid w:val="00B15E66"/>
    <w:rsid w:val="00B15E7E"/>
    <w:rsid w:val="00B15E8C"/>
    <w:rsid w:val="00B16044"/>
    <w:rsid w:val="00B16096"/>
    <w:rsid w:val="00B160A9"/>
    <w:rsid w:val="00B165D6"/>
    <w:rsid w:val="00B167C8"/>
    <w:rsid w:val="00B16A29"/>
    <w:rsid w:val="00B16B96"/>
    <w:rsid w:val="00B16D1B"/>
    <w:rsid w:val="00B16ED5"/>
    <w:rsid w:val="00B17646"/>
    <w:rsid w:val="00B17671"/>
    <w:rsid w:val="00B177F3"/>
    <w:rsid w:val="00B17966"/>
    <w:rsid w:val="00B17A23"/>
    <w:rsid w:val="00B17C09"/>
    <w:rsid w:val="00B17CA6"/>
    <w:rsid w:val="00B17D2E"/>
    <w:rsid w:val="00B20135"/>
    <w:rsid w:val="00B20277"/>
    <w:rsid w:val="00B206F1"/>
    <w:rsid w:val="00B207C4"/>
    <w:rsid w:val="00B20A13"/>
    <w:rsid w:val="00B20D3E"/>
    <w:rsid w:val="00B20D83"/>
    <w:rsid w:val="00B20FB7"/>
    <w:rsid w:val="00B21098"/>
    <w:rsid w:val="00B21BF6"/>
    <w:rsid w:val="00B21C1E"/>
    <w:rsid w:val="00B21E44"/>
    <w:rsid w:val="00B22272"/>
    <w:rsid w:val="00B2228D"/>
    <w:rsid w:val="00B222EA"/>
    <w:rsid w:val="00B223C3"/>
    <w:rsid w:val="00B225C3"/>
    <w:rsid w:val="00B2263D"/>
    <w:rsid w:val="00B22A9A"/>
    <w:rsid w:val="00B22A9C"/>
    <w:rsid w:val="00B22AB6"/>
    <w:rsid w:val="00B22B3E"/>
    <w:rsid w:val="00B22C96"/>
    <w:rsid w:val="00B22E4B"/>
    <w:rsid w:val="00B22F48"/>
    <w:rsid w:val="00B2300E"/>
    <w:rsid w:val="00B2302C"/>
    <w:rsid w:val="00B232F4"/>
    <w:rsid w:val="00B2333A"/>
    <w:rsid w:val="00B23432"/>
    <w:rsid w:val="00B23453"/>
    <w:rsid w:val="00B2363B"/>
    <w:rsid w:val="00B236B9"/>
    <w:rsid w:val="00B239AA"/>
    <w:rsid w:val="00B24040"/>
    <w:rsid w:val="00B24110"/>
    <w:rsid w:val="00B2444F"/>
    <w:rsid w:val="00B2454D"/>
    <w:rsid w:val="00B2476F"/>
    <w:rsid w:val="00B2495D"/>
    <w:rsid w:val="00B24AF3"/>
    <w:rsid w:val="00B253E9"/>
    <w:rsid w:val="00B2559F"/>
    <w:rsid w:val="00B255B3"/>
    <w:rsid w:val="00B25A9F"/>
    <w:rsid w:val="00B25B8A"/>
    <w:rsid w:val="00B25D36"/>
    <w:rsid w:val="00B25E6E"/>
    <w:rsid w:val="00B2634F"/>
    <w:rsid w:val="00B2637B"/>
    <w:rsid w:val="00B26573"/>
    <w:rsid w:val="00B26770"/>
    <w:rsid w:val="00B267CB"/>
    <w:rsid w:val="00B2695F"/>
    <w:rsid w:val="00B269FF"/>
    <w:rsid w:val="00B26A00"/>
    <w:rsid w:val="00B26A86"/>
    <w:rsid w:val="00B26DF7"/>
    <w:rsid w:val="00B27042"/>
    <w:rsid w:val="00B27043"/>
    <w:rsid w:val="00B27360"/>
    <w:rsid w:val="00B275F9"/>
    <w:rsid w:val="00B2769E"/>
    <w:rsid w:val="00B27788"/>
    <w:rsid w:val="00B2797A"/>
    <w:rsid w:val="00B27A41"/>
    <w:rsid w:val="00B27A61"/>
    <w:rsid w:val="00B27C64"/>
    <w:rsid w:val="00B27DCB"/>
    <w:rsid w:val="00B27F99"/>
    <w:rsid w:val="00B30037"/>
    <w:rsid w:val="00B3011B"/>
    <w:rsid w:val="00B30252"/>
    <w:rsid w:val="00B302B9"/>
    <w:rsid w:val="00B304EB"/>
    <w:rsid w:val="00B3097C"/>
    <w:rsid w:val="00B30D08"/>
    <w:rsid w:val="00B30EE4"/>
    <w:rsid w:val="00B3122A"/>
    <w:rsid w:val="00B31254"/>
    <w:rsid w:val="00B3127F"/>
    <w:rsid w:val="00B3168D"/>
    <w:rsid w:val="00B31707"/>
    <w:rsid w:val="00B31835"/>
    <w:rsid w:val="00B31861"/>
    <w:rsid w:val="00B31D8E"/>
    <w:rsid w:val="00B31ED9"/>
    <w:rsid w:val="00B320BF"/>
    <w:rsid w:val="00B3224E"/>
    <w:rsid w:val="00B32290"/>
    <w:rsid w:val="00B323B2"/>
    <w:rsid w:val="00B32B0C"/>
    <w:rsid w:val="00B32BAF"/>
    <w:rsid w:val="00B32BDF"/>
    <w:rsid w:val="00B32E9A"/>
    <w:rsid w:val="00B32F14"/>
    <w:rsid w:val="00B3316E"/>
    <w:rsid w:val="00B333B9"/>
    <w:rsid w:val="00B334D0"/>
    <w:rsid w:val="00B334F3"/>
    <w:rsid w:val="00B335AA"/>
    <w:rsid w:val="00B33733"/>
    <w:rsid w:val="00B3396D"/>
    <w:rsid w:val="00B33A71"/>
    <w:rsid w:val="00B33A8C"/>
    <w:rsid w:val="00B33BFB"/>
    <w:rsid w:val="00B33CB1"/>
    <w:rsid w:val="00B34072"/>
    <w:rsid w:val="00B34077"/>
    <w:rsid w:val="00B340B8"/>
    <w:rsid w:val="00B341AE"/>
    <w:rsid w:val="00B34238"/>
    <w:rsid w:val="00B342D2"/>
    <w:rsid w:val="00B345AC"/>
    <w:rsid w:val="00B34735"/>
    <w:rsid w:val="00B34829"/>
    <w:rsid w:val="00B349FA"/>
    <w:rsid w:val="00B34A44"/>
    <w:rsid w:val="00B34D8C"/>
    <w:rsid w:val="00B35042"/>
    <w:rsid w:val="00B350AB"/>
    <w:rsid w:val="00B35210"/>
    <w:rsid w:val="00B35301"/>
    <w:rsid w:val="00B35344"/>
    <w:rsid w:val="00B35517"/>
    <w:rsid w:val="00B3557B"/>
    <w:rsid w:val="00B355D4"/>
    <w:rsid w:val="00B35704"/>
    <w:rsid w:val="00B357A0"/>
    <w:rsid w:val="00B35C61"/>
    <w:rsid w:val="00B35CDF"/>
    <w:rsid w:val="00B35D3A"/>
    <w:rsid w:val="00B36121"/>
    <w:rsid w:val="00B36224"/>
    <w:rsid w:val="00B362E7"/>
    <w:rsid w:val="00B366DC"/>
    <w:rsid w:val="00B36BD1"/>
    <w:rsid w:val="00B36CDD"/>
    <w:rsid w:val="00B36D1E"/>
    <w:rsid w:val="00B36DB6"/>
    <w:rsid w:val="00B36EBC"/>
    <w:rsid w:val="00B36EFC"/>
    <w:rsid w:val="00B3711F"/>
    <w:rsid w:val="00B3732E"/>
    <w:rsid w:val="00B375EA"/>
    <w:rsid w:val="00B37663"/>
    <w:rsid w:val="00B376E4"/>
    <w:rsid w:val="00B37A9C"/>
    <w:rsid w:val="00B37C8A"/>
    <w:rsid w:val="00B37EC6"/>
    <w:rsid w:val="00B37F22"/>
    <w:rsid w:val="00B4013E"/>
    <w:rsid w:val="00B40393"/>
    <w:rsid w:val="00B40437"/>
    <w:rsid w:val="00B4043C"/>
    <w:rsid w:val="00B407C6"/>
    <w:rsid w:val="00B408EE"/>
    <w:rsid w:val="00B40921"/>
    <w:rsid w:val="00B40925"/>
    <w:rsid w:val="00B40A26"/>
    <w:rsid w:val="00B40D70"/>
    <w:rsid w:val="00B40D81"/>
    <w:rsid w:val="00B40E88"/>
    <w:rsid w:val="00B41599"/>
    <w:rsid w:val="00B415B5"/>
    <w:rsid w:val="00B4177C"/>
    <w:rsid w:val="00B41850"/>
    <w:rsid w:val="00B41B8B"/>
    <w:rsid w:val="00B41C48"/>
    <w:rsid w:val="00B41CC7"/>
    <w:rsid w:val="00B41D9E"/>
    <w:rsid w:val="00B41F22"/>
    <w:rsid w:val="00B41FC9"/>
    <w:rsid w:val="00B42082"/>
    <w:rsid w:val="00B42137"/>
    <w:rsid w:val="00B42242"/>
    <w:rsid w:val="00B42470"/>
    <w:rsid w:val="00B429A8"/>
    <w:rsid w:val="00B42AA9"/>
    <w:rsid w:val="00B42D9D"/>
    <w:rsid w:val="00B42DB8"/>
    <w:rsid w:val="00B42F08"/>
    <w:rsid w:val="00B42F85"/>
    <w:rsid w:val="00B42FEE"/>
    <w:rsid w:val="00B43085"/>
    <w:rsid w:val="00B4337D"/>
    <w:rsid w:val="00B43644"/>
    <w:rsid w:val="00B436C9"/>
    <w:rsid w:val="00B43E74"/>
    <w:rsid w:val="00B43E80"/>
    <w:rsid w:val="00B43E9E"/>
    <w:rsid w:val="00B43F7C"/>
    <w:rsid w:val="00B43FC3"/>
    <w:rsid w:val="00B441A7"/>
    <w:rsid w:val="00B442AC"/>
    <w:rsid w:val="00B44312"/>
    <w:rsid w:val="00B44403"/>
    <w:rsid w:val="00B44A33"/>
    <w:rsid w:val="00B44C1C"/>
    <w:rsid w:val="00B44D96"/>
    <w:rsid w:val="00B44F84"/>
    <w:rsid w:val="00B45075"/>
    <w:rsid w:val="00B45136"/>
    <w:rsid w:val="00B45407"/>
    <w:rsid w:val="00B458C3"/>
    <w:rsid w:val="00B45965"/>
    <w:rsid w:val="00B45B56"/>
    <w:rsid w:val="00B45B7E"/>
    <w:rsid w:val="00B45D25"/>
    <w:rsid w:val="00B45D73"/>
    <w:rsid w:val="00B46059"/>
    <w:rsid w:val="00B461F7"/>
    <w:rsid w:val="00B46243"/>
    <w:rsid w:val="00B46390"/>
    <w:rsid w:val="00B46667"/>
    <w:rsid w:val="00B46751"/>
    <w:rsid w:val="00B469C4"/>
    <w:rsid w:val="00B46B2F"/>
    <w:rsid w:val="00B46FC1"/>
    <w:rsid w:val="00B47078"/>
    <w:rsid w:val="00B47111"/>
    <w:rsid w:val="00B47416"/>
    <w:rsid w:val="00B4773D"/>
    <w:rsid w:val="00B47844"/>
    <w:rsid w:val="00B47D28"/>
    <w:rsid w:val="00B5027A"/>
    <w:rsid w:val="00B50281"/>
    <w:rsid w:val="00B502BE"/>
    <w:rsid w:val="00B50783"/>
    <w:rsid w:val="00B50A38"/>
    <w:rsid w:val="00B50CC7"/>
    <w:rsid w:val="00B512B9"/>
    <w:rsid w:val="00B51394"/>
    <w:rsid w:val="00B513B0"/>
    <w:rsid w:val="00B51536"/>
    <w:rsid w:val="00B5171F"/>
    <w:rsid w:val="00B5173D"/>
    <w:rsid w:val="00B51A41"/>
    <w:rsid w:val="00B51BDD"/>
    <w:rsid w:val="00B51CC8"/>
    <w:rsid w:val="00B5219B"/>
    <w:rsid w:val="00B52623"/>
    <w:rsid w:val="00B5279E"/>
    <w:rsid w:val="00B5297A"/>
    <w:rsid w:val="00B52EC2"/>
    <w:rsid w:val="00B52FBE"/>
    <w:rsid w:val="00B53104"/>
    <w:rsid w:val="00B5320A"/>
    <w:rsid w:val="00B535B0"/>
    <w:rsid w:val="00B537CE"/>
    <w:rsid w:val="00B539D0"/>
    <w:rsid w:val="00B53AA3"/>
    <w:rsid w:val="00B53C10"/>
    <w:rsid w:val="00B53D2C"/>
    <w:rsid w:val="00B53D45"/>
    <w:rsid w:val="00B53E31"/>
    <w:rsid w:val="00B53FE8"/>
    <w:rsid w:val="00B54086"/>
    <w:rsid w:val="00B54215"/>
    <w:rsid w:val="00B545DD"/>
    <w:rsid w:val="00B545DE"/>
    <w:rsid w:val="00B54600"/>
    <w:rsid w:val="00B54683"/>
    <w:rsid w:val="00B546A1"/>
    <w:rsid w:val="00B5471F"/>
    <w:rsid w:val="00B548A7"/>
    <w:rsid w:val="00B54D09"/>
    <w:rsid w:val="00B54E30"/>
    <w:rsid w:val="00B54EF3"/>
    <w:rsid w:val="00B5508D"/>
    <w:rsid w:val="00B5524A"/>
    <w:rsid w:val="00B552B9"/>
    <w:rsid w:val="00B554E0"/>
    <w:rsid w:val="00B559BF"/>
    <w:rsid w:val="00B559FE"/>
    <w:rsid w:val="00B55B1E"/>
    <w:rsid w:val="00B55B3E"/>
    <w:rsid w:val="00B55CCB"/>
    <w:rsid w:val="00B55E60"/>
    <w:rsid w:val="00B560D8"/>
    <w:rsid w:val="00B5627D"/>
    <w:rsid w:val="00B5640E"/>
    <w:rsid w:val="00B564AC"/>
    <w:rsid w:val="00B564C6"/>
    <w:rsid w:val="00B565F2"/>
    <w:rsid w:val="00B56715"/>
    <w:rsid w:val="00B567A7"/>
    <w:rsid w:val="00B567C7"/>
    <w:rsid w:val="00B569FE"/>
    <w:rsid w:val="00B56A84"/>
    <w:rsid w:val="00B56B9B"/>
    <w:rsid w:val="00B56BE6"/>
    <w:rsid w:val="00B56C81"/>
    <w:rsid w:val="00B574E9"/>
    <w:rsid w:val="00B57513"/>
    <w:rsid w:val="00B5778E"/>
    <w:rsid w:val="00B57A92"/>
    <w:rsid w:val="00B57CDC"/>
    <w:rsid w:val="00B57D0F"/>
    <w:rsid w:val="00B57E4C"/>
    <w:rsid w:val="00B57FD5"/>
    <w:rsid w:val="00B6011E"/>
    <w:rsid w:val="00B60430"/>
    <w:rsid w:val="00B60547"/>
    <w:rsid w:val="00B605AF"/>
    <w:rsid w:val="00B605EF"/>
    <w:rsid w:val="00B60625"/>
    <w:rsid w:val="00B6066D"/>
    <w:rsid w:val="00B60B0E"/>
    <w:rsid w:val="00B60BD8"/>
    <w:rsid w:val="00B60D47"/>
    <w:rsid w:val="00B61023"/>
    <w:rsid w:val="00B61258"/>
    <w:rsid w:val="00B613D1"/>
    <w:rsid w:val="00B6148B"/>
    <w:rsid w:val="00B6172A"/>
    <w:rsid w:val="00B61A62"/>
    <w:rsid w:val="00B61AD3"/>
    <w:rsid w:val="00B61BB1"/>
    <w:rsid w:val="00B61BE0"/>
    <w:rsid w:val="00B61CE7"/>
    <w:rsid w:val="00B61DED"/>
    <w:rsid w:val="00B620AF"/>
    <w:rsid w:val="00B62151"/>
    <w:rsid w:val="00B62158"/>
    <w:rsid w:val="00B627B1"/>
    <w:rsid w:val="00B62922"/>
    <w:rsid w:val="00B62952"/>
    <w:rsid w:val="00B6295A"/>
    <w:rsid w:val="00B62AC9"/>
    <w:rsid w:val="00B62B4D"/>
    <w:rsid w:val="00B62EF3"/>
    <w:rsid w:val="00B62F2D"/>
    <w:rsid w:val="00B63087"/>
    <w:rsid w:val="00B630C0"/>
    <w:rsid w:val="00B63152"/>
    <w:rsid w:val="00B632D7"/>
    <w:rsid w:val="00B63529"/>
    <w:rsid w:val="00B6370F"/>
    <w:rsid w:val="00B63770"/>
    <w:rsid w:val="00B63B93"/>
    <w:rsid w:val="00B63C56"/>
    <w:rsid w:val="00B63D25"/>
    <w:rsid w:val="00B63D2E"/>
    <w:rsid w:val="00B63F28"/>
    <w:rsid w:val="00B641B5"/>
    <w:rsid w:val="00B64332"/>
    <w:rsid w:val="00B6455B"/>
    <w:rsid w:val="00B645FE"/>
    <w:rsid w:val="00B6468E"/>
    <w:rsid w:val="00B64972"/>
    <w:rsid w:val="00B649C4"/>
    <w:rsid w:val="00B64C30"/>
    <w:rsid w:val="00B64F24"/>
    <w:rsid w:val="00B655DD"/>
    <w:rsid w:val="00B65696"/>
    <w:rsid w:val="00B6579C"/>
    <w:rsid w:val="00B657D2"/>
    <w:rsid w:val="00B6584A"/>
    <w:rsid w:val="00B658C9"/>
    <w:rsid w:val="00B65A12"/>
    <w:rsid w:val="00B66070"/>
    <w:rsid w:val="00B660B2"/>
    <w:rsid w:val="00B6611A"/>
    <w:rsid w:val="00B6633E"/>
    <w:rsid w:val="00B6647A"/>
    <w:rsid w:val="00B66870"/>
    <w:rsid w:val="00B66A27"/>
    <w:rsid w:val="00B66AAC"/>
    <w:rsid w:val="00B66EB9"/>
    <w:rsid w:val="00B66EBF"/>
    <w:rsid w:val="00B66FD3"/>
    <w:rsid w:val="00B67148"/>
    <w:rsid w:val="00B67443"/>
    <w:rsid w:val="00B6745C"/>
    <w:rsid w:val="00B67534"/>
    <w:rsid w:val="00B67B29"/>
    <w:rsid w:val="00B67C3B"/>
    <w:rsid w:val="00B67E16"/>
    <w:rsid w:val="00B67FAF"/>
    <w:rsid w:val="00B7030B"/>
    <w:rsid w:val="00B706BB"/>
    <w:rsid w:val="00B70757"/>
    <w:rsid w:val="00B707AD"/>
    <w:rsid w:val="00B70977"/>
    <w:rsid w:val="00B70B9F"/>
    <w:rsid w:val="00B7106D"/>
    <w:rsid w:val="00B710DB"/>
    <w:rsid w:val="00B7120E"/>
    <w:rsid w:val="00B7149F"/>
    <w:rsid w:val="00B71583"/>
    <w:rsid w:val="00B716CF"/>
    <w:rsid w:val="00B7178E"/>
    <w:rsid w:val="00B717FF"/>
    <w:rsid w:val="00B71986"/>
    <w:rsid w:val="00B71A1D"/>
    <w:rsid w:val="00B71F2C"/>
    <w:rsid w:val="00B71F88"/>
    <w:rsid w:val="00B72126"/>
    <w:rsid w:val="00B72281"/>
    <w:rsid w:val="00B72352"/>
    <w:rsid w:val="00B72755"/>
    <w:rsid w:val="00B72B61"/>
    <w:rsid w:val="00B72CE0"/>
    <w:rsid w:val="00B72DB2"/>
    <w:rsid w:val="00B72ECC"/>
    <w:rsid w:val="00B72F32"/>
    <w:rsid w:val="00B7321F"/>
    <w:rsid w:val="00B734ED"/>
    <w:rsid w:val="00B73530"/>
    <w:rsid w:val="00B735C4"/>
    <w:rsid w:val="00B7385B"/>
    <w:rsid w:val="00B73887"/>
    <w:rsid w:val="00B738C3"/>
    <w:rsid w:val="00B738EB"/>
    <w:rsid w:val="00B73BC5"/>
    <w:rsid w:val="00B73BFA"/>
    <w:rsid w:val="00B73C6D"/>
    <w:rsid w:val="00B740B7"/>
    <w:rsid w:val="00B74368"/>
    <w:rsid w:val="00B7438C"/>
    <w:rsid w:val="00B74416"/>
    <w:rsid w:val="00B74475"/>
    <w:rsid w:val="00B74537"/>
    <w:rsid w:val="00B747AB"/>
    <w:rsid w:val="00B74C16"/>
    <w:rsid w:val="00B74E7A"/>
    <w:rsid w:val="00B750D2"/>
    <w:rsid w:val="00B756D1"/>
    <w:rsid w:val="00B7574B"/>
    <w:rsid w:val="00B7587E"/>
    <w:rsid w:val="00B75886"/>
    <w:rsid w:val="00B7594B"/>
    <w:rsid w:val="00B759DF"/>
    <w:rsid w:val="00B75AA8"/>
    <w:rsid w:val="00B75BDF"/>
    <w:rsid w:val="00B75C34"/>
    <w:rsid w:val="00B75DB8"/>
    <w:rsid w:val="00B75E6F"/>
    <w:rsid w:val="00B76364"/>
    <w:rsid w:val="00B7660C"/>
    <w:rsid w:val="00B76795"/>
    <w:rsid w:val="00B76862"/>
    <w:rsid w:val="00B76E32"/>
    <w:rsid w:val="00B76FDB"/>
    <w:rsid w:val="00B76FEE"/>
    <w:rsid w:val="00B7767F"/>
    <w:rsid w:val="00B776AF"/>
    <w:rsid w:val="00B77737"/>
    <w:rsid w:val="00B80008"/>
    <w:rsid w:val="00B8016C"/>
    <w:rsid w:val="00B80241"/>
    <w:rsid w:val="00B80533"/>
    <w:rsid w:val="00B8091A"/>
    <w:rsid w:val="00B80950"/>
    <w:rsid w:val="00B80B34"/>
    <w:rsid w:val="00B80F15"/>
    <w:rsid w:val="00B80F6F"/>
    <w:rsid w:val="00B8129B"/>
    <w:rsid w:val="00B8136D"/>
    <w:rsid w:val="00B81644"/>
    <w:rsid w:val="00B818A7"/>
    <w:rsid w:val="00B819C9"/>
    <w:rsid w:val="00B81A15"/>
    <w:rsid w:val="00B81AE8"/>
    <w:rsid w:val="00B81B48"/>
    <w:rsid w:val="00B81ED8"/>
    <w:rsid w:val="00B8222A"/>
    <w:rsid w:val="00B82537"/>
    <w:rsid w:val="00B826D5"/>
    <w:rsid w:val="00B82769"/>
    <w:rsid w:val="00B82A3D"/>
    <w:rsid w:val="00B82A44"/>
    <w:rsid w:val="00B82DFA"/>
    <w:rsid w:val="00B830B7"/>
    <w:rsid w:val="00B83359"/>
    <w:rsid w:val="00B83412"/>
    <w:rsid w:val="00B836A7"/>
    <w:rsid w:val="00B836B9"/>
    <w:rsid w:val="00B836DB"/>
    <w:rsid w:val="00B8374B"/>
    <w:rsid w:val="00B8378D"/>
    <w:rsid w:val="00B83B8D"/>
    <w:rsid w:val="00B83C5B"/>
    <w:rsid w:val="00B83FC1"/>
    <w:rsid w:val="00B842CF"/>
    <w:rsid w:val="00B8469D"/>
    <w:rsid w:val="00B849B2"/>
    <w:rsid w:val="00B84B1A"/>
    <w:rsid w:val="00B84C15"/>
    <w:rsid w:val="00B84D5E"/>
    <w:rsid w:val="00B8507A"/>
    <w:rsid w:val="00B850B5"/>
    <w:rsid w:val="00B8522C"/>
    <w:rsid w:val="00B852AD"/>
    <w:rsid w:val="00B85553"/>
    <w:rsid w:val="00B85701"/>
    <w:rsid w:val="00B85879"/>
    <w:rsid w:val="00B859C0"/>
    <w:rsid w:val="00B85A6F"/>
    <w:rsid w:val="00B85D76"/>
    <w:rsid w:val="00B85E0B"/>
    <w:rsid w:val="00B861A1"/>
    <w:rsid w:val="00B86798"/>
    <w:rsid w:val="00B867C0"/>
    <w:rsid w:val="00B868B1"/>
    <w:rsid w:val="00B869AB"/>
    <w:rsid w:val="00B869FA"/>
    <w:rsid w:val="00B86A70"/>
    <w:rsid w:val="00B86AE0"/>
    <w:rsid w:val="00B86CDF"/>
    <w:rsid w:val="00B86CF6"/>
    <w:rsid w:val="00B87268"/>
    <w:rsid w:val="00B87317"/>
    <w:rsid w:val="00B879D8"/>
    <w:rsid w:val="00B87BD1"/>
    <w:rsid w:val="00B87DDA"/>
    <w:rsid w:val="00B87DDE"/>
    <w:rsid w:val="00B90000"/>
    <w:rsid w:val="00B902BD"/>
    <w:rsid w:val="00B90605"/>
    <w:rsid w:val="00B908D3"/>
    <w:rsid w:val="00B90A86"/>
    <w:rsid w:val="00B90B0C"/>
    <w:rsid w:val="00B9110D"/>
    <w:rsid w:val="00B912B3"/>
    <w:rsid w:val="00B91791"/>
    <w:rsid w:val="00B91F3C"/>
    <w:rsid w:val="00B92022"/>
    <w:rsid w:val="00B92165"/>
    <w:rsid w:val="00B922A3"/>
    <w:rsid w:val="00B924B8"/>
    <w:rsid w:val="00B92500"/>
    <w:rsid w:val="00B92907"/>
    <w:rsid w:val="00B92B5B"/>
    <w:rsid w:val="00B92C79"/>
    <w:rsid w:val="00B92CE7"/>
    <w:rsid w:val="00B92F4C"/>
    <w:rsid w:val="00B9322A"/>
    <w:rsid w:val="00B93261"/>
    <w:rsid w:val="00B93342"/>
    <w:rsid w:val="00B9343E"/>
    <w:rsid w:val="00B93550"/>
    <w:rsid w:val="00B93551"/>
    <w:rsid w:val="00B93558"/>
    <w:rsid w:val="00B937E2"/>
    <w:rsid w:val="00B93ADE"/>
    <w:rsid w:val="00B93B7F"/>
    <w:rsid w:val="00B93CB6"/>
    <w:rsid w:val="00B93FFD"/>
    <w:rsid w:val="00B942B6"/>
    <w:rsid w:val="00B94863"/>
    <w:rsid w:val="00B9489B"/>
    <w:rsid w:val="00B94FC7"/>
    <w:rsid w:val="00B9500D"/>
    <w:rsid w:val="00B95181"/>
    <w:rsid w:val="00B9568E"/>
    <w:rsid w:val="00B95A35"/>
    <w:rsid w:val="00B95F62"/>
    <w:rsid w:val="00B9636B"/>
    <w:rsid w:val="00B9647E"/>
    <w:rsid w:val="00B96801"/>
    <w:rsid w:val="00B96B5D"/>
    <w:rsid w:val="00B96B9D"/>
    <w:rsid w:val="00B96D27"/>
    <w:rsid w:val="00B96EFD"/>
    <w:rsid w:val="00B96F62"/>
    <w:rsid w:val="00B970D3"/>
    <w:rsid w:val="00B97212"/>
    <w:rsid w:val="00B97258"/>
    <w:rsid w:val="00B973AD"/>
    <w:rsid w:val="00B97784"/>
    <w:rsid w:val="00B977E9"/>
    <w:rsid w:val="00B979BE"/>
    <w:rsid w:val="00B97B43"/>
    <w:rsid w:val="00B97C94"/>
    <w:rsid w:val="00B97F8C"/>
    <w:rsid w:val="00B97FDA"/>
    <w:rsid w:val="00BA01F3"/>
    <w:rsid w:val="00BA039A"/>
    <w:rsid w:val="00BA03E1"/>
    <w:rsid w:val="00BA04AF"/>
    <w:rsid w:val="00BA06C3"/>
    <w:rsid w:val="00BA0844"/>
    <w:rsid w:val="00BA08FD"/>
    <w:rsid w:val="00BA0995"/>
    <w:rsid w:val="00BA09BD"/>
    <w:rsid w:val="00BA120D"/>
    <w:rsid w:val="00BA123D"/>
    <w:rsid w:val="00BA1342"/>
    <w:rsid w:val="00BA15BF"/>
    <w:rsid w:val="00BA1678"/>
    <w:rsid w:val="00BA1B2F"/>
    <w:rsid w:val="00BA1D64"/>
    <w:rsid w:val="00BA1DCC"/>
    <w:rsid w:val="00BA2084"/>
    <w:rsid w:val="00BA2245"/>
    <w:rsid w:val="00BA2504"/>
    <w:rsid w:val="00BA2611"/>
    <w:rsid w:val="00BA2681"/>
    <w:rsid w:val="00BA27B0"/>
    <w:rsid w:val="00BA2966"/>
    <w:rsid w:val="00BA2BBF"/>
    <w:rsid w:val="00BA2BE4"/>
    <w:rsid w:val="00BA2D16"/>
    <w:rsid w:val="00BA2DF3"/>
    <w:rsid w:val="00BA3053"/>
    <w:rsid w:val="00BA33C3"/>
    <w:rsid w:val="00BA34C4"/>
    <w:rsid w:val="00BA3612"/>
    <w:rsid w:val="00BA3734"/>
    <w:rsid w:val="00BA375A"/>
    <w:rsid w:val="00BA390D"/>
    <w:rsid w:val="00BA3935"/>
    <w:rsid w:val="00BA3A10"/>
    <w:rsid w:val="00BA3C79"/>
    <w:rsid w:val="00BA3C98"/>
    <w:rsid w:val="00BA3E03"/>
    <w:rsid w:val="00BA3EA8"/>
    <w:rsid w:val="00BA3EC3"/>
    <w:rsid w:val="00BA3F3A"/>
    <w:rsid w:val="00BA401F"/>
    <w:rsid w:val="00BA4256"/>
    <w:rsid w:val="00BA43B4"/>
    <w:rsid w:val="00BA4429"/>
    <w:rsid w:val="00BA454C"/>
    <w:rsid w:val="00BA4583"/>
    <w:rsid w:val="00BA46F3"/>
    <w:rsid w:val="00BA4C9B"/>
    <w:rsid w:val="00BA4CEC"/>
    <w:rsid w:val="00BA4E1D"/>
    <w:rsid w:val="00BA4EA8"/>
    <w:rsid w:val="00BA4F0C"/>
    <w:rsid w:val="00BA5051"/>
    <w:rsid w:val="00BA51FA"/>
    <w:rsid w:val="00BA5512"/>
    <w:rsid w:val="00BA5E7E"/>
    <w:rsid w:val="00BA5FBB"/>
    <w:rsid w:val="00BA60B7"/>
    <w:rsid w:val="00BA614F"/>
    <w:rsid w:val="00BA61B9"/>
    <w:rsid w:val="00BA6278"/>
    <w:rsid w:val="00BA62F9"/>
    <w:rsid w:val="00BA62FA"/>
    <w:rsid w:val="00BA6377"/>
    <w:rsid w:val="00BA6417"/>
    <w:rsid w:val="00BA651A"/>
    <w:rsid w:val="00BA6707"/>
    <w:rsid w:val="00BA681A"/>
    <w:rsid w:val="00BA69F0"/>
    <w:rsid w:val="00BA6B41"/>
    <w:rsid w:val="00BA6DCC"/>
    <w:rsid w:val="00BA6EF8"/>
    <w:rsid w:val="00BA7253"/>
    <w:rsid w:val="00BA726D"/>
    <w:rsid w:val="00BA73F9"/>
    <w:rsid w:val="00BA78CE"/>
    <w:rsid w:val="00BA7942"/>
    <w:rsid w:val="00BA7BBC"/>
    <w:rsid w:val="00BA7F9E"/>
    <w:rsid w:val="00BB009A"/>
    <w:rsid w:val="00BB027C"/>
    <w:rsid w:val="00BB0678"/>
    <w:rsid w:val="00BB0978"/>
    <w:rsid w:val="00BB0C42"/>
    <w:rsid w:val="00BB0CD4"/>
    <w:rsid w:val="00BB1058"/>
    <w:rsid w:val="00BB108B"/>
    <w:rsid w:val="00BB11A3"/>
    <w:rsid w:val="00BB1589"/>
    <w:rsid w:val="00BB1683"/>
    <w:rsid w:val="00BB1789"/>
    <w:rsid w:val="00BB190D"/>
    <w:rsid w:val="00BB1937"/>
    <w:rsid w:val="00BB1DC8"/>
    <w:rsid w:val="00BB1EE0"/>
    <w:rsid w:val="00BB2127"/>
    <w:rsid w:val="00BB220B"/>
    <w:rsid w:val="00BB2329"/>
    <w:rsid w:val="00BB278D"/>
    <w:rsid w:val="00BB2845"/>
    <w:rsid w:val="00BB2A3F"/>
    <w:rsid w:val="00BB2AA0"/>
    <w:rsid w:val="00BB2EBC"/>
    <w:rsid w:val="00BB3069"/>
    <w:rsid w:val="00BB307B"/>
    <w:rsid w:val="00BB30D6"/>
    <w:rsid w:val="00BB332F"/>
    <w:rsid w:val="00BB33BC"/>
    <w:rsid w:val="00BB35C7"/>
    <w:rsid w:val="00BB36EF"/>
    <w:rsid w:val="00BB37B5"/>
    <w:rsid w:val="00BB3AE5"/>
    <w:rsid w:val="00BB3BC2"/>
    <w:rsid w:val="00BB3D4F"/>
    <w:rsid w:val="00BB3D98"/>
    <w:rsid w:val="00BB3E54"/>
    <w:rsid w:val="00BB3E70"/>
    <w:rsid w:val="00BB3EE9"/>
    <w:rsid w:val="00BB3F71"/>
    <w:rsid w:val="00BB3F92"/>
    <w:rsid w:val="00BB3FB4"/>
    <w:rsid w:val="00BB400E"/>
    <w:rsid w:val="00BB40C0"/>
    <w:rsid w:val="00BB4733"/>
    <w:rsid w:val="00BB484B"/>
    <w:rsid w:val="00BB48D1"/>
    <w:rsid w:val="00BB4B53"/>
    <w:rsid w:val="00BB4BDB"/>
    <w:rsid w:val="00BB4BFA"/>
    <w:rsid w:val="00BB4FE3"/>
    <w:rsid w:val="00BB50A5"/>
    <w:rsid w:val="00BB5103"/>
    <w:rsid w:val="00BB51B6"/>
    <w:rsid w:val="00BB526C"/>
    <w:rsid w:val="00BB53B2"/>
    <w:rsid w:val="00BB53F9"/>
    <w:rsid w:val="00BB55E5"/>
    <w:rsid w:val="00BB56EB"/>
    <w:rsid w:val="00BB5915"/>
    <w:rsid w:val="00BB59E1"/>
    <w:rsid w:val="00BB5A34"/>
    <w:rsid w:val="00BB5A62"/>
    <w:rsid w:val="00BB5A7D"/>
    <w:rsid w:val="00BB5B07"/>
    <w:rsid w:val="00BB5C2F"/>
    <w:rsid w:val="00BB5D8A"/>
    <w:rsid w:val="00BB5EFF"/>
    <w:rsid w:val="00BB60FA"/>
    <w:rsid w:val="00BB6178"/>
    <w:rsid w:val="00BB63B8"/>
    <w:rsid w:val="00BB6576"/>
    <w:rsid w:val="00BB696E"/>
    <w:rsid w:val="00BB6B78"/>
    <w:rsid w:val="00BB7126"/>
    <w:rsid w:val="00BB7145"/>
    <w:rsid w:val="00BB727F"/>
    <w:rsid w:val="00BB751E"/>
    <w:rsid w:val="00BB75B1"/>
    <w:rsid w:val="00BB76E6"/>
    <w:rsid w:val="00BB781B"/>
    <w:rsid w:val="00BB7AEB"/>
    <w:rsid w:val="00BB7CA0"/>
    <w:rsid w:val="00BB7CAE"/>
    <w:rsid w:val="00BB7CC9"/>
    <w:rsid w:val="00BB7D54"/>
    <w:rsid w:val="00BC0048"/>
    <w:rsid w:val="00BC013D"/>
    <w:rsid w:val="00BC06F1"/>
    <w:rsid w:val="00BC0A6A"/>
    <w:rsid w:val="00BC0A90"/>
    <w:rsid w:val="00BC0E67"/>
    <w:rsid w:val="00BC0EF2"/>
    <w:rsid w:val="00BC0FA9"/>
    <w:rsid w:val="00BC1252"/>
    <w:rsid w:val="00BC1507"/>
    <w:rsid w:val="00BC19A7"/>
    <w:rsid w:val="00BC1ACD"/>
    <w:rsid w:val="00BC1C14"/>
    <w:rsid w:val="00BC1F0D"/>
    <w:rsid w:val="00BC201A"/>
    <w:rsid w:val="00BC2189"/>
    <w:rsid w:val="00BC2454"/>
    <w:rsid w:val="00BC272A"/>
    <w:rsid w:val="00BC2936"/>
    <w:rsid w:val="00BC298E"/>
    <w:rsid w:val="00BC2AEE"/>
    <w:rsid w:val="00BC2B05"/>
    <w:rsid w:val="00BC2C7F"/>
    <w:rsid w:val="00BC2D7D"/>
    <w:rsid w:val="00BC2F64"/>
    <w:rsid w:val="00BC328F"/>
    <w:rsid w:val="00BC3345"/>
    <w:rsid w:val="00BC33CE"/>
    <w:rsid w:val="00BC37B9"/>
    <w:rsid w:val="00BC38BF"/>
    <w:rsid w:val="00BC3D3E"/>
    <w:rsid w:val="00BC416F"/>
    <w:rsid w:val="00BC4214"/>
    <w:rsid w:val="00BC452A"/>
    <w:rsid w:val="00BC45A2"/>
    <w:rsid w:val="00BC46A7"/>
    <w:rsid w:val="00BC46EB"/>
    <w:rsid w:val="00BC47E9"/>
    <w:rsid w:val="00BC4B29"/>
    <w:rsid w:val="00BC4DF7"/>
    <w:rsid w:val="00BC4E7E"/>
    <w:rsid w:val="00BC51FB"/>
    <w:rsid w:val="00BC5451"/>
    <w:rsid w:val="00BC58E6"/>
    <w:rsid w:val="00BC5C81"/>
    <w:rsid w:val="00BC5FAD"/>
    <w:rsid w:val="00BC624A"/>
    <w:rsid w:val="00BC638D"/>
    <w:rsid w:val="00BC6508"/>
    <w:rsid w:val="00BC668B"/>
    <w:rsid w:val="00BC6742"/>
    <w:rsid w:val="00BC6744"/>
    <w:rsid w:val="00BC6966"/>
    <w:rsid w:val="00BC699A"/>
    <w:rsid w:val="00BC69FE"/>
    <w:rsid w:val="00BC6DA0"/>
    <w:rsid w:val="00BC6E28"/>
    <w:rsid w:val="00BC718C"/>
    <w:rsid w:val="00BC753C"/>
    <w:rsid w:val="00BC77D4"/>
    <w:rsid w:val="00BC7850"/>
    <w:rsid w:val="00BC7A3F"/>
    <w:rsid w:val="00BC7CB6"/>
    <w:rsid w:val="00BC7E85"/>
    <w:rsid w:val="00BD0177"/>
    <w:rsid w:val="00BD0437"/>
    <w:rsid w:val="00BD04CF"/>
    <w:rsid w:val="00BD068C"/>
    <w:rsid w:val="00BD06B0"/>
    <w:rsid w:val="00BD0722"/>
    <w:rsid w:val="00BD0808"/>
    <w:rsid w:val="00BD0981"/>
    <w:rsid w:val="00BD0AFD"/>
    <w:rsid w:val="00BD0B76"/>
    <w:rsid w:val="00BD0BEE"/>
    <w:rsid w:val="00BD0CF9"/>
    <w:rsid w:val="00BD0D38"/>
    <w:rsid w:val="00BD0D87"/>
    <w:rsid w:val="00BD0F34"/>
    <w:rsid w:val="00BD11A2"/>
    <w:rsid w:val="00BD1214"/>
    <w:rsid w:val="00BD17AF"/>
    <w:rsid w:val="00BD17EA"/>
    <w:rsid w:val="00BD182A"/>
    <w:rsid w:val="00BD1B38"/>
    <w:rsid w:val="00BD1C1E"/>
    <w:rsid w:val="00BD1DD3"/>
    <w:rsid w:val="00BD1F1B"/>
    <w:rsid w:val="00BD233D"/>
    <w:rsid w:val="00BD2564"/>
    <w:rsid w:val="00BD27DA"/>
    <w:rsid w:val="00BD27F4"/>
    <w:rsid w:val="00BD297F"/>
    <w:rsid w:val="00BD2BDF"/>
    <w:rsid w:val="00BD2C17"/>
    <w:rsid w:val="00BD2F3A"/>
    <w:rsid w:val="00BD2FA7"/>
    <w:rsid w:val="00BD3AF5"/>
    <w:rsid w:val="00BD3C91"/>
    <w:rsid w:val="00BD3DA2"/>
    <w:rsid w:val="00BD3DB4"/>
    <w:rsid w:val="00BD40CF"/>
    <w:rsid w:val="00BD4358"/>
    <w:rsid w:val="00BD438A"/>
    <w:rsid w:val="00BD4519"/>
    <w:rsid w:val="00BD480D"/>
    <w:rsid w:val="00BD49BB"/>
    <w:rsid w:val="00BD4B51"/>
    <w:rsid w:val="00BD4DFC"/>
    <w:rsid w:val="00BD5210"/>
    <w:rsid w:val="00BD5252"/>
    <w:rsid w:val="00BD5418"/>
    <w:rsid w:val="00BD547B"/>
    <w:rsid w:val="00BD55D5"/>
    <w:rsid w:val="00BD55EA"/>
    <w:rsid w:val="00BD56AF"/>
    <w:rsid w:val="00BD5F36"/>
    <w:rsid w:val="00BD61D9"/>
    <w:rsid w:val="00BD6266"/>
    <w:rsid w:val="00BD63EB"/>
    <w:rsid w:val="00BD63EC"/>
    <w:rsid w:val="00BD6490"/>
    <w:rsid w:val="00BD680A"/>
    <w:rsid w:val="00BD6D69"/>
    <w:rsid w:val="00BD6ED5"/>
    <w:rsid w:val="00BD6FEC"/>
    <w:rsid w:val="00BD743F"/>
    <w:rsid w:val="00BD7578"/>
    <w:rsid w:val="00BD76B4"/>
    <w:rsid w:val="00BD78A3"/>
    <w:rsid w:val="00BD7AE3"/>
    <w:rsid w:val="00BD7B71"/>
    <w:rsid w:val="00BD7B83"/>
    <w:rsid w:val="00BD7CFE"/>
    <w:rsid w:val="00BD7E4F"/>
    <w:rsid w:val="00BE02A4"/>
    <w:rsid w:val="00BE02EC"/>
    <w:rsid w:val="00BE0304"/>
    <w:rsid w:val="00BE0449"/>
    <w:rsid w:val="00BE0581"/>
    <w:rsid w:val="00BE0809"/>
    <w:rsid w:val="00BE080B"/>
    <w:rsid w:val="00BE0EF1"/>
    <w:rsid w:val="00BE12BD"/>
    <w:rsid w:val="00BE1499"/>
    <w:rsid w:val="00BE18DE"/>
    <w:rsid w:val="00BE1914"/>
    <w:rsid w:val="00BE1C5F"/>
    <w:rsid w:val="00BE2120"/>
    <w:rsid w:val="00BE22A9"/>
    <w:rsid w:val="00BE2397"/>
    <w:rsid w:val="00BE24E4"/>
    <w:rsid w:val="00BE262B"/>
    <w:rsid w:val="00BE26D2"/>
    <w:rsid w:val="00BE2B71"/>
    <w:rsid w:val="00BE2BC1"/>
    <w:rsid w:val="00BE2DE3"/>
    <w:rsid w:val="00BE2F16"/>
    <w:rsid w:val="00BE2F59"/>
    <w:rsid w:val="00BE3347"/>
    <w:rsid w:val="00BE371E"/>
    <w:rsid w:val="00BE3AE8"/>
    <w:rsid w:val="00BE3AEE"/>
    <w:rsid w:val="00BE3C28"/>
    <w:rsid w:val="00BE3CD6"/>
    <w:rsid w:val="00BE3D05"/>
    <w:rsid w:val="00BE3F0F"/>
    <w:rsid w:val="00BE4022"/>
    <w:rsid w:val="00BE4057"/>
    <w:rsid w:val="00BE4223"/>
    <w:rsid w:val="00BE44F6"/>
    <w:rsid w:val="00BE48AE"/>
    <w:rsid w:val="00BE4DB6"/>
    <w:rsid w:val="00BE501A"/>
    <w:rsid w:val="00BE505D"/>
    <w:rsid w:val="00BE5105"/>
    <w:rsid w:val="00BE53F9"/>
    <w:rsid w:val="00BE540C"/>
    <w:rsid w:val="00BE56B1"/>
    <w:rsid w:val="00BE5A4A"/>
    <w:rsid w:val="00BE5A94"/>
    <w:rsid w:val="00BE5B9A"/>
    <w:rsid w:val="00BE5D44"/>
    <w:rsid w:val="00BE5F1E"/>
    <w:rsid w:val="00BE62C7"/>
    <w:rsid w:val="00BE639D"/>
    <w:rsid w:val="00BE6894"/>
    <w:rsid w:val="00BE6AE4"/>
    <w:rsid w:val="00BE6BEB"/>
    <w:rsid w:val="00BE6C37"/>
    <w:rsid w:val="00BE6D71"/>
    <w:rsid w:val="00BE6E31"/>
    <w:rsid w:val="00BE6F8B"/>
    <w:rsid w:val="00BE7086"/>
    <w:rsid w:val="00BE7253"/>
    <w:rsid w:val="00BE747C"/>
    <w:rsid w:val="00BE7580"/>
    <w:rsid w:val="00BE7733"/>
    <w:rsid w:val="00BE774F"/>
    <w:rsid w:val="00BE7929"/>
    <w:rsid w:val="00BE7978"/>
    <w:rsid w:val="00BE7BD0"/>
    <w:rsid w:val="00BE7FA7"/>
    <w:rsid w:val="00BF0018"/>
    <w:rsid w:val="00BF02C7"/>
    <w:rsid w:val="00BF02C8"/>
    <w:rsid w:val="00BF03C6"/>
    <w:rsid w:val="00BF0607"/>
    <w:rsid w:val="00BF0654"/>
    <w:rsid w:val="00BF0788"/>
    <w:rsid w:val="00BF082F"/>
    <w:rsid w:val="00BF090A"/>
    <w:rsid w:val="00BF0A56"/>
    <w:rsid w:val="00BF0B83"/>
    <w:rsid w:val="00BF0C9A"/>
    <w:rsid w:val="00BF0F46"/>
    <w:rsid w:val="00BF0F50"/>
    <w:rsid w:val="00BF10AF"/>
    <w:rsid w:val="00BF112A"/>
    <w:rsid w:val="00BF131A"/>
    <w:rsid w:val="00BF1504"/>
    <w:rsid w:val="00BF1611"/>
    <w:rsid w:val="00BF16B2"/>
    <w:rsid w:val="00BF1758"/>
    <w:rsid w:val="00BF1BFE"/>
    <w:rsid w:val="00BF1C04"/>
    <w:rsid w:val="00BF1CD1"/>
    <w:rsid w:val="00BF1D1A"/>
    <w:rsid w:val="00BF20AA"/>
    <w:rsid w:val="00BF27BF"/>
    <w:rsid w:val="00BF2A74"/>
    <w:rsid w:val="00BF2DC2"/>
    <w:rsid w:val="00BF303A"/>
    <w:rsid w:val="00BF3266"/>
    <w:rsid w:val="00BF333A"/>
    <w:rsid w:val="00BF3983"/>
    <w:rsid w:val="00BF3A93"/>
    <w:rsid w:val="00BF407D"/>
    <w:rsid w:val="00BF43E0"/>
    <w:rsid w:val="00BF46D0"/>
    <w:rsid w:val="00BF4C34"/>
    <w:rsid w:val="00BF4E12"/>
    <w:rsid w:val="00BF4E70"/>
    <w:rsid w:val="00BF4EA6"/>
    <w:rsid w:val="00BF50C3"/>
    <w:rsid w:val="00BF510E"/>
    <w:rsid w:val="00BF5216"/>
    <w:rsid w:val="00BF52A1"/>
    <w:rsid w:val="00BF5489"/>
    <w:rsid w:val="00BF550E"/>
    <w:rsid w:val="00BF56B2"/>
    <w:rsid w:val="00BF590D"/>
    <w:rsid w:val="00BF5B4F"/>
    <w:rsid w:val="00BF5DAF"/>
    <w:rsid w:val="00BF5EEA"/>
    <w:rsid w:val="00BF5F9B"/>
    <w:rsid w:val="00BF649D"/>
    <w:rsid w:val="00BF65A5"/>
    <w:rsid w:val="00BF65C3"/>
    <w:rsid w:val="00BF66B4"/>
    <w:rsid w:val="00BF6B5B"/>
    <w:rsid w:val="00BF6D31"/>
    <w:rsid w:val="00BF6F6F"/>
    <w:rsid w:val="00BF6FAC"/>
    <w:rsid w:val="00BF743B"/>
    <w:rsid w:val="00BF7450"/>
    <w:rsid w:val="00BF74B6"/>
    <w:rsid w:val="00BF74F8"/>
    <w:rsid w:val="00BF759D"/>
    <w:rsid w:val="00BF79CD"/>
    <w:rsid w:val="00BF7B98"/>
    <w:rsid w:val="00BF7BB6"/>
    <w:rsid w:val="00BF7C7D"/>
    <w:rsid w:val="00C000CD"/>
    <w:rsid w:val="00C0018E"/>
    <w:rsid w:val="00C002B8"/>
    <w:rsid w:val="00C00531"/>
    <w:rsid w:val="00C00834"/>
    <w:rsid w:val="00C009B5"/>
    <w:rsid w:val="00C00C53"/>
    <w:rsid w:val="00C010A8"/>
    <w:rsid w:val="00C01196"/>
    <w:rsid w:val="00C01A24"/>
    <w:rsid w:val="00C01A7D"/>
    <w:rsid w:val="00C01C47"/>
    <w:rsid w:val="00C01DFF"/>
    <w:rsid w:val="00C02056"/>
    <w:rsid w:val="00C021A2"/>
    <w:rsid w:val="00C0271F"/>
    <w:rsid w:val="00C02A27"/>
    <w:rsid w:val="00C030FF"/>
    <w:rsid w:val="00C0315E"/>
    <w:rsid w:val="00C0317C"/>
    <w:rsid w:val="00C032DE"/>
    <w:rsid w:val="00C032DF"/>
    <w:rsid w:val="00C03324"/>
    <w:rsid w:val="00C0372C"/>
    <w:rsid w:val="00C038D4"/>
    <w:rsid w:val="00C03AF1"/>
    <w:rsid w:val="00C03B8D"/>
    <w:rsid w:val="00C03C0A"/>
    <w:rsid w:val="00C03DCF"/>
    <w:rsid w:val="00C03DE3"/>
    <w:rsid w:val="00C03ECA"/>
    <w:rsid w:val="00C03EF5"/>
    <w:rsid w:val="00C0417A"/>
    <w:rsid w:val="00C041B2"/>
    <w:rsid w:val="00C0439F"/>
    <w:rsid w:val="00C04458"/>
    <w:rsid w:val="00C04487"/>
    <w:rsid w:val="00C04529"/>
    <w:rsid w:val="00C04617"/>
    <w:rsid w:val="00C047CE"/>
    <w:rsid w:val="00C048F6"/>
    <w:rsid w:val="00C04B40"/>
    <w:rsid w:val="00C04DA3"/>
    <w:rsid w:val="00C04FB0"/>
    <w:rsid w:val="00C053B5"/>
    <w:rsid w:val="00C05559"/>
    <w:rsid w:val="00C05C01"/>
    <w:rsid w:val="00C05C5B"/>
    <w:rsid w:val="00C05C9E"/>
    <w:rsid w:val="00C05D46"/>
    <w:rsid w:val="00C05D53"/>
    <w:rsid w:val="00C05F4C"/>
    <w:rsid w:val="00C062AF"/>
    <w:rsid w:val="00C063E0"/>
    <w:rsid w:val="00C0644A"/>
    <w:rsid w:val="00C065A3"/>
    <w:rsid w:val="00C0669D"/>
    <w:rsid w:val="00C067DF"/>
    <w:rsid w:val="00C06B93"/>
    <w:rsid w:val="00C06C9F"/>
    <w:rsid w:val="00C06F97"/>
    <w:rsid w:val="00C0761C"/>
    <w:rsid w:val="00C0763F"/>
    <w:rsid w:val="00C0796A"/>
    <w:rsid w:val="00C07A5E"/>
    <w:rsid w:val="00C07B9A"/>
    <w:rsid w:val="00C07E6B"/>
    <w:rsid w:val="00C1005C"/>
    <w:rsid w:val="00C100B3"/>
    <w:rsid w:val="00C104AF"/>
    <w:rsid w:val="00C1060B"/>
    <w:rsid w:val="00C10926"/>
    <w:rsid w:val="00C10A63"/>
    <w:rsid w:val="00C10E7A"/>
    <w:rsid w:val="00C10F0D"/>
    <w:rsid w:val="00C110C5"/>
    <w:rsid w:val="00C1131F"/>
    <w:rsid w:val="00C113A0"/>
    <w:rsid w:val="00C1156B"/>
    <w:rsid w:val="00C115B4"/>
    <w:rsid w:val="00C11987"/>
    <w:rsid w:val="00C11B3B"/>
    <w:rsid w:val="00C11BC1"/>
    <w:rsid w:val="00C11D1B"/>
    <w:rsid w:val="00C11D48"/>
    <w:rsid w:val="00C11D74"/>
    <w:rsid w:val="00C11F04"/>
    <w:rsid w:val="00C11F2F"/>
    <w:rsid w:val="00C11FC2"/>
    <w:rsid w:val="00C124CC"/>
    <w:rsid w:val="00C124E1"/>
    <w:rsid w:val="00C126BA"/>
    <w:rsid w:val="00C127C0"/>
    <w:rsid w:val="00C12AB5"/>
    <w:rsid w:val="00C12AD6"/>
    <w:rsid w:val="00C12B1B"/>
    <w:rsid w:val="00C12C43"/>
    <w:rsid w:val="00C12EED"/>
    <w:rsid w:val="00C12F61"/>
    <w:rsid w:val="00C12F88"/>
    <w:rsid w:val="00C12F9C"/>
    <w:rsid w:val="00C12FE1"/>
    <w:rsid w:val="00C1310A"/>
    <w:rsid w:val="00C134E8"/>
    <w:rsid w:val="00C13D10"/>
    <w:rsid w:val="00C13D72"/>
    <w:rsid w:val="00C13E60"/>
    <w:rsid w:val="00C13E9E"/>
    <w:rsid w:val="00C1412F"/>
    <w:rsid w:val="00C143CC"/>
    <w:rsid w:val="00C14472"/>
    <w:rsid w:val="00C144F0"/>
    <w:rsid w:val="00C14558"/>
    <w:rsid w:val="00C1470D"/>
    <w:rsid w:val="00C1490A"/>
    <w:rsid w:val="00C14ACA"/>
    <w:rsid w:val="00C14C67"/>
    <w:rsid w:val="00C14E1C"/>
    <w:rsid w:val="00C14E99"/>
    <w:rsid w:val="00C14F98"/>
    <w:rsid w:val="00C15041"/>
    <w:rsid w:val="00C15076"/>
    <w:rsid w:val="00C150AE"/>
    <w:rsid w:val="00C150B7"/>
    <w:rsid w:val="00C15185"/>
    <w:rsid w:val="00C153B5"/>
    <w:rsid w:val="00C1569E"/>
    <w:rsid w:val="00C15A76"/>
    <w:rsid w:val="00C15AA9"/>
    <w:rsid w:val="00C15ECC"/>
    <w:rsid w:val="00C15F22"/>
    <w:rsid w:val="00C16095"/>
    <w:rsid w:val="00C1614C"/>
    <w:rsid w:val="00C1633D"/>
    <w:rsid w:val="00C166EC"/>
    <w:rsid w:val="00C1680B"/>
    <w:rsid w:val="00C16816"/>
    <w:rsid w:val="00C168BA"/>
    <w:rsid w:val="00C17202"/>
    <w:rsid w:val="00C17212"/>
    <w:rsid w:val="00C1732D"/>
    <w:rsid w:val="00C17462"/>
    <w:rsid w:val="00C17483"/>
    <w:rsid w:val="00C17554"/>
    <w:rsid w:val="00C1789C"/>
    <w:rsid w:val="00C178E2"/>
    <w:rsid w:val="00C17BE6"/>
    <w:rsid w:val="00C17D01"/>
    <w:rsid w:val="00C2039F"/>
    <w:rsid w:val="00C203A0"/>
    <w:rsid w:val="00C203A4"/>
    <w:rsid w:val="00C204C7"/>
    <w:rsid w:val="00C206E7"/>
    <w:rsid w:val="00C2097F"/>
    <w:rsid w:val="00C20BCC"/>
    <w:rsid w:val="00C20CA2"/>
    <w:rsid w:val="00C20CC7"/>
    <w:rsid w:val="00C20D7E"/>
    <w:rsid w:val="00C20DEE"/>
    <w:rsid w:val="00C20DF8"/>
    <w:rsid w:val="00C21090"/>
    <w:rsid w:val="00C2122C"/>
    <w:rsid w:val="00C213C0"/>
    <w:rsid w:val="00C21573"/>
    <w:rsid w:val="00C2169F"/>
    <w:rsid w:val="00C2194A"/>
    <w:rsid w:val="00C21962"/>
    <w:rsid w:val="00C21BC8"/>
    <w:rsid w:val="00C21D0A"/>
    <w:rsid w:val="00C21F6B"/>
    <w:rsid w:val="00C220A1"/>
    <w:rsid w:val="00C2219B"/>
    <w:rsid w:val="00C2223F"/>
    <w:rsid w:val="00C2236F"/>
    <w:rsid w:val="00C22399"/>
    <w:rsid w:val="00C228E9"/>
    <w:rsid w:val="00C22AB8"/>
    <w:rsid w:val="00C22B53"/>
    <w:rsid w:val="00C22BBE"/>
    <w:rsid w:val="00C22E5F"/>
    <w:rsid w:val="00C23167"/>
    <w:rsid w:val="00C232AB"/>
    <w:rsid w:val="00C23496"/>
    <w:rsid w:val="00C237DB"/>
    <w:rsid w:val="00C23B46"/>
    <w:rsid w:val="00C23BDC"/>
    <w:rsid w:val="00C23C32"/>
    <w:rsid w:val="00C23D91"/>
    <w:rsid w:val="00C23D93"/>
    <w:rsid w:val="00C23F01"/>
    <w:rsid w:val="00C23F59"/>
    <w:rsid w:val="00C240D5"/>
    <w:rsid w:val="00C241B5"/>
    <w:rsid w:val="00C24209"/>
    <w:rsid w:val="00C24507"/>
    <w:rsid w:val="00C247C3"/>
    <w:rsid w:val="00C24977"/>
    <w:rsid w:val="00C24A2F"/>
    <w:rsid w:val="00C24ACB"/>
    <w:rsid w:val="00C24B9F"/>
    <w:rsid w:val="00C24C68"/>
    <w:rsid w:val="00C24D65"/>
    <w:rsid w:val="00C24DC1"/>
    <w:rsid w:val="00C2500C"/>
    <w:rsid w:val="00C25222"/>
    <w:rsid w:val="00C2539E"/>
    <w:rsid w:val="00C25440"/>
    <w:rsid w:val="00C25510"/>
    <w:rsid w:val="00C255E4"/>
    <w:rsid w:val="00C258A0"/>
    <w:rsid w:val="00C258CB"/>
    <w:rsid w:val="00C25B21"/>
    <w:rsid w:val="00C25D35"/>
    <w:rsid w:val="00C25E53"/>
    <w:rsid w:val="00C25E6D"/>
    <w:rsid w:val="00C25EB9"/>
    <w:rsid w:val="00C25F48"/>
    <w:rsid w:val="00C2615B"/>
    <w:rsid w:val="00C26309"/>
    <w:rsid w:val="00C26422"/>
    <w:rsid w:val="00C26670"/>
    <w:rsid w:val="00C26711"/>
    <w:rsid w:val="00C267E3"/>
    <w:rsid w:val="00C26893"/>
    <w:rsid w:val="00C2691E"/>
    <w:rsid w:val="00C269FF"/>
    <w:rsid w:val="00C26BAC"/>
    <w:rsid w:val="00C26DEC"/>
    <w:rsid w:val="00C26E06"/>
    <w:rsid w:val="00C26F90"/>
    <w:rsid w:val="00C271AC"/>
    <w:rsid w:val="00C273F7"/>
    <w:rsid w:val="00C275B0"/>
    <w:rsid w:val="00C276C1"/>
    <w:rsid w:val="00C27799"/>
    <w:rsid w:val="00C27A2C"/>
    <w:rsid w:val="00C27A47"/>
    <w:rsid w:val="00C27AF5"/>
    <w:rsid w:val="00C27E25"/>
    <w:rsid w:val="00C27E58"/>
    <w:rsid w:val="00C27E90"/>
    <w:rsid w:val="00C3000C"/>
    <w:rsid w:val="00C30032"/>
    <w:rsid w:val="00C300A7"/>
    <w:rsid w:val="00C3052A"/>
    <w:rsid w:val="00C305E9"/>
    <w:rsid w:val="00C30608"/>
    <w:rsid w:val="00C3092C"/>
    <w:rsid w:val="00C30B33"/>
    <w:rsid w:val="00C30B82"/>
    <w:rsid w:val="00C30FB7"/>
    <w:rsid w:val="00C310E0"/>
    <w:rsid w:val="00C31107"/>
    <w:rsid w:val="00C311E9"/>
    <w:rsid w:val="00C3132D"/>
    <w:rsid w:val="00C3139F"/>
    <w:rsid w:val="00C31543"/>
    <w:rsid w:val="00C315BE"/>
    <w:rsid w:val="00C31B2D"/>
    <w:rsid w:val="00C31B4B"/>
    <w:rsid w:val="00C31B8E"/>
    <w:rsid w:val="00C31C6C"/>
    <w:rsid w:val="00C31CD8"/>
    <w:rsid w:val="00C326B8"/>
    <w:rsid w:val="00C32AF4"/>
    <w:rsid w:val="00C32CE3"/>
    <w:rsid w:val="00C3339F"/>
    <w:rsid w:val="00C3346D"/>
    <w:rsid w:val="00C33A87"/>
    <w:rsid w:val="00C33D4B"/>
    <w:rsid w:val="00C33DAE"/>
    <w:rsid w:val="00C33E72"/>
    <w:rsid w:val="00C33F3A"/>
    <w:rsid w:val="00C33F53"/>
    <w:rsid w:val="00C340AA"/>
    <w:rsid w:val="00C3420E"/>
    <w:rsid w:val="00C344E9"/>
    <w:rsid w:val="00C34615"/>
    <w:rsid w:val="00C346BE"/>
    <w:rsid w:val="00C3472C"/>
    <w:rsid w:val="00C34B81"/>
    <w:rsid w:val="00C34CB1"/>
    <w:rsid w:val="00C35188"/>
    <w:rsid w:val="00C35494"/>
    <w:rsid w:val="00C35517"/>
    <w:rsid w:val="00C35534"/>
    <w:rsid w:val="00C35696"/>
    <w:rsid w:val="00C356AD"/>
    <w:rsid w:val="00C356B3"/>
    <w:rsid w:val="00C35973"/>
    <w:rsid w:val="00C35A94"/>
    <w:rsid w:val="00C35B40"/>
    <w:rsid w:val="00C35F24"/>
    <w:rsid w:val="00C362F6"/>
    <w:rsid w:val="00C36A90"/>
    <w:rsid w:val="00C36B8C"/>
    <w:rsid w:val="00C37581"/>
    <w:rsid w:val="00C377E9"/>
    <w:rsid w:val="00C37825"/>
    <w:rsid w:val="00C37BF2"/>
    <w:rsid w:val="00C37D4E"/>
    <w:rsid w:val="00C37DE0"/>
    <w:rsid w:val="00C37ED0"/>
    <w:rsid w:val="00C37F15"/>
    <w:rsid w:val="00C402B8"/>
    <w:rsid w:val="00C406A5"/>
    <w:rsid w:val="00C406A6"/>
    <w:rsid w:val="00C408EF"/>
    <w:rsid w:val="00C409E9"/>
    <w:rsid w:val="00C40A75"/>
    <w:rsid w:val="00C40AEA"/>
    <w:rsid w:val="00C40C94"/>
    <w:rsid w:val="00C41183"/>
    <w:rsid w:val="00C4139C"/>
    <w:rsid w:val="00C41413"/>
    <w:rsid w:val="00C41418"/>
    <w:rsid w:val="00C4148A"/>
    <w:rsid w:val="00C4164B"/>
    <w:rsid w:val="00C4169D"/>
    <w:rsid w:val="00C416BB"/>
    <w:rsid w:val="00C4197B"/>
    <w:rsid w:val="00C41A2B"/>
    <w:rsid w:val="00C41D2A"/>
    <w:rsid w:val="00C41DC5"/>
    <w:rsid w:val="00C42240"/>
    <w:rsid w:val="00C4227B"/>
    <w:rsid w:val="00C422E8"/>
    <w:rsid w:val="00C42366"/>
    <w:rsid w:val="00C42523"/>
    <w:rsid w:val="00C4259B"/>
    <w:rsid w:val="00C4261B"/>
    <w:rsid w:val="00C4272D"/>
    <w:rsid w:val="00C42A17"/>
    <w:rsid w:val="00C42A30"/>
    <w:rsid w:val="00C42C45"/>
    <w:rsid w:val="00C42CFA"/>
    <w:rsid w:val="00C42E0F"/>
    <w:rsid w:val="00C430CE"/>
    <w:rsid w:val="00C431C0"/>
    <w:rsid w:val="00C431CB"/>
    <w:rsid w:val="00C4349A"/>
    <w:rsid w:val="00C434F9"/>
    <w:rsid w:val="00C435BD"/>
    <w:rsid w:val="00C435F8"/>
    <w:rsid w:val="00C43760"/>
    <w:rsid w:val="00C43BBB"/>
    <w:rsid w:val="00C43FA6"/>
    <w:rsid w:val="00C44726"/>
    <w:rsid w:val="00C4479A"/>
    <w:rsid w:val="00C447AB"/>
    <w:rsid w:val="00C44ACE"/>
    <w:rsid w:val="00C44D18"/>
    <w:rsid w:val="00C44F55"/>
    <w:rsid w:val="00C450C5"/>
    <w:rsid w:val="00C456E6"/>
    <w:rsid w:val="00C45C22"/>
    <w:rsid w:val="00C45CB4"/>
    <w:rsid w:val="00C45F82"/>
    <w:rsid w:val="00C45FA8"/>
    <w:rsid w:val="00C46210"/>
    <w:rsid w:val="00C46337"/>
    <w:rsid w:val="00C463F5"/>
    <w:rsid w:val="00C466C0"/>
    <w:rsid w:val="00C46AAB"/>
    <w:rsid w:val="00C472C9"/>
    <w:rsid w:val="00C4750E"/>
    <w:rsid w:val="00C4782D"/>
    <w:rsid w:val="00C479A3"/>
    <w:rsid w:val="00C47A0D"/>
    <w:rsid w:val="00C47B19"/>
    <w:rsid w:val="00C47B58"/>
    <w:rsid w:val="00C47BA8"/>
    <w:rsid w:val="00C47BD8"/>
    <w:rsid w:val="00C47C9D"/>
    <w:rsid w:val="00C47DA5"/>
    <w:rsid w:val="00C50085"/>
    <w:rsid w:val="00C50143"/>
    <w:rsid w:val="00C503FD"/>
    <w:rsid w:val="00C50551"/>
    <w:rsid w:val="00C506EB"/>
    <w:rsid w:val="00C50774"/>
    <w:rsid w:val="00C509CD"/>
    <w:rsid w:val="00C50BDF"/>
    <w:rsid w:val="00C50C65"/>
    <w:rsid w:val="00C50C82"/>
    <w:rsid w:val="00C50E75"/>
    <w:rsid w:val="00C51049"/>
    <w:rsid w:val="00C5110F"/>
    <w:rsid w:val="00C5118F"/>
    <w:rsid w:val="00C5126C"/>
    <w:rsid w:val="00C51570"/>
    <w:rsid w:val="00C51C9B"/>
    <w:rsid w:val="00C51D1D"/>
    <w:rsid w:val="00C51F52"/>
    <w:rsid w:val="00C52754"/>
    <w:rsid w:val="00C5291C"/>
    <w:rsid w:val="00C529BA"/>
    <w:rsid w:val="00C53090"/>
    <w:rsid w:val="00C5314D"/>
    <w:rsid w:val="00C534A8"/>
    <w:rsid w:val="00C53500"/>
    <w:rsid w:val="00C53652"/>
    <w:rsid w:val="00C53731"/>
    <w:rsid w:val="00C537FB"/>
    <w:rsid w:val="00C53963"/>
    <w:rsid w:val="00C53B99"/>
    <w:rsid w:val="00C53C22"/>
    <w:rsid w:val="00C53D55"/>
    <w:rsid w:val="00C53DA5"/>
    <w:rsid w:val="00C54077"/>
    <w:rsid w:val="00C54187"/>
    <w:rsid w:val="00C54321"/>
    <w:rsid w:val="00C543DE"/>
    <w:rsid w:val="00C547CF"/>
    <w:rsid w:val="00C548DD"/>
    <w:rsid w:val="00C54AF5"/>
    <w:rsid w:val="00C54E52"/>
    <w:rsid w:val="00C5550A"/>
    <w:rsid w:val="00C55807"/>
    <w:rsid w:val="00C5586E"/>
    <w:rsid w:val="00C55B91"/>
    <w:rsid w:val="00C55C58"/>
    <w:rsid w:val="00C55C6A"/>
    <w:rsid w:val="00C55CF6"/>
    <w:rsid w:val="00C55D17"/>
    <w:rsid w:val="00C55D5B"/>
    <w:rsid w:val="00C55E29"/>
    <w:rsid w:val="00C55F10"/>
    <w:rsid w:val="00C55FAC"/>
    <w:rsid w:val="00C55FEE"/>
    <w:rsid w:val="00C56054"/>
    <w:rsid w:val="00C5621C"/>
    <w:rsid w:val="00C563B9"/>
    <w:rsid w:val="00C565BE"/>
    <w:rsid w:val="00C566C3"/>
    <w:rsid w:val="00C56970"/>
    <w:rsid w:val="00C569A0"/>
    <w:rsid w:val="00C56A69"/>
    <w:rsid w:val="00C56FF4"/>
    <w:rsid w:val="00C575CF"/>
    <w:rsid w:val="00C576A1"/>
    <w:rsid w:val="00C577AD"/>
    <w:rsid w:val="00C577DB"/>
    <w:rsid w:val="00C577F1"/>
    <w:rsid w:val="00C57AEA"/>
    <w:rsid w:val="00C57E09"/>
    <w:rsid w:val="00C57EBC"/>
    <w:rsid w:val="00C57F4D"/>
    <w:rsid w:val="00C57FF1"/>
    <w:rsid w:val="00C602B1"/>
    <w:rsid w:val="00C60380"/>
    <w:rsid w:val="00C60608"/>
    <w:rsid w:val="00C60889"/>
    <w:rsid w:val="00C6098B"/>
    <w:rsid w:val="00C60B16"/>
    <w:rsid w:val="00C60BDB"/>
    <w:rsid w:val="00C60C66"/>
    <w:rsid w:val="00C60E11"/>
    <w:rsid w:val="00C612E4"/>
    <w:rsid w:val="00C613F0"/>
    <w:rsid w:val="00C616E9"/>
    <w:rsid w:val="00C61B8C"/>
    <w:rsid w:val="00C61D48"/>
    <w:rsid w:val="00C61D87"/>
    <w:rsid w:val="00C61DBD"/>
    <w:rsid w:val="00C61E6C"/>
    <w:rsid w:val="00C62238"/>
    <w:rsid w:val="00C622B3"/>
    <w:rsid w:val="00C623AA"/>
    <w:rsid w:val="00C623AC"/>
    <w:rsid w:val="00C625A9"/>
    <w:rsid w:val="00C626A0"/>
    <w:rsid w:val="00C626EC"/>
    <w:rsid w:val="00C62A23"/>
    <w:rsid w:val="00C62A9E"/>
    <w:rsid w:val="00C62B8F"/>
    <w:rsid w:val="00C62ED5"/>
    <w:rsid w:val="00C62FB5"/>
    <w:rsid w:val="00C630E3"/>
    <w:rsid w:val="00C63322"/>
    <w:rsid w:val="00C63802"/>
    <w:rsid w:val="00C63857"/>
    <w:rsid w:val="00C63A95"/>
    <w:rsid w:val="00C63CA9"/>
    <w:rsid w:val="00C63EEC"/>
    <w:rsid w:val="00C6413B"/>
    <w:rsid w:val="00C64186"/>
    <w:rsid w:val="00C6471C"/>
    <w:rsid w:val="00C647D8"/>
    <w:rsid w:val="00C6483C"/>
    <w:rsid w:val="00C649ED"/>
    <w:rsid w:val="00C64B44"/>
    <w:rsid w:val="00C64C34"/>
    <w:rsid w:val="00C64DC3"/>
    <w:rsid w:val="00C64ECC"/>
    <w:rsid w:val="00C64FE5"/>
    <w:rsid w:val="00C64FEE"/>
    <w:rsid w:val="00C6504B"/>
    <w:rsid w:val="00C650E0"/>
    <w:rsid w:val="00C65518"/>
    <w:rsid w:val="00C65690"/>
    <w:rsid w:val="00C65895"/>
    <w:rsid w:val="00C65957"/>
    <w:rsid w:val="00C65CBD"/>
    <w:rsid w:val="00C65D21"/>
    <w:rsid w:val="00C65D70"/>
    <w:rsid w:val="00C65FC3"/>
    <w:rsid w:val="00C665C6"/>
    <w:rsid w:val="00C66714"/>
    <w:rsid w:val="00C669B0"/>
    <w:rsid w:val="00C66A27"/>
    <w:rsid w:val="00C66AF8"/>
    <w:rsid w:val="00C66BFA"/>
    <w:rsid w:val="00C66D3B"/>
    <w:rsid w:val="00C66FD6"/>
    <w:rsid w:val="00C672FB"/>
    <w:rsid w:val="00C675BB"/>
    <w:rsid w:val="00C67A2F"/>
    <w:rsid w:val="00C67EFD"/>
    <w:rsid w:val="00C70020"/>
    <w:rsid w:val="00C700FA"/>
    <w:rsid w:val="00C70122"/>
    <w:rsid w:val="00C70533"/>
    <w:rsid w:val="00C70623"/>
    <w:rsid w:val="00C706D5"/>
    <w:rsid w:val="00C7085D"/>
    <w:rsid w:val="00C70B5B"/>
    <w:rsid w:val="00C70B75"/>
    <w:rsid w:val="00C70C29"/>
    <w:rsid w:val="00C70C38"/>
    <w:rsid w:val="00C70E9E"/>
    <w:rsid w:val="00C7111A"/>
    <w:rsid w:val="00C71456"/>
    <w:rsid w:val="00C71747"/>
    <w:rsid w:val="00C7197E"/>
    <w:rsid w:val="00C71BAC"/>
    <w:rsid w:val="00C71C87"/>
    <w:rsid w:val="00C71CC8"/>
    <w:rsid w:val="00C71CF1"/>
    <w:rsid w:val="00C71D12"/>
    <w:rsid w:val="00C7236C"/>
    <w:rsid w:val="00C72565"/>
    <w:rsid w:val="00C72856"/>
    <w:rsid w:val="00C72D32"/>
    <w:rsid w:val="00C72D5F"/>
    <w:rsid w:val="00C731C7"/>
    <w:rsid w:val="00C731D0"/>
    <w:rsid w:val="00C731F4"/>
    <w:rsid w:val="00C73274"/>
    <w:rsid w:val="00C7360E"/>
    <w:rsid w:val="00C7376B"/>
    <w:rsid w:val="00C73AD6"/>
    <w:rsid w:val="00C73AFE"/>
    <w:rsid w:val="00C73C39"/>
    <w:rsid w:val="00C73FBD"/>
    <w:rsid w:val="00C74038"/>
    <w:rsid w:val="00C74049"/>
    <w:rsid w:val="00C741C3"/>
    <w:rsid w:val="00C7423D"/>
    <w:rsid w:val="00C74348"/>
    <w:rsid w:val="00C743BC"/>
    <w:rsid w:val="00C747D9"/>
    <w:rsid w:val="00C7527C"/>
    <w:rsid w:val="00C75287"/>
    <w:rsid w:val="00C754A8"/>
    <w:rsid w:val="00C7554E"/>
    <w:rsid w:val="00C75751"/>
    <w:rsid w:val="00C75850"/>
    <w:rsid w:val="00C758C3"/>
    <w:rsid w:val="00C758E5"/>
    <w:rsid w:val="00C75CD0"/>
    <w:rsid w:val="00C75D5E"/>
    <w:rsid w:val="00C75FA6"/>
    <w:rsid w:val="00C76809"/>
    <w:rsid w:val="00C7689A"/>
    <w:rsid w:val="00C76A52"/>
    <w:rsid w:val="00C76CD5"/>
    <w:rsid w:val="00C76DB6"/>
    <w:rsid w:val="00C778A2"/>
    <w:rsid w:val="00C778E9"/>
    <w:rsid w:val="00C7798E"/>
    <w:rsid w:val="00C77CE2"/>
    <w:rsid w:val="00C77ED8"/>
    <w:rsid w:val="00C804E3"/>
    <w:rsid w:val="00C80525"/>
    <w:rsid w:val="00C807D5"/>
    <w:rsid w:val="00C8086A"/>
    <w:rsid w:val="00C80A48"/>
    <w:rsid w:val="00C80AEF"/>
    <w:rsid w:val="00C80C29"/>
    <w:rsid w:val="00C8103C"/>
    <w:rsid w:val="00C81057"/>
    <w:rsid w:val="00C81429"/>
    <w:rsid w:val="00C8148F"/>
    <w:rsid w:val="00C816D3"/>
    <w:rsid w:val="00C818C9"/>
    <w:rsid w:val="00C81978"/>
    <w:rsid w:val="00C81ABA"/>
    <w:rsid w:val="00C81D9D"/>
    <w:rsid w:val="00C8205C"/>
    <w:rsid w:val="00C82096"/>
    <w:rsid w:val="00C822E6"/>
    <w:rsid w:val="00C824A2"/>
    <w:rsid w:val="00C8296C"/>
    <w:rsid w:val="00C82D8A"/>
    <w:rsid w:val="00C82E70"/>
    <w:rsid w:val="00C82F02"/>
    <w:rsid w:val="00C83193"/>
    <w:rsid w:val="00C8329C"/>
    <w:rsid w:val="00C8330D"/>
    <w:rsid w:val="00C83681"/>
    <w:rsid w:val="00C836B4"/>
    <w:rsid w:val="00C83899"/>
    <w:rsid w:val="00C83B8E"/>
    <w:rsid w:val="00C83F73"/>
    <w:rsid w:val="00C83FAF"/>
    <w:rsid w:val="00C843B5"/>
    <w:rsid w:val="00C844AB"/>
    <w:rsid w:val="00C84CAC"/>
    <w:rsid w:val="00C84CE7"/>
    <w:rsid w:val="00C84F74"/>
    <w:rsid w:val="00C84FFA"/>
    <w:rsid w:val="00C85130"/>
    <w:rsid w:val="00C85694"/>
    <w:rsid w:val="00C85849"/>
    <w:rsid w:val="00C85926"/>
    <w:rsid w:val="00C85DC6"/>
    <w:rsid w:val="00C85E0A"/>
    <w:rsid w:val="00C85E40"/>
    <w:rsid w:val="00C8601C"/>
    <w:rsid w:val="00C862DE"/>
    <w:rsid w:val="00C86517"/>
    <w:rsid w:val="00C86602"/>
    <w:rsid w:val="00C86712"/>
    <w:rsid w:val="00C867A5"/>
    <w:rsid w:val="00C867EB"/>
    <w:rsid w:val="00C86A7C"/>
    <w:rsid w:val="00C86DAA"/>
    <w:rsid w:val="00C86F38"/>
    <w:rsid w:val="00C87621"/>
    <w:rsid w:val="00C87669"/>
    <w:rsid w:val="00C87A53"/>
    <w:rsid w:val="00C87A68"/>
    <w:rsid w:val="00C87A74"/>
    <w:rsid w:val="00C87AF0"/>
    <w:rsid w:val="00C87B74"/>
    <w:rsid w:val="00C87BED"/>
    <w:rsid w:val="00C87CCC"/>
    <w:rsid w:val="00C90375"/>
    <w:rsid w:val="00C905A7"/>
    <w:rsid w:val="00C9063B"/>
    <w:rsid w:val="00C90646"/>
    <w:rsid w:val="00C90698"/>
    <w:rsid w:val="00C90802"/>
    <w:rsid w:val="00C90B38"/>
    <w:rsid w:val="00C90DB4"/>
    <w:rsid w:val="00C90ED7"/>
    <w:rsid w:val="00C91313"/>
    <w:rsid w:val="00C91636"/>
    <w:rsid w:val="00C916B4"/>
    <w:rsid w:val="00C91AD1"/>
    <w:rsid w:val="00C91B7F"/>
    <w:rsid w:val="00C91B88"/>
    <w:rsid w:val="00C91D35"/>
    <w:rsid w:val="00C9205E"/>
    <w:rsid w:val="00C92127"/>
    <w:rsid w:val="00C9228C"/>
    <w:rsid w:val="00C9230D"/>
    <w:rsid w:val="00C9255D"/>
    <w:rsid w:val="00C92699"/>
    <w:rsid w:val="00C92775"/>
    <w:rsid w:val="00C92995"/>
    <w:rsid w:val="00C92C81"/>
    <w:rsid w:val="00C92CCA"/>
    <w:rsid w:val="00C92CFF"/>
    <w:rsid w:val="00C930C3"/>
    <w:rsid w:val="00C93251"/>
    <w:rsid w:val="00C9330C"/>
    <w:rsid w:val="00C933E9"/>
    <w:rsid w:val="00C93460"/>
    <w:rsid w:val="00C9364C"/>
    <w:rsid w:val="00C9379C"/>
    <w:rsid w:val="00C93B70"/>
    <w:rsid w:val="00C940F7"/>
    <w:rsid w:val="00C943AA"/>
    <w:rsid w:val="00C94559"/>
    <w:rsid w:val="00C94564"/>
    <w:rsid w:val="00C945AB"/>
    <w:rsid w:val="00C945B5"/>
    <w:rsid w:val="00C946F1"/>
    <w:rsid w:val="00C947F4"/>
    <w:rsid w:val="00C94B48"/>
    <w:rsid w:val="00C94BFF"/>
    <w:rsid w:val="00C952F6"/>
    <w:rsid w:val="00C9569B"/>
    <w:rsid w:val="00C9575A"/>
    <w:rsid w:val="00C9597E"/>
    <w:rsid w:val="00C95A00"/>
    <w:rsid w:val="00C95BF9"/>
    <w:rsid w:val="00C9608D"/>
    <w:rsid w:val="00C960C3"/>
    <w:rsid w:val="00C962B7"/>
    <w:rsid w:val="00C96622"/>
    <w:rsid w:val="00C967FE"/>
    <w:rsid w:val="00C96913"/>
    <w:rsid w:val="00C96916"/>
    <w:rsid w:val="00C96DB0"/>
    <w:rsid w:val="00C96DC4"/>
    <w:rsid w:val="00C9709B"/>
    <w:rsid w:val="00C97227"/>
    <w:rsid w:val="00C97A20"/>
    <w:rsid w:val="00C97C48"/>
    <w:rsid w:val="00C97D35"/>
    <w:rsid w:val="00C97D37"/>
    <w:rsid w:val="00CA026C"/>
    <w:rsid w:val="00CA0476"/>
    <w:rsid w:val="00CA06AD"/>
    <w:rsid w:val="00CA095A"/>
    <w:rsid w:val="00CA0D80"/>
    <w:rsid w:val="00CA0F90"/>
    <w:rsid w:val="00CA1066"/>
    <w:rsid w:val="00CA1961"/>
    <w:rsid w:val="00CA1BEF"/>
    <w:rsid w:val="00CA1FA1"/>
    <w:rsid w:val="00CA201D"/>
    <w:rsid w:val="00CA2460"/>
    <w:rsid w:val="00CA26AA"/>
    <w:rsid w:val="00CA2767"/>
    <w:rsid w:val="00CA2B28"/>
    <w:rsid w:val="00CA2DB0"/>
    <w:rsid w:val="00CA2DFD"/>
    <w:rsid w:val="00CA2F9A"/>
    <w:rsid w:val="00CA32C5"/>
    <w:rsid w:val="00CA32DE"/>
    <w:rsid w:val="00CA3402"/>
    <w:rsid w:val="00CA3415"/>
    <w:rsid w:val="00CA35B3"/>
    <w:rsid w:val="00CA3F5C"/>
    <w:rsid w:val="00CA4008"/>
    <w:rsid w:val="00CA4245"/>
    <w:rsid w:val="00CA4569"/>
    <w:rsid w:val="00CA4763"/>
    <w:rsid w:val="00CA4885"/>
    <w:rsid w:val="00CA4BC8"/>
    <w:rsid w:val="00CA4DF6"/>
    <w:rsid w:val="00CA4E77"/>
    <w:rsid w:val="00CA4F93"/>
    <w:rsid w:val="00CA5011"/>
    <w:rsid w:val="00CA5060"/>
    <w:rsid w:val="00CA5489"/>
    <w:rsid w:val="00CA57F2"/>
    <w:rsid w:val="00CA5CC0"/>
    <w:rsid w:val="00CA5DAA"/>
    <w:rsid w:val="00CA5E2D"/>
    <w:rsid w:val="00CA603B"/>
    <w:rsid w:val="00CA60AF"/>
    <w:rsid w:val="00CA6294"/>
    <w:rsid w:val="00CA6358"/>
    <w:rsid w:val="00CA63D6"/>
    <w:rsid w:val="00CA65D2"/>
    <w:rsid w:val="00CA66EB"/>
    <w:rsid w:val="00CA68BF"/>
    <w:rsid w:val="00CA68D7"/>
    <w:rsid w:val="00CA6CC1"/>
    <w:rsid w:val="00CA6DDD"/>
    <w:rsid w:val="00CA6E8E"/>
    <w:rsid w:val="00CA6F84"/>
    <w:rsid w:val="00CA7133"/>
    <w:rsid w:val="00CA7722"/>
    <w:rsid w:val="00CA77AD"/>
    <w:rsid w:val="00CA7C3C"/>
    <w:rsid w:val="00CA7D3D"/>
    <w:rsid w:val="00CB0040"/>
    <w:rsid w:val="00CB037D"/>
    <w:rsid w:val="00CB0547"/>
    <w:rsid w:val="00CB05D5"/>
    <w:rsid w:val="00CB063F"/>
    <w:rsid w:val="00CB084C"/>
    <w:rsid w:val="00CB0A7C"/>
    <w:rsid w:val="00CB0BCA"/>
    <w:rsid w:val="00CB1122"/>
    <w:rsid w:val="00CB1158"/>
    <w:rsid w:val="00CB16D9"/>
    <w:rsid w:val="00CB1A8E"/>
    <w:rsid w:val="00CB205D"/>
    <w:rsid w:val="00CB20A7"/>
    <w:rsid w:val="00CB212A"/>
    <w:rsid w:val="00CB2223"/>
    <w:rsid w:val="00CB2250"/>
    <w:rsid w:val="00CB2348"/>
    <w:rsid w:val="00CB23D6"/>
    <w:rsid w:val="00CB25BF"/>
    <w:rsid w:val="00CB260D"/>
    <w:rsid w:val="00CB273F"/>
    <w:rsid w:val="00CB2847"/>
    <w:rsid w:val="00CB2981"/>
    <w:rsid w:val="00CB2AA6"/>
    <w:rsid w:val="00CB2F88"/>
    <w:rsid w:val="00CB323F"/>
    <w:rsid w:val="00CB33AE"/>
    <w:rsid w:val="00CB34B6"/>
    <w:rsid w:val="00CB34F0"/>
    <w:rsid w:val="00CB359C"/>
    <w:rsid w:val="00CB35C6"/>
    <w:rsid w:val="00CB35F1"/>
    <w:rsid w:val="00CB3803"/>
    <w:rsid w:val="00CB39DF"/>
    <w:rsid w:val="00CB3EE1"/>
    <w:rsid w:val="00CB3F97"/>
    <w:rsid w:val="00CB4366"/>
    <w:rsid w:val="00CB4618"/>
    <w:rsid w:val="00CB474C"/>
    <w:rsid w:val="00CB47B2"/>
    <w:rsid w:val="00CB48CB"/>
    <w:rsid w:val="00CB48D0"/>
    <w:rsid w:val="00CB4940"/>
    <w:rsid w:val="00CB4964"/>
    <w:rsid w:val="00CB4A73"/>
    <w:rsid w:val="00CB4B60"/>
    <w:rsid w:val="00CB4F98"/>
    <w:rsid w:val="00CB5467"/>
    <w:rsid w:val="00CB54C0"/>
    <w:rsid w:val="00CB558E"/>
    <w:rsid w:val="00CB56EE"/>
    <w:rsid w:val="00CB5927"/>
    <w:rsid w:val="00CB5F51"/>
    <w:rsid w:val="00CB5FDA"/>
    <w:rsid w:val="00CB610E"/>
    <w:rsid w:val="00CB6134"/>
    <w:rsid w:val="00CB625B"/>
    <w:rsid w:val="00CB632A"/>
    <w:rsid w:val="00CB6348"/>
    <w:rsid w:val="00CB643C"/>
    <w:rsid w:val="00CB6842"/>
    <w:rsid w:val="00CB6C91"/>
    <w:rsid w:val="00CB6DAF"/>
    <w:rsid w:val="00CB6E8D"/>
    <w:rsid w:val="00CB6EDA"/>
    <w:rsid w:val="00CB739F"/>
    <w:rsid w:val="00CB7422"/>
    <w:rsid w:val="00CB77F4"/>
    <w:rsid w:val="00CB783E"/>
    <w:rsid w:val="00CB794B"/>
    <w:rsid w:val="00CB7A63"/>
    <w:rsid w:val="00CB7EAD"/>
    <w:rsid w:val="00CC00F2"/>
    <w:rsid w:val="00CC023A"/>
    <w:rsid w:val="00CC0379"/>
    <w:rsid w:val="00CC0540"/>
    <w:rsid w:val="00CC05B1"/>
    <w:rsid w:val="00CC05DE"/>
    <w:rsid w:val="00CC05F3"/>
    <w:rsid w:val="00CC0873"/>
    <w:rsid w:val="00CC0B4F"/>
    <w:rsid w:val="00CC0BA7"/>
    <w:rsid w:val="00CC0D0E"/>
    <w:rsid w:val="00CC0E42"/>
    <w:rsid w:val="00CC0ED9"/>
    <w:rsid w:val="00CC0F29"/>
    <w:rsid w:val="00CC0F66"/>
    <w:rsid w:val="00CC1035"/>
    <w:rsid w:val="00CC15AA"/>
    <w:rsid w:val="00CC19EF"/>
    <w:rsid w:val="00CC1A2A"/>
    <w:rsid w:val="00CC1B12"/>
    <w:rsid w:val="00CC1BFE"/>
    <w:rsid w:val="00CC1C9F"/>
    <w:rsid w:val="00CC1D10"/>
    <w:rsid w:val="00CC1FC0"/>
    <w:rsid w:val="00CC2079"/>
    <w:rsid w:val="00CC2187"/>
    <w:rsid w:val="00CC24DC"/>
    <w:rsid w:val="00CC252B"/>
    <w:rsid w:val="00CC29CD"/>
    <w:rsid w:val="00CC2D42"/>
    <w:rsid w:val="00CC2F31"/>
    <w:rsid w:val="00CC330F"/>
    <w:rsid w:val="00CC373D"/>
    <w:rsid w:val="00CC3B5F"/>
    <w:rsid w:val="00CC3DCE"/>
    <w:rsid w:val="00CC3E0B"/>
    <w:rsid w:val="00CC45CA"/>
    <w:rsid w:val="00CC45E5"/>
    <w:rsid w:val="00CC48F5"/>
    <w:rsid w:val="00CC4AF8"/>
    <w:rsid w:val="00CC4B4D"/>
    <w:rsid w:val="00CC4BD4"/>
    <w:rsid w:val="00CC4D67"/>
    <w:rsid w:val="00CC4DB8"/>
    <w:rsid w:val="00CC5007"/>
    <w:rsid w:val="00CC5257"/>
    <w:rsid w:val="00CC53D4"/>
    <w:rsid w:val="00CC54C0"/>
    <w:rsid w:val="00CC55B6"/>
    <w:rsid w:val="00CC56E7"/>
    <w:rsid w:val="00CC59DB"/>
    <w:rsid w:val="00CC5CA4"/>
    <w:rsid w:val="00CC5D3D"/>
    <w:rsid w:val="00CC5D56"/>
    <w:rsid w:val="00CC5E12"/>
    <w:rsid w:val="00CC61BE"/>
    <w:rsid w:val="00CC6268"/>
    <w:rsid w:val="00CC6287"/>
    <w:rsid w:val="00CC6294"/>
    <w:rsid w:val="00CC6390"/>
    <w:rsid w:val="00CC66E5"/>
    <w:rsid w:val="00CC6760"/>
    <w:rsid w:val="00CC6769"/>
    <w:rsid w:val="00CC6932"/>
    <w:rsid w:val="00CC6AED"/>
    <w:rsid w:val="00CC6B0E"/>
    <w:rsid w:val="00CC6B93"/>
    <w:rsid w:val="00CC6C78"/>
    <w:rsid w:val="00CC6E3A"/>
    <w:rsid w:val="00CC7107"/>
    <w:rsid w:val="00CC7176"/>
    <w:rsid w:val="00CC722C"/>
    <w:rsid w:val="00CC72B9"/>
    <w:rsid w:val="00CC7485"/>
    <w:rsid w:val="00CC74A7"/>
    <w:rsid w:val="00CC75B8"/>
    <w:rsid w:val="00CC7683"/>
    <w:rsid w:val="00CC7806"/>
    <w:rsid w:val="00CC784E"/>
    <w:rsid w:val="00CC7871"/>
    <w:rsid w:val="00CC7881"/>
    <w:rsid w:val="00CC78AA"/>
    <w:rsid w:val="00CC7B85"/>
    <w:rsid w:val="00CC7BE4"/>
    <w:rsid w:val="00CC7E09"/>
    <w:rsid w:val="00CD078E"/>
    <w:rsid w:val="00CD0C2E"/>
    <w:rsid w:val="00CD0CD1"/>
    <w:rsid w:val="00CD0E00"/>
    <w:rsid w:val="00CD0E53"/>
    <w:rsid w:val="00CD0E7C"/>
    <w:rsid w:val="00CD0EF3"/>
    <w:rsid w:val="00CD107E"/>
    <w:rsid w:val="00CD1482"/>
    <w:rsid w:val="00CD14DD"/>
    <w:rsid w:val="00CD1880"/>
    <w:rsid w:val="00CD1A7A"/>
    <w:rsid w:val="00CD1DA4"/>
    <w:rsid w:val="00CD1DBE"/>
    <w:rsid w:val="00CD1F05"/>
    <w:rsid w:val="00CD1F71"/>
    <w:rsid w:val="00CD202D"/>
    <w:rsid w:val="00CD23F1"/>
    <w:rsid w:val="00CD259B"/>
    <w:rsid w:val="00CD2635"/>
    <w:rsid w:val="00CD2863"/>
    <w:rsid w:val="00CD2D0A"/>
    <w:rsid w:val="00CD2D40"/>
    <w:rsid w:val="00CD301D"/>
    <w:rsid w:val="00CD32F6"/>
    <w:rsid w:val="00CD35D6"/>
    <w:rsid w:val="00CD38A0"/>
    <w:rsid w:val="00CD38FF"/>
    <w:rsid w:val="00CD4189"/>
    <w:rsid w:val="00CD4773"/>
    <w:rsid w:val="00CD4779"/>
    <w:rsid w:val="00CD4958"/>
    <w:rsid w:val="00CD4BF0"/>
    <w:rsid w:val="00CD4D55"/>
    <w:rsid w:val="00CD4E4E"/>
    <w:rsid w:val="00CD4F17"/>
    <w:rsid w:val="00CD53F2"/>
    <w:rsid w:val="00CD5557"/>
    <w:rsid w:val="00CD56F1"/>
    <w:rsid w:val="00CD5AAD"/>
    <w:rsid w:val="00CD5B0B"/>
    <w:rsid w:val="00CD5B69"/>
    <w:rsid w:val="00CD5E6C"/>
    <w:rsid w:val="00CD5F9A"/>
    <w:rsid w:val="00CD60A6"/>
    <w:rsid w:val="00CD639A"/>
    <w:rsid w:val="00CD66AF"/>
    <w:rsid w:val="00CD6DBD"/>
    <w:rsid w:val="00CD731D"/>
    <w:rsid w:val="00CD76A7"/>
    <w:rsid w:val="00CD77C7"/>
    <w:rsid w:val="00CD7874"/>
    <w:rsid w:val="00CD78CE"/>
    <w:rsid w:val="00CD7E23"/>
    <w:rsid w:val="00CE03A0"/>
    <w:rsid w:val="00CE0676"/>
    <w:rsid w:val="00CE085A"/>
    <w:rsid w:val="00CE0873"/>
    <w:rsid w:val="00CE0AC4"/>
    <w:rsid w:val="00CE0E2C"/>
    <w:rsid w:val="00CE1094"/>
    <w:rsid w:val="00CE1095"/>
    <w:rsid w:val="00CE124A"/>
    <w:rsid w:val="00CE1252"/>
    <w:rsid w:val="00CE129C"/>
    <w:rsid w:val="00CE1338"/>
    <w:rsid w:val="00CE13CB"/>
    <w:rsid w:val="00CE1616"/>
    <w:rsid w:val="00CE16ED"/>
    <w:rsid w:val="00CE1A8F"/>
    <w:rsid w:val="00CE1B67"/>
    <w:rsid w:val="00CE1CD9"/>
    <w:rsid w:val="00CE1DF4"/>
    <w:rsid w:val="00CE1F31"/>
    <w:rsid w:val="00CE1F6B"/>
    <w:rsid w:val="00CE2076"/>
    <w:rsid w:val="00CE2240"/>
    <w:rsid w:val="00CE23E8"/>
    <w:rsid w:val="00CE24D1"/>
    <w:rsid w:val="00CE26C1"/>
    <w:rsid w:val="00CE2CD6"/>
    <w:rsid w:val="00CE2F58"/>
    <w:rsid w:val="00CE2FD4"/>
    <w:rsid w:val="00CE30C7"/>
    <w:rsid w:val="00CE325B"/>
    <w:rsid w:val="00CE32F9"/>
    <w:rsid w:val="00CE3433"/>
    <w:rsid w:val="00CE3464"/>
    <w:rsid w:val="00CE3A0C"/>
    <w:rsid w:val="00CE3B5E"/>
    <w:rsid w:val="00CE3E98"/>
    <w:rsid w:val="00CE474B"/>
    <w:rsid w:val="00CE4859"/>
    <w:rsid w:val="00CE4A0E"/>
    <w:rsid w:val="00CE4BDE"/>
    <w:rsid w:val="00CE4EA2"/>
    <w:rsid w:val="00CE535D"/>
    <w:rsid w:val="00CE53C2"/>
    <w:rsid w:val="00CE5478"/>
    <w:rsid w:val="00CE58B0"/>
    <w:rsid w:val="00CE5BD9"/>
    <w:rsid w:val="00CE5C8E"/>
    <w:rsid w:val="00CE610B"/>
    <w:rsid w:val="00CE6195"/>
    <w:rsid w:val="00CE63A2"/>
    <w:rsid w:val="00CE66F9"/>
    <w:rsid w:val="00CE67D1"/>
    <w:rsid w:val="00CE67EE"/>
    <w:rsid w:val="00CE6AA9"/>
    <w:rsid w:val="00CE6B3D"/>
    <w:rsid w:val="00CE6D34"/>
    <w:rsid w:val="00CE71C7"/>
    <w:rsid w:val="00CE7564"/>
    <w:rsid w:val="00CE7631"/>
    <w:rsid w:val="00CE77F4"/>
    <w:rsid w:val="00CE78C0"/>
    <w:rsid w:val="00CE7935"/>
    <w:rsid w:val="00CE7980"/>
    <w:rsid w:val="00CE79D3"/>
    <w:rsid w:val="00CE7AD0"/>
    <w:rsid w:val="00CE7BD1"/>
    <w:rsid w:val="00CE7BF4"/>
    <w:rsid w:val="00CF0135"/>
    <w:rsid w:val="00CF0477"/>
    <w:rsid w:val="00CF0487"/>
    <w:rsid w:val="00CF04B9"/>
    <w:rsid w:val="00CF04F3"/>
    <w:rsid w:val="00CF0576"/>
    <w:rsid w:val="00CF0835"/>
    <w:rsid w:val="00CF08C2"/>
    <w:rsid w:val="00CF0DF7"/>
    <w:rsid w:val="00CF10D9"/>
    <w:rsid w:val="00CF13DB"/>
    <w:rsid w:val="00CF13FB"/>
    <w:rsid w:val="00CF16D4"/>
    <w:rsid w:val="00CF177E"/>
    <w:rsid w:val="00CF1B56"/>
    <w:rsid w:val="00CF1DB7"/>
    <w:rsid w:val="00CF1E52"/>
    <w:rsid w:val="00CF1E53"/>
    <w:rsid w:val="00CF219E"/>
    <w:rsid w:val="00CF22EA"/>
    <w:rsid w:val="00CF2619"/>
    <w:rsid w:val="00CF262B"/>
    <w:rsid w:val="00CF262D"/>
    <w:rsid w:val="00CF2922"/>
    <w:rsid w:val="00CF2AFC"/>
    <w:rsid w:val="00CF2BBF"/>
    <w:rsid w:val="00CF2C65"/>
    <w:rsid w:val="00CF2E20"/>
    <w:rsid w:val="00CF2EED"/>
    <w:rsid w:val="00CF3137"/>
    <w:rsid w:val="00CF316D"/>
    <w:rsid w:val="00CF32F7"/>
    <w:rsid w:val="00CF32FB"/>
    <w:rsid w:val="00CF33A2"/>
    <w:rsid w:val="00CF3BF0"/>
    <w:rsid w:val="00CF3F96"/>
    <w:rsid w:val="00CF4252"/>
    <w:rsid w:val="00CF4636"/>
    <w:rsid w:val="00CF4D15"/>
    <w:rsid w:val="00CF4D63"/>
    <w:rsid w:val="00CF4DF1"/>
    <w:rsid w:val="00CF527A"/>
    <w:rsid w:val="00CF52D7"/>
    <w:rsid w:val="00CF53AA"/>
    <w:rsid w:val="00CF5946"/>
    <w:rsid w:val="00CF594E"/>
    <w:rsid w:val="00CF60FE"/>
    <w:rsid w:val="00CF63A6"/>
    <w:rsid w:val="00CF63EC"/>
    <w:rsid w:val="00CF645C"/>
    <w:rsid w:val="00CF64AA"/>
    <w:rsid w:val="00CF65A7"/>
    <w:rsid w:val="00CF67AB"/>
    <w:rsid w:val="00CF68EB"/>
    <w:rsid w:val="00CF6A64"/>
    <w:rsid w:val="00CF6C2F"/>
    <w:rsid w:val="00CF6CB3"/>
    <w:rsid w:val="00CF6D79"/>
    <w:rsid w:val="00CF6DCB"/>
    <w:rsid w:val="00CF6F1F"/>
    <w:rsid w:val="00CF700C"/>
    <w:rsid w:val="00CF71D6"/>
    <w:rsid w:val="00CF7452"/>
    <w:rsid w:val="00CF7868"/>
    <w:rsid w:val="00CF7ECA"/>
    <w:rsid w:val="00CF7FDE"/>
    <w:rsid w:val="00D001F4"/>
    <w:rsid w:val="00D0066D"/>
    <w:rsid w:val="00D00676"/>
    <w:rsid w:val="00D00707"/>
    <w:rsid w:val="00D007A5"/>
    <w:rsid w:val="00D0092D"/>
    <w:rsid w:val="00D00AB5"/>
    <w:rsid w:val="00D00CB2"/>
    <w:rsid w:val="00D00F23"/>
    <w:rsid w:val="00D00F8F"/>
    <w:rsid w:val="00D0105B"/>
    <w:rsid w:val="00D01496"/>
    <w:rsid w:val="00D0212D"/>
    <w:rsid w:val="00D02134"/>
    <w:rsid w:val="00D021F1"/>
    <w:rsid w:val="00D02319"/>
    <w:rsid w:val="00D023BD"/>
    <w:rsid w:val="00D02477"/>
    <w:rsid w:val="00D025E1"/>
    <w:rsid w:val="00D0269A"/>
    <w:rsid w:val="00D02A91"/>
    <w:rsid w:val="00D02D0C"/>
    <w:rsid w:val="00D02E5D"/>
    <w:rsid w:val="00D02F17"/>
    <w:rsid w:val="00D031D9"/>
    <w:rsid w:val="00D033F2"/>
    <w:rsid w:val="00D03490"/>
    <w:rsid w:val="00D035F0"/>
    <w:rsid w:val="00D03657"/>
    <w:rsid w:val="00D03785"/>
    <w:rsid w:val="00D0379D"/>
    <w:rsid w:val="00D03878"/>
    <w:rsid w:val="00D03887"/>
    <w:rsid w:val="00D0396C"/>
    <w:rsid w:val="00D03DB5"/>
    <w:rsid w:val="00D03DBE"/>
    <w:rsid w:val="00D03E1B"/>
    <w:rsid w:val="00D0421A"/>
    <w:rsid w:val="00D0431D"/>
    <w:rsid w:val="00D04321"/>
    <w:rsid w:val="00D04450"/>
    <w:rsid w:val="00D04952"/>
    <w:rsid w:val="00D04BF8"/>
    <w:rsid w:val="00D04CF0"/>
    <w:rsid w:val="00D04EB2"/>
    <w:rsid w:val="00D04F49"/>
    <w:rsid w:val="00D04F63"/>
    <w:rsid w:val="00D04FB8"/>
    <w:rsid w:val="00D05080"/>
    <w:rsid w:val="00D05233"/>
    <w:rsid w:val="00D055FB"/>
    <w:rsid w:val="00D0561C"/>
    <w:rsid w:val="00D0562C"/>
    <w:rsid w:val="00D0576C"/>
    <w:rsid w:val="00D058D4"/>
    <w:rsid w:val="00D05E2D"/>
    <w:rsid w:val="00D05E66"/>
    <w:rsid w:val="00D05EEF"/>
    <w:rsid w:val="00D05F7F"/>
    <w:rsid w:val="00D063B1"/>
    <w:rsid w:val="00D063F8"/>
    <w:rsid w:val="00D0647C"/>
    <w:rsid w:val="00D066C7"/>
    <w:rsid w:val="00D06AC1"/>
    <w:rsid w:val="00D06AE5"/>
    <w:rsid w:val="00D06EAA"/>
    <w:rsid w:val="00D0709B"/>
    <w:rsid w:val="00D070C4"/>
    <w:rsid w:val="00D07284"/>
    <w:rsid w:val="00D074C7"/>
    <w:rsid w:val="00D0752E"/>
    <w:rsid w:val="00D07622"/>
    <w:rsid w:val="00D077B5"/>
    <w:rsid w:val="00D0785B"/>
    <w:rsid w:val="00D07874"/>
    <w:rsid w:val="00D078F0"/>
    <w:rsid w:val="00D07976"/>
    <w:rsid w:val="00D100A9"/>
    <w:rsid w:val="00D10430"/>
    <w:rsid w:val="00D106A1"/>
    <w:rsid w:val="00D10739"/>
    <w:rsid w:val="00D107D7"/>
    <w:rsid w:val="00D1084C"/>
    <w:rsid w:val="00D108CF"/>
    <w:rsid w:val="00D10959"/>
    <w:rsid w:val="00D10CFA"/>
    <w:rsid w:val="00D10D54"/>
    <w:rsid w:val="00D10D66"/>
    <w:rsid w:val="00D10F54"/>
    <w:rsid w:val="00D11393"/>
    <w:rsid w:val="00D1153C"/>
    <w:rsid w:val="00D115DC"/>
    <w:rsid w:val="00D118AC"/>
    <w:rsid w:val="00D11996"/>
    <w:rsid w:val="00D11B6A"/>
    <w:rsid w:val="00D11BAC"/>
    <w:rsid w:val="00D120B9"/>
    <w:rsid w:val="00D122F9"/>
    <w:rsid w:val="00D1253D"/>
    <w:rsid w:val="00D126C9"/>
    <w:rsid w:val="00D128BA"/>
    <w:rsid w:val="00D1297D"/>
    <w:rsid w:val="00D12BDC"/>
    <w:rsid w:val="00D12C2B"/>
    <w:rsid w:val="00D12EDF"/>
    <w:rsid w:val="00D12FC5"/>
    <w:rsid w:val="00D130DA"/>
    <w:rsid w:val="00D13A11"/>
    <w:rsid w:val="00D14015"/>
    <w:rsid w:val="00D142EA"/>
    <w:rsid w:val="00D1443C"/>
    <w:rsid w:val="00D145E2"/>
    <w:rsid w:val="00D14682"/>
    <w:rsid w:val="00D14B7F"/>
    <w:rsid w:val="00D14CFF"/>
    <w:rsid w:val="00D14D02"/>
    <w:rsid w:val="00D14EB5"/>
    <w:rsid w:val="00D14EB8"/>
    <w:rsid w:val="00D14FFC"/>
    <w:rsid w:val="00D1511D"/>
    <w:rsid w:val="00D15148"/>
    <w:rsid w:val="00D15202"/>
    <w:rsid w:val="00D15482"/>
    <w:rsid w:val="00D154A2"/>
    <w:rsid w:val="00D1552D"/>
    <w:rsid w:val="00D1559B"/>
    <w:rsid w:val="00D15710"/>
    <w:rsid w:val="00D1573D"/>
    <w:rsid w:val="00D15933"/>
    <w:rsid w:val="00D15A2B"/>
    <w:rsid w:val="00D15B6C"/>
    <w:rsid w:val="00D15BF1"/>
    <w:rsid w:val="00D15D7B"/>
    <w:rsid w:val="00D15DD6"/>
    <w:rsid w:val="00D15E13"/>
    <w:rsid w:val="00D1616C"/>
    <w:rsid w:val="00D161A8"/>
    <w:rsid w:val="00D16333"/>
    <w:rsid w:val="00D1649D"/>
    <w:rsid w:val="00D165B1"/>
    <w:rsid w:val="00D16794"/>
    <w:rsid w:val="00D1680E"/>
    <w:rsid w:val="00D16C9E"/>
    <w:rsid w:val="00D16DCB"/>
    <w:rsid w:val="00D1732E"/>
    <w:rsid w:val="00D1747F"/>
    <w:rsid w:val="00D176F0"/>
    <w:rsid w:val="00D1772A"/>
    <w:rsid w:val="00D1789D"/>
    <w:rsid w:val="00D17B3B"/>
    <w:rsid w:val="00D17C64"/>
    <w:rsid w:val="00D17D83"/>
    <w:rsid w:val="00D17DAF"/>
    <w:rsid w:val="00D17F2A"/>
    <w:rsid w:val="00D201F0"/>
    <w:rsid w:val="00D20430"/>
    <w:rsid w:val="00D204C2"/>
    <w:rsid w:val="00D2063C"/>
    <w:rsid w:val="00D2083D"/>
    <w:rsid w:val="00D20BFC"/>
    <w:rsid w:val="00D20C7E"/>
    <w:rsid w:val="00D20CD4"/>
    <w:rsid w:val="00D2116D"/>
    <w:rsid w:val="00D211C1"/>
    <w:rsid w:val="00D212BA"/>
    <w:rsid w:val="00D2177B"/>
    <w:rsid w:val="00D2181F"/>
    <w:rsid w:val="00D21849"/>
    <w:rsid w:val="00D2197E"/>
    <w:rsid w:val="00D21C25"/>
    <w:rsid w:val="00D21E88"/>
    <w:rsid w:val="00D21F38"/>
    <w:rsid w:val="00D221AA"/>
    <w:rsid w:val="00D223D1"/>
    <w:rsid w:val="00D224B4"/>
    <w:rsid w:val="00D22553"/>
    <w:rsid w:val="00D226F4"/>
    <w:rsid w:val="00D22C65"/>
    <w:rsid w:val="00D22D24"/>
    <w:rsid w:val="00D22F16"/>
    <w:rsid w:val="00D22FDE"/>
    <w:rsid w:val="00D2301D"/>
    <w:rsid w:val="00D232C1"/>
    <w:rsid w:val="00D23416"/>
    <w:rsid w:val="00D234B6"/>
    <w:rsid w:val="00D23691"/>
    <w:rsid w:val="00D237A4"/>
    <w:rsid w:val="00D2387E"/>
    <w:rsid w:val="00D2395F"/>
    <w:rsid w:val="00D23A28"/>
    <w:rsid w:val="00D23BF0"/>
    <w:rsid w:val="00D23E48"/>
    <w:rsid w:val="00D23E73"/>
    <w:rsid w:val="00D24279"/>
    <w:rsid w:val="00D24376"/>
    <w:rsid w:val="00D24404"/>
    <w:rsid w:val="00D2444B"/>
    <w:rsid w:val="00D24636"/>
    <w:rsid w:val="00D2475B"/>
    <w:rsid w:val="00D247F2"/>
    <w:rsid w:val="00D2482D"/>
    <w:rsid w:val="00D2488A"/>
    <w:rsid w:val="00D24A16"/>
    <w:rsid w:val="00D24AE5"/>
    <w:rsid w:val="00D24D2F"/>
    <w:rsid w:val="00D24DA6"/>
    <w:rsid w:val="00D24F5B"/>
    <w:rsid w:val="00D2550A"/>
    <w:rsid w:val="00D25558"/>
    <w:rsid w:val="00D2561E"/>
    <w:rsid w:val="00D2598B"/>
    <w:rsid w:val="00D25A42"/>
    <w:rsid w:val="00D25F27"/>
    <w:rsid w:val="00D260C1"/>
    <w:rsid w:val="00D260ED"/>
    <w:rsid w:val="00D26198"/>
    <w:rsid w:val="00D26296"/>
    <w:rsid w:val="00D2647A"/>
    <w:rsid w:val="00D264BC"/>
    <w:rsid w:val="00D265F6"/>
    <w:rsid w:val="00D2661C"/>
    <w:rsid w:val="00D267C6"/>
    <w:rsid w:val="00D268E2"/>
    <w:rsid w:val="00D26992"/>
    <w:rsid w:val="00D26AC2"/>
    <w:rsid w:val="00D26E0D"/>
    <w:rsid w:val="00D26EB2"/>
    <w:rsid w:val="00D26FFA"/>
    <w:rsid w:val="00D270CE"/>
    <w:rsid w:val="00D276D7"/>
    <w:rsid w:val="00D276E9"/>
    <w:rsid w:val="00D277F4"/>
    <w:rsid w:val="00D278C5"/>
    <w:rsid w:val="00D27993"/>
    <w:rsid w:val="00D27AD6"/>
    <w:rsid w:val="00D27B9A"/>
    <w:rsid w:val="00D27DEB"/>
    <w:rsid w:val="00D30379"/>
    <w:rsid w:val="00D30514"/>
    <w:rsid w:val="00D30B69"/>
    <w:rsid w:val="00D30D39"/>
    <w:rsid w:val="00D30E33"/>
    <w:rsid w:val="00D3118F"/>
    <w:rsid w:val="00D31250"/>
    <w:rsid w:val="00D31376"/>
    <w:rsid w:val="00D314C5"/>
    <w:rsid w:val="00D317A9"/>
    <w:rsid w:val="00D317DB"/>
    <w:rsid w:val="00D31A74"/>
    <w:rsid w:val="00D31FBF"/>
    <w:rsid w:val="00D321EB"/>
    <w:rsid w:val="00D323BD"/>
    <w:rsid w:val="00D32A69"/>
    <w:rsid w:val="00D32B95"/>
    <w:rsid w:val="00D32E46"/>
    <w:rsid w:val="00D32E54"/>
    <w:rsid w:val="00D32EBC"/>
    <w:rsid w:val="00D32F00"/>
    <w:rsid w:val="00D32FDB"/>
    <w:rsid w:val="00D3316D"/>
    <w:rsid w:val="00D331D9"/>
    <w:rsid w:val="00D33211"/>
    <w:rsid w:val="00D335D0"/>
    <w:rsid w:val="00D337F5"/>
    <w:rsid w:val="00D33967"/>
    <w:rsid w:val="00D33A3C"/>
    <w:rsid w:val="00D33B76"/>
    <w:rsid w:val="00D33B9A"/>
    <w:rsid w:val="00D33CDF"/>
    <w:rsid w:val="00D33E97"/>
    <w:rsid w:val="00D33EF7"/>
    <w:rsid w:val="00D33F4E"/>
    <w:rsid w:val="00D3402A"/>
    <w:rsid w:val="00D34059"/>
    <w:rsid w:val="00D341F1"/>
    <w:rsid w:val="00D343AA"/>
    <w:rsid w:val="00D344EB"/>
    <w:rsid w:val="00D34603"/>
    <w:rsid w:val="00D3477C"/>
    <w:rsid w:val="00D34850"/>
    <w:rsid w:val="00D34EF7"/>
    <w:rsid w:val="00D35395"/>
    <w:rsid w:val="00D3542F"/>
    <w:rsid w:val="00D35436"/>
    <w:rsid w:val="00D3560D"/>
    <w:rsid w:val="00D35A5B"/>
    <w:rsid w:val="00D35AC4"/>
    <w:rsid w:val="00D35C2B"/>
    <w:rsid w:val="00D35E25"/>
    <w:rsid w:val="00D35E54"/>
    <w:rsid w:val="00D35EC0"/>
    <w:rsid w:val="00D361E8"/>
    <w:rsid w:val="00D362AF"/>
    <w:rsid w:val="00D363A0"/>
    <w:rsid w:val="00D36449"/>
    <w:rsid w:val="00D36606"/>
    <w:rsid w:val="00D3679E"/>
    <w:rsid w:val="00D367F4"/>
    <w:rsid w:val="00D36899"/>
    <w:rsid w:val="00D36A61"/>
    <w:rsid w:val="00D36AF8"/>
    <w:rsid w:val="00D36D7E"/>
    <w:rsid w:val="00D36FBF"/>
    <w:rsid w:val="00D37018"/>
    <w:rsid w:val="00D370E0"/>
    <w:rsid w:val="00D3732D"/>
    <w:rsid w:val="00D373BD"/>
    <w:rsid w:val="00D375C7"/>
    <w:rsid w:val="00D376C0"/>
    <w:rsid w:val="00D37722"/>
    <w:rsid w:val="00D37E1B"/>
    <w:rsid w:val="00D37E7B"/>
    <w:rsid w:val="00D37F2D"/>
    <w:rsid w:val="00D40422"/>
    <w:rsid w:val="00D4056C"/>
    <w:rsid w:val="00D40591"/>
    <w:rsid w:val="00D407A3"/>
    <w:rsid w:val="00D4106B"/>
    <w:rsid w:val="00D412B9"/>
    <w:rsid w:val="00D41430"/>
    <w:rsid w:val="00D414CD"/>
    <w:rsid w:val="00D41603"/>
    <w:rsid w:val="00D41C78"/>
    <w:rsid w:val="00D41D3A"/>
    <w:rsid w:val="00D41E39"/>
    <w:rsid w:val="00D41F05"/>
    <w:rsid w:val="00D41FFA"/>
    <w:rsid w:val="00D4208E"/>
    <w:rsid w:val="00D4224C"/>
    <w:rsid w:val="00D4253F"/>
    <w:rsid w:val="00D427C8"/>
    <w:rsid w:val="00D42BC0"/>
    <w:rsid w:val="00D42DCB"/>
    <w:rsid w:val="00D42DED"/>
    <w:rsid w:val="00D42E03"/>
    <w:rsid w:val="00D42FA7"/>
    <w:rsid w:val="00D431CF"/>
    <w:rsid w:val="00D4357B"/>
    <w:rsid w:val="00D4386D"/>
    <w:rsid w:val="00D43977"/>
    <w:rsid w:val="00D43C05"/>
    <w:rsid w:val="00D43D34"/>
    <w:rsid w:val="00D43D3C"/>
    <w:rsid w:val="00D43D74"/>
    <w:rsid w:val="00D43DC2"/>
    <w:rsid w:val="00D43DD5"/>
    <w:rsid w:val="00D43EBB"/>
    <w:rsid w:val="00D43FA0"/>
    <w:rsid w:val="00D442B6"/>
    <w:rsid w:val="00D443F2"/>
    <w:rsid w:val="00D44420"/>
    <w:rsid w:val="00D44555"/>
    <w:rsid w:val="00D447B7"/>
    <w:rsid w:val="00D44961"/>
    <w:rsid w:val="00D44B00"/>
    <w:rsid w:val="00D44B1B"/>
    <w:rsid w:val="00D44E84"/>
    <w:rsid w:val="00D44EF4"/>
    <w:rsid w:val="00D451FA"/>
    <w:rsid w:val="00D45407"/>
    <w:rsid w:val="00D4565A"/>
    <w:rsid w:val="00D458B6"/>
    <w:rsid w:val="00D45950"/>
    <w:rsid w:val="00D459D7"/>
    <w:rsid w:val="00D45A45"/>
    <w:rsid w:val="00D45ACF"/>
    <w:rsid w:val="00D45D25"/>
    <w:rsid w:val="00D45DBB"/>
    <w:rsid w:val="00D45EB4"/>
    <w:rsid w:val="00D4627E"/>
    <w:rsid w:val="00D464CB"/>
    <w:rsid w:val="00D46501"/>
    <w:rsid w:val="00D46537"/>
    <w:rsid w:val="00D4667B"/>
    <w:rsid w:val="00D46932"/>
    <w:rsid w:val="00D46940"/>
    <w:rsid w:val="00D46BFC"/>
    <w:rsid w:val="00D47615"/>
    <w:rsid w:val="00D47A10"/>
    <w:rsid w:val="00D47A9C"/>
    <w:rsid w:val="00D47C1E"/>
    <w:rsid w:val="00D47CA8"/>
    <w:rsid w:val="00D47D56"/>
    <w:rsid w:val="00D47E10"/>
    <w:rsid w:val="00D47F47"/>
    <w:rsid w:val="00D50088"/>
    <w:rsid w:val="00D500D2"/>
    <w:rsid w:val="00D501E0"/>
    <w:rsid w:val="00D5025E"/>
    <w:rsid w:val="00D503EF"/>
    <w:rsid w:val="00D505A5"/>
    <w:rsid w:val="00D505B9"/>
    <w:rsid w:val="00D50689"/>
    <w:rsid w:val="00D5085F"/>
    <w:rsid w:val="00D509E9"/>
    <w:rsid w:val="00D50C15"/>
    <w:rsid w:val="00D50CE8"/>
    <w:rsid w:val="00D50EAC"/>
    <w:rsid w:val="00D510CD"/>
    <w:rsid w:val="00D5124B"/>
    <w:rsid w:val="00D512CA"/>
    <w:rsid w:val="00D51862"/>
    <w:rsid w:val="00D519D7"/>
    <w:rsid w:val="00D521FC"/>
    <w:rsid w:val="00D52495"/>
    <w:rsid w:val="00D524B1"/>
    <w:rsid w:val="00D527B2"/>
    <w:rsid w:val="00D529DF"/>
    <w:rsid w:val="00D52AE9"/>
    <w:rsid w:val="00D52B11"/>
    <w:rsid w:val="00D52B48"/>
    <w:rsid w:val="00D52CE1"/>
    <w:rsid w:val="00D52E28"/>
    <w:rsid w:val="00D52E2F"/>
    <w:rsid w:val="00D52F64"/>
    <w:rsid w:val="00D52FC9"/>
    <w:rsid w:val="00D52FDF"/>
    <w:rsid w:val="00D53154"/>
    <w:rsid w:val="00D5347C"/>
    <w:rsid w:val="00D535A0"/>
    <w:rsid w:val="00D53881"/>
    <w:rsid w:val="00D53CAE"/>
    <w:rsid w:val="00D53E21"/>
    <w:rsid w:val="00D53E54"/>
    <w:rsid w:val="00D53F87"/>
    <w:rsid w:val="00D545E5"/>
    <w:rsid w:val="00D547A2"/>
    <w:rsid w:val="00D54AFE"/>
    <w:rsid w:val="00D54C0C"/>
    <w:rsid w:val="00D54C9E"/>
    <w:rsid w:val="00D54FDE"/>
    <w:rsid w:val="00D55039"/>
    <w:rsid w:val="00D55344"/>
    <w:rsid w:val="00D55350"/>
    <w:rsid w:val="00D55369"/>
    <w:rsid w:val="00D5551A"/>
    <w:rsid w:val="00D555C1"/>
    <w:rsid w:val="00D55616"/>
    <w:rsid w:val="00D55623"/>
    <w:rsid w:val="00D55A9B"/>
    <w:rsid w:val="00D55B81"/>
    <w:rsid w:val="00D55DA5"/>
    <w:rsid w:val="00D55E65"/>
    <w:rsid w:val="00D55EBA"/>
    <w:rsid w:val="00D55F7F"/>
    <w:rsid w:val="00D560B5"/>
    <w:rsid w:val="00D560B8"/>
    <w:rsid w:val="00D562D1"/>
    <w:rsid w:val="00D56705"/>
    <w:rsid w:val="00D56EB6"/>
    <w:rsid w:val="00D57250"/>
    <w:rsid w:val="00D5748E"/>
    <w:rsid w:val="00D5753A"/>
    <w:rsid w:val="00D57887"/>
    <w:rsid w:val="00D57899"/>
    <w:rsid w:val="00D57A4B"/>
    <w:rsid w:val="00D60031"/>
    <w:rsid w:val="00D60280"/>
    <w:rsid w:val="00D60327"/>
    <w:rsid w:val="00D6062C"/>
    <w:rsid w:val="00D6064C"/>
    <w:rsid w:val="00D6091F"/>
    <w:rsid w:val="00D609A4"/>
    <w:rsid w:val="00D609C5"/>
    <w:rsid w:val="00D609D7"/>
    <w:rsid w:val="00D609FA"/>
    <w:rsid w:val="00D60CD7"/>
    <w:rsid w:val="00D60EE7"/>
    <w:rsid w:val="00D61399"/>
    <w:rsid w:val="00D61727"/>
    <w:rsid w:val="00D61784"/>
    <w:rsid w:val="00D61795"/>
    <w:rsid w:val="00D6193C"/>
    <w:rsid w:val="00D61EA5"/>
    <w:rsid w:val="00D62088"/>
    <w:rsid w:val="00D621D7"/>
    <w:rsid w:val="00D622FF"/>
    <w:rsid w:val="00D625C5"/>
    <w:rsid w:val="00D628EF"/>
    <w:rsid w:val="00D62F67"/>
    <w:rsid w:val="00D6305F"/>
    <w:rsid w:val="00D63250"/>
    <w:rsid w:val="00D632FF"/>
    <w:rsid w:val="00D634FB"/>
    <w:rsid w:val="00D636DB"/>
    <w:rsid w:val="00D6397C"/>
    <w:rsid w:val="00D639A3"/>
    <w:rsid w:val="00D639AD"/>
    <w:rsid w:val="00D63B60"/>
    <w:rsid w:val="00D63C90"/>
    <w:rsid w:val="00D63E5B"/>
    <w:rsid w:val="00D63EEC"/>
    <w:rsid w:val="00D64243"/>
    <w:rsid w:val="00D64456"/>
    <w:rsid w:val="00D647B3"/>
    <w:rsid w:val="00D6483D"/>
    <w:rsid w:val="00D64E66"/>
    <w:rsid w:val="00D64E96"/>
    <w:rsid w:val="00D64EEA"/>
    <w:rsid w:val="00D64F25"/>
    <w:rsid w:val="00D65027"/>
    <w:rsid w:val="00D65270"/>
    <w:rsid w:val="00D65744"/>
    <w:rsid w:val="00D658D9"/>
    <w:rsid w:val="00D658FD"/>
    <w:rsid w:val="00D65A10"/>
    <w:rsid w:val="00D65A88"/>
    <w:rsid w:val="00D65CDE"/>
    <w:rsid w:val="00D66175"/>
    <w:rsid w:val="00D66199"/>
    <w:rsid w:val="00D661AE"/>
    <w:rsid w:val="00D6651A"/>
    <w:rsid w:val="00D665D6"/>
    <w:rsid w:val="00D667B7"/>
    <w:rsid w:val="00D66A55"/>
    <w:rsid w:val="00D66C33"/>
    <w:rsid w:val="00D6701B"/>
    <w:rsid w:val="00D67877"/>
    <w:rsid w:val="00D67FC1"/>
    <w:rsid w:val="00D70053"/>
    <w:rsid w:val="00D700E4"/>
    <w:rsid w:val="00D70190"/>
    <w:rsid w:val="00D701B1"/>
    <w:rsid w:val="00D7049C"/>
    <w:rsid w:val="00D704DB"/>
    <w:rsid w:val="00D70768"/>
    <w:rsid w:val="00D7077D"/>
    <w:rsid w:val="00D70A90"/>
    <w:rsid w:val="00D70B15"/>
    <w:rsid w:val="00D70B64"/>
    <w:rsid w:val="00D70C26"/>
    <w:rsid w:val="00D70E5E"/>
    <w:rsid w:val="00D711FB"/>
    <w:rsid w:val="00D7124E"/>
    <w:rsid w:val="00D712E7"/>
    <w:rsid w:val="00D71695"/>
    <w:rsid w:val="00D717BE"/>
    <w:rsid w:val="00D71819"/>
    <w:rsid w:val="00D71865"/>
    <w:rsid w:val="00D718C8"/>
    <w:rsid w:val="00D71ACD"/>
    <w:rsid w:val="00D71AD6"/>
    <w:rsid w:val="00D71BED"/>
    <w:rsid w:val="00D71C26"/>
    <w:rsid w:val="00D71C53"/>
    <w:rsid w:val="00D71CA4"/>
    <w:rsid w:val="00D71CB7"/>
    <w:rsid w:val="00D71E67"/>
    <w:rsid w:val="00D71E74"/>
    <w:rsid w:val="00D71EC5"/>
    <w:rsid w:val="00D7209B"/>
    <w:rsid w:val="00D721D6"/>
    <w:rsid w:val="00D7256C"/>
    <w:rsid w:val="00D725B3"/>
    <w:rsid w:val="00D72718"/>
    <w:rsid w:val="00D727DD"/>
    <w:rsid w:val="00D729F9"/>
    <w:rsid w:val="00D72AE9"/>
    <w:rsid w:val="00D72AFE"/>
    <w:rsid w:val="00D72BD3"/>
    <w:rsid w:val="00D72D4A"/>
    <w:rsid w:val="00D72D5B"/>
    <w:rsid w:val="00D72DE6"/>
    <w:rsid w:val="00D72E4E"/>
    <w:rsid w:val="00D733F1"/>
    <w:rsid w:val="00D7345A"/>
    <w:rsid w:val="00D7362E"/>
    <w:rsid w:val="00D73673"/>
    <w:rsid w:val="00D73760"/>
    <w:rsid w:val="00D73822"/>
    <w:rsid w:val="00D73AE5"/>
    <w:rsid w:val="00D73DD7"/>
    <w:rsid w:val="00D73F86"/>
    <w:rsid w:val="00D74006"/>
    <w:rsid w:val="00D7426F"/>
    <w:rsid w:val="00D74278"/>
    <w:rsid w:val="00D74425"/>
    <w:rsid w:val="00D747A0"/>
    <w:rsid w:val="00D74800"/>
    <w:rsid w:val="00D74CBB"/>
    <w:rsid w:val="00D74FA4"/>
    <w:rsid w:val="00D75209"/>
    <w:rsid w:val="00D7536B"/>
    <w:rsid w:val="00D756CF"/>
    <w:rsid w:val="00D75923"/>
    <w:rsid w:val="00D759CB"/>
    <w:rsid w:val="00D75A5E"/>
    <w:rsid w:val="00D75AE2"/>
    <w:rsid w:val="00D75BCC"/>
    <w:rsid w:val="00D76169"/>
    <w:rsid w:val="00D7669E"/>
    <w:rsid w:val="00D76A80"/>
    <w:rsid w:val="00D76AAA"/>
    <w:rsid w:val="00D76B04"/>
    <w:rsid w:val="00D76BC1"/>
    <w:rsid w:val="00D76CBC"/>
    <w:rsid w:val="00D76CF1"/>
    <w:rsid w:val="00D76DF4"/>
    <w:rsid w:val="00D774ED"/>
    <w:rsid w:val="00D7765E"/>
    <w:rsid w:val="00D77D36"/>
    <w:rsid w:val="00D77F8A"/>
    <w:rsid w:val="00D8017B"/>
    <w:rsid w:val="00D80509"/>
    <w:rsid w:val="00D806A3"/>
    <w:rsid w:val="00D806BE"/>
    <w:rsid w:val="00D808AF"/>
    <w:rsid w:val="00D80ABC"/>
    <w:rsid w:val="00D80B85"/>
    <w:rsid w:val="00D80E8A"/>
    <w:rsid w:val="00D81076"/>
    <w:rsid w:val="00D8124B"/>
    <w:rsid w:val="00D81332"/>
    <w:rsid w:val="00D8138B"/>
    <w:rsid w:val="00D816C0"/>
    <w:rsid w:val="00D81AED"/>
    <w:rsid w:val="00D81CD3"/>
    <w:rsid w:val="00D81E36"/>
    <w:rsid w:val="00D81F14"/>
    <w:rsid w:val="00D81F6B"/>
    <w:rsid w:val="00D8206D"/>
    <w:rsid w:val="00D820C3"/>
    <w:rsid w:val="00D82295"/>
    <w:rsid w:val="00D82306"/>
    <w:rsid w:val="00D82749"/>
    <w:rsid w:val="00D832CE"/>
    <w:rsid w:val="00D83571"/>
    <w:rsid w:val="00D8387C"/>
    <w:rsid w:val="00D8391D"/>
    <w:rsid w:val="00D83A3C"/>
    <w:rsid w:val="00D83B78"/>
    <w:rsid w:val="00D83C98"/>
    <w:rsid w:val="00D83E37"/>
    <w:rsid w:val="00D83ECD"/>
    <w:rsid w:val="00D83F42"/>
    <w:rsid w:val="00D83F5C"/>
    <w:rsid w:val="00D8409A"/>
    <w:rsid w:val="00D841E5"/>
    <w:rsid w:val="00D842D1"/>
    <w:rsid w:val="00D84377"/>
    <w:rsid w:val="00D84467"/>
    <w:rsid w:val="00D84516"/>
    <w:rsid w:val="00D845AD"/>
    <w:rsid w:val="00D84725"/>
    <w:rsid w:val="00D847DA"/>
    <w:rsid w:val="00D848D2"/>
    <w:rsid w:val="00D848EF"/>
    <w:rsid w:val="00D84A93"/>
    <w:rsid w:val="00D84B3F"/>
    <w:rsid w:val="00D84B9A"/>
    <w:rsid w:val="00D84D00"/>
    <w:rsid w:val="00D84D52"/>
    <w:rsid w:val="00D84E9C"/>
    <w:rsid w:val="00D84EBC"/>
    <w:rsid w:val="00D850ED"/>
    <w:rsid w:val="00D85577"/>
    <w:rsid w:val="00D855A5"/>
    <w:rsid w:val="00D855CB"/>
    <w:rsid w:val="00D85646"/>
    <w:rsid w:val="00D85668"/>
    <w:rsid w:val="00D85706"/>
    <w:rsid w:val="00D85718"/>
    <w:rsid w:val="00D858E9"/>
    <w:rsid w:val="00D859D1"/>
    <w:rsid w:val="00D85AC2"/>
    <w:rsid w:val="00D85F94"/>
    <w:rsid w:val="00D8668F"/>
    <w:rsid w:val="00D8671A"/>
    <w:rsid w:val="00D868DE"/>
    <w:rsid w:val="00D8692B"/>
    <w:rsid w:val="00D86A65"/>
    <w:rsid w:val="00D86A93"/>
    <w:rsid w:val="00D86DAB"/>
    <w:rsid w:val="00D86E40"/>
    <w:rsid w:val="00D87010"/>
    <w:rsid w:val="00D87439"/>
    <w:rsid w:val="00D8747B"/>
    <w:rsid w:val="00D87582"/>
    <w:rsid w:val="00D87684"/>
    <w:rsid w:val="00D87921"/>
    <w:rsid w:val="00D87A91"/>
    <w:rsid w:val="00D87B78"/>
    <w:rsid w:val="00D87C23"/>
    <w:rsid w:val="00D87F7C"/>
    <w:rsid w:val="00D901EA"/>
    <w:rsid w:val="00D902D1"/>
    <w:rsid w:val="00D90C85"/>
    <w:rsid w:val="00D90DDF"/>
    <w:rsid w:val="00D90ED9"/>
    <w:rsid w:val="00D90F29"/>
    <w:rsid w:val="00D91028"/>
    <w:rsid w:val="00D91326"/>
    <w:rsid w:val="00D916EF"/>
    <w:rsid w:val="00D91826"/>
    <w:rsid w:val="00D918ED"/>
    <w:rsid w:val="00D91C1B"/>
    <w:rsid w:val="00D91D65"/>
    <w:rsid w:val="00D920C3"/>
    <w:rsid w:val="00D9236F"/>
    <w:rsid w:val="00D924B0"/>
    <w:rsid w:val="00D924B1"/>
    <w:rsid w:val="00D9251D"/>
    <w:rsid w:val="00D92667"/>
    <w:rsid w:val="00D92B75"/>
    <w:rsid w:val="00D92D83"/>
    <w:rsid w:val="00D92DE9"/>
    <w:rsid w:val="00D92F5C"/>
    <w:rsid w:val="00D93107"/>
    <w:rsid w:val="00D93150"/>
    <w:rsid w:val="00D9320A"/>
    <w:rsid w:val="00D932BF"/>
    <w:rsid w:val="00D93318"/>
    <w:rsid w:val="00D93545"/>
    <w:rsid w:val="00D93E37"/>
    <w:rsid w:val="00D94129"/>
    <w:rsid w:val="00D941C1"/>
    <w:rsid w:val="00D9437E"/>
    <w:rsid w:val="00D94EFF"/>
    <w:rsid w:val="00D9520E"/>
    <w:rsid w:val="00D9532D"/>
    <w:rsid w:val="00D95515"/>
    <w:rsid w:val="00D95611"/>
    <w:rsid w:val="00D956B7"/>
    <w:rsid w:val="00D9572F"/>
    <w:rsid w:val="00D95B0F"/>
    <w:rsid w:val="00D95B50"/>
    <w:rsid w:val="00D95C40"/>
    <w:rsid w:val="00D95F67"/>
    <w:rsid w:val="00D960DF"/>
    <w:rsid w:val="00D96182"/>
    <w:rsid w:val="00D96506"/>
    <w:rsid w:val="00D9650F"/>
    <w:rsid w:val="00D96516"/>
    <w:rsid w:val="00D96540"/>
    <w:rsid w:val="00D9673D"/>
    <w:rsid w:val="00D96B15"/>
    <w:rsid w:val="00D96F57"/>
    <w:rsid w:val="00D9721B"/>
    <w:rsid w:val="00D973C1"/>
    <w:rsid w:val="00D97640"/>
    <w:rsid w:val="00D9766B"/>
    <w:rsid w:val="00D97758"/>
    <w:rsid w:val="00D97DA6"/>
    <w:rsid w:val="00D97FAE"/>
    <w:rsid w:val="00D97FEE"/>
    <w:rsid w:val="00DA00B0"/>
    <w:rsid w:val="00DA03EA"/>
    <w:rsid w:val="00DA04B9"/>
    <w:rsid w:val="00DA0515"/>
    <w:rsid w:val="00DA0704"/>
    <w:rsid w:val="00DA07CB"/>
    <w:rsid w:val="00DA090A"/>
    <w:rsid w:val="00DA0AB5"/>
    <w:rsid w:val="00DA0ECC"/>
    <w:rsid w:val="00DA1007"/>
    <w:rsid w:val="00DA1066"/>
    <w:rsid w:val="00DA140A"/>
    <w:rsid w:val="00DA1593"/>
    <w:rsid w:val="00DA16B2"/>
    <w:rsid w:val="00DA17CE"/>
    <w:rsid w:val="00DA1BD6"/>
    <w:rsid w:val="00DA1C66"/>
    <w:rsid w:val="00DA1D95"/>
    <w:rsid w:val="00DA1DC0"/>
    <w:rsid w:val="00DA2173"/>
    <w:rsid w:val="00DA24D8"/>
    <w:rsid w:val="00DA2553"/>
    <w:rsid w:val="00DA28BD"/>
    <w:rsid w:val="00DA2A88"/>
    <w:rsid w:val="00DA2C3E"/>
    <w:rsid w:val="00DA2CD3"/>
    <w:rsid w:val="00DA2DDB"/>
    <w:rsid w:val="00DA2DEE"/>
    <w:rsid w:val="00DA2F94"/>
    <w:rsid w:val="00DA2FB7"/>
    <w:rsid w:val="00DA313E"/>
    <w:rsid w:val="00DA3328"/>
    <w:rsid w:val="00DA3351"/>
    <w:rsid w:val="00DA3437"/>
    <w:rsid w:val="00DA3481"/>
    <w:rsid w:val="00DA3580"/>
    <w:rsid w:val="00DA3681"/>
    <w:rsid w:val="00DA3B63"/>
    <w:rsid w:val="00DA3F69"/>
    <w:rsid w:val="00DA3FCF"/>
    <w:rsid w:val="00DA4282"/>
    <w:rsid w:val="00DA4382"/>
    <w:rsid w:val="00DA4790"/>
    <w:rsid w:val="00DA4879"/>
    <w:rsid w:val="00DA490C"/>
    <w:rsid w:val="00DA4A64"/>
    <w:rsid w:val="00DA4B6B"/>
    <w:rsid w:val="00DA4D0E"/>
    <w:rsid w:val="00DA57B7"/>
    <w:rsid w:val="00DA596F"/>
    <w:rsid w:val="00DA5F8C"/>
    <w:rsid w:val="00DA601C"/>
    <w:rsid w:val="00DA60A6"/>
    <w:rsid w:val="00DA6173"/>
    <w:rsid w:val="00DA61F2"/>
    <w:rsid w:val="00DA6349"/>
    <w:rsid w:val="00DA63B9"/>
    <w:rsid w:val="00DA6437"/>
    <w:rsid w:val="00DA6665"/>
    <w:rsid w:val="00DA6799"/>
    <w:rsid w:val="00DA67E9"/>
    <w:rsid w:val="00DA69AB"/>
    <w:rsid w:val="00DA6BBF"/>
    <w:rsid w:val="00DA6BD3"/>
    <w:rsid w:val="00DA6FEB"/>
    <w:rsid w:val="00DA70C6"/>
    <w:rsid w:val="00DA7258"/>
    <w:rsid w:val="00DA7299"/>
    <w:rsid w:val="00DA75F5"/>
    <w:rsid w:val="00DA76D6"/>
    <w:rsid w:val="00DA78E6"/>
    <w:rsid w:val="00DA7984"/>
    <w:rsid w:val="00DA7B9F"/>
    <w:rsid w:val="00DA7C3E"/>
    <w:rsid w:val="00DA7E42"/>
    <w:rsid w:val="00DA7ED9"/>
    <w:rsid w:val="00DB001C"/>
    <w:rsid w:val="00DB02A5"/>
    <w:rsid w:val="00DB0375"/>
    <w:rsid w:val="00DB03E9"/>
    <w:rsid w:val="00DB0529"/>
    <w:rsid w:val="00DB06B0"/>
    <w:rsid w:val="00DB070E"/>
    <w:rsid w:val="00DB0722"/>
    <w:rsid w:val="00DB07A5"/>
    <w:rsid w:val="00DB09A6"/>
    <w:rsid w:val="00DB0AFF"/>
    <w:rsid w:val="00DB0D3B"/>
    <w:rsid w:val="00DB10AF"/>
    <w:rsid w:val="00DB11B1"/>
    <w:rsid w:val="00DB1203"/>
    <w:rsid w:val="00DB12DA"/>
    <w:rsid w:val="00DB13E1"/>
    <w:rsid w:val="00DB16FF"/>
    <w:rsid w:val="00DB1721"/>
    <w:rsid w:val="00DB17FB"/>
    <w:rsid w:val="00DB184F"/>
    <w:rsid w:val="00DB1A02"/>
    <w:rsid w:val="00DB1B23"/>
    <w:rsid w:val="00DB20BB"/>
    <w:rsid w:val="00DB22F9"/>
    <w:rsid w:val="00DB2301"/>
    <w:rsid w:val="00DB25A8"/>
    <w:rsid w:val="00DB28F7"/>
    <w:rsid w:val="00DB2D3B"/>
    <w:rsid w:val="00DB2D92"/>
    <w:rsid w:val="00DB3130"/>
    <w:rsid w:val="00DB3290"/>
    <w:rsid w:val="00DB333B"/>
    <w:rsid w:val="00DB35A9"/>
    <w:rsid w:val="00DB35AA"/>
    <w:rsid w:val="00DB3ACA"/>
    <w:rsid w:val="00DB3BC0"/>
    <w:rsid w:val="00DB41C4"/>
    <w:rsid w:val="00DB4506"/>
    <w:rsid w:val="00DB464A"/>
    <w:rsid w:val="00DB47B9"/>
    <w:rsid w:val="00DB47C8"/>
    <w:rsid w:val="00DB47F8"/>
    <w:rsid w:val="00DB4A4C"/>
    <w:rsid w:val="00DB5096"/>
    <w:rsid w:val="00DB541D"/>
    <w:rsid w:val="00DB54BE"/>
    <w:rsid w:val="00DB54E4"/>
    <w:rsid w:val="00DB5562"/>
    <w:rsid w:val="00DB57AB"/>
    <w:rsid w:val="00DB5990"/>
    <w:rsid w:val="00DB5F0D"/>
    <w:rsid w:val="00DB605E"/>
    <w:rsid w:val="00DB632B"/>
    <w:rsid w:val="00DB6472"/>
    <w:rsid w:val="00DB64CA"/>
    <w:rsid w:val="00DB6533"/>
    <w:rsid w:val="00DB65F7"/>
    <w:rsid w:val="00DB66B5"/>
    <w:rsid w:val="00DB66EE"/>
    <w:rsid w:val="00DB6BDA"/>
    <w:rsid w:val="00DB6C24"/>
    <w:rsid w:val="00DB6CB9"/>
    <w:rsid w:val="00DB71EB"/>
    <w:rsid w:val="00DB7313"/>
    <w:rsid w:val="00DB7336"/>
    <w:rsid w:val="00DB736F"/>
    <w:rsid w:val="00DB73AA"/>
    <w:rsid w:val="00DB73E2"/>
    <w:rsid w:val="00DB7713"/>
    <w:rsid w:val="00DB77A1"/>
    <w:rsid w:val="00DB7972"/>
    <w:rsid w:val="00DB7A8A"/>
    <w:rsid w:val="00DB7E21"/>
    <w:rsid w:val="00DB7E5E"/>
    <w:rsid w:val="00DB7ECD"/>
    <w:rsid w:val="00DC00A3"/>
    <w:rsid w:val="00DC0648"/>
    <w:rsid w:val="00DC071B"/>
    <w:rsid w:val="00DC0949"/>
    <w:rsid w:val="00DC09A3"/>
    <w:rsid w:val="00DC0E7B"/>
    <w:rsid w:val="00DC0EFE"/>
    <w:rsid w:val="00DC1051"/>
    <w:rsid w:val="00DC111D"/>
    <w:rsid w:val="00DC1338"/>
    <w:rsid w:val="00DC1721"/>
    <w:rsid w:val="00DC1C00"/>
    <w:rsid w:val="00DC2253"/>
    <w:rsid w:val="00DC2260"/>
    <w:rsid w:val="00DC2459"/>
    <w:rsid w:val="00DC286E"/>
    <w:rsid w:val="00DC2CFB"/>
    <w:rsid w:val="00DC2DD5"/>
    <w:rsid w:val="00DC2E46"/>
    <w:rsid w:val="00DC30D2"/>
    <w:rsid w:val="00DC32C2"/>
    <w:rsid w:val="00DC33AB"/>
    <w:rsid w:val="00DC33C7"/>
    <w:rsid w:val="00DC3482"/>
    <w:rsid w:val="00DC3677"/>
    <w:rsid w:val="00DC371A"/>
    <w:rsid w:val="00DC375A"/>
    <w:rsid w:val="00DC39D5"/>
    <w:rsid w:val="00DC3E2C"/>
    <w:rsid w:val="00DC408B"/>
    <w:rsid w:val="00DC4373"/>
    <w:rsid w:val="00DC458B"/>
    <w:rsid w:val="00DC46D0"/>
    <w:rsid w:val="00DC4798"/>
    <w:rsid w:val="00DC4C96"/>
    <w:rsid w:val="00DC4D59"/>
    <w:rsid w:val="00DC4DA5"/>
    <w:rsid w:val="00DC4DC3"/>
    <w:rsid w:val="00DC5137"/>
    <w:rsid w:val="00DC5238"/>
    <w:rsid w:val="00DC5377"/>
    <w:rsid w:val="00DC5398"/>
    <w:rsid w:val="00DC5889"/>
    <w:rsid w:val="00DC5ABA"/>
    <w:rsid w:val="00DC5B73"/>
    <w:rsid w:val="00DC5BFA"/>
    <w:rsid w:val="00DC63BA"/>
    <w:rsid w:val="00DC66A8"/>
    <w:rsid w:val="00DC6761"/>
    <w:rsid w:val="00DC69F9"/>
    <w:rsid w:val="00DC6C75"/>
    <w:rsid w:val="00DC6D68"/>
    <w:rsid w:val="00DC6E1E"/>
    <w:rsid w:val="00DC6F77"/>
    <w:rsid w:val="00DC71A1"/>
    <w:rsid w:val="00DC740C"/>
    <w:rsid w:val="00DC7806"/>
    <w:rsid w:val="00DC78A3"/>
    <w:rsid w:val="00DC7A9E"/>
    <w:rsid w:val="00DD070F"/>
    <w:rsid w:val="00DD072B"/>
    <w:rsid w:val="00DD0B63"/>
    <w:rsid w:val="00DD0D15"/>
    <w:rsid w:val="00DD0F58"/>
    <w:rsid w:val="00DD0FD3"/>
    <w:rsid w:val="00DD109D"/>
    <w:rsid w:val="00DD10BD"/>
    <w:rsid w:val="00DD11AD"/>
    <w:rsid w:val="00DD12B6"/>
    <w:rsid w:val="00DD1308"/>
    <w:rsid w:val="00DD16BD"/>
    <w:rsid w:val="00DD16DD"/>
    <w:rsid w:val="00DD1906"/>
    <w:rsid w:val="00DD1A40"/>
    <w:rsid w:val="00DD1B3A"/>
    <w:rsid w:val="00DD1B72"/>
    <w:rsid w:val="00DD1B8B"/>
    <w:rsid w:val="00DD1D4A"/>
    <w:rsid w:val="00DD1E1C"/>
    <w:rsid w:val="00DD1EC2"/>
    <w:rsid w:val="00DD1F19"/>
    <w:rsid w:val="00DD21A9"/>
    <w:rsid w:val="00DD21EB"/>
    <w:rsid w:val="00DD22B3"/>
    <w:rsid w:val="00DD248E"/>
    <w:rsid w:val="00DD24D3"/>
    <w:rsid w:val="00DD259E"/>
    <w:rsid w:val="00DD28DD"/>
    <w:rsid w:val="00DD2DE1"/>
    <w:rsid w:val="00DD2F3D"/>
    <w:rsid w:val="00DD3077"/>
    <w:rsid w:val="00DD3185"/>
    <w:rsid w:val="00DD3249"/>
    <w:rsid w:val="00DD3292"/>
    <w:rsid w:val="00DD329B"/>
    <w:rsid w:val="00DD3307"/>
    <w:rsid w:val="00DD33F0"/>
    <w:rsid w:val="00DD35E0"/>
    <w:rsid w:val="00DD3B24"/>
    <w:rsid w:val="00DD3BA8"/>
    <w:rsid w:val="00DD3BC3"/>
    <w:rsid w:val="00DD4029"/>
    <w:rsid w:val="00DD42C1"/>
    <w:rsid w:val="00DD43CD"/>
    <w:rsid w:val="00DD4677"/>
    <w:rsid w:val="00DD4A70"/>
    <w:rsid w:val="00DD5024"/>
    <w:rsid w:val="00DD5055"/>
    <w:rsid w:val="00DD5106"/>
    <w:rsid w:val="00DD564B"/>
    <w:rsid w:val="00DD5716"/>
    <w:rsid w:val="00DD5760"/>
    <w:rsid w:val="00DD582B"/>
    <w:rsid w:val="00DD5AB1"/>
    <w:rsid w:val="00DD5C86"/>
    <w:rsid w:val="00DD5D1B"/>
    <w:rsid w:val="00DD5E2E"/>
    <w:rsid w:val="00DD5F40"/>
    <w:rsid w:val="00DD5F7B"/>
    <w:rsid w:val="00DD6886"/>
    <w:rsid w:val="00DD6B4D"/>
    <w:rsid w:val="00DD6B66"/>
    <w:rsid w:val="00DD6BB5"/>
    <w:rsid w:val="00DD6ED3"/>
    <w:rsid w:val="00DD6F97"/>
    <w:rsid w:val="00DD7090"/>
    <w:rsid w:val="00DD70EC"/>
    <w:rsid w:val="00DD7251"/>
    <w:rsid w:val="00DD7571"/>
    <w:rsid w:val="00DD758A"/>
    <w:rsid w:val="00DD76BB"/>
    <w:rsid w:val="00DD795F"/>
    <w:rsid w:val="00DD7EDF"/>
    <w:rsid w:val="00DD7FD1"/>
    <w:rsid w:val="00DE00CB"/>
    <w:rsid w:val="00DE0528"/>
    <w:rsid w:val="00DE09A7"/>
    <w:rsid w:val="00DE0C2E"/>
    <w:rsid w:val="00DE0DE6"/>
    <w:rsid w:val="00DE0EA0"/>
    <w:rsid w:val="00DE0F58"/>
    <w:rsid w:val="00DE13EF"/>
    <w:rsid w:val="00DE18C3"/>
    <w:rsid w:val="00DE2084"/>
    <w:rsid w:val="00DE2250"/>
    <w:rsid w:val="00DE226D"/>
    <w:rsid w:val="00DE25A9"/>
    <w:rsid w:val="00DE264D"/>
    <w:rsid w:val="00DE27CF"/>
    <w:rsid w:val="00DE27E7"/>
    <w:rsid w:val="00DE29A8"/>
    <w:rsid w:val="00DE2BDA"/>
    <w:rsid w:val="00DE308D"/>
    <w:rsid w:val="00DE30A5"/>
    <w:rsid w:val="00DE38CA"/>
    <w:rsid w:val="00DE3B0B"/>
    <w:rsid w:val="00DE3F4A"/>
    <w:rsid w:val="00DE4443"/>
    <w:rsid w:val="00DE4612"/>
    <w:rsid w:val="00DE4742"/>
    <w:rsid w:val="00DE4B6D"/>
    <w:rsid w:val="00DE4C3E"/>
    <w:rsid w:val="00DE5112"/>
    <w:rsid w:val="00DE5279"/>
    <w:rsid w:val="00DE5358"/>
    <w:rsid w:val="00DE5630"/>
    <w:rsid w:val="00DE5697"/>
    <w:rsid w:val="00DE5791"/>
    <w:rsid w:val="00DE5812"/>
    <w:rsid w:val="00DE5A40"/>
    <w:rsid w:val="00DE5CA5"/>
    <w:rsid w:val="00DE6051"/>
    <w:rsid w:val="00DE60B5"/>
    <w:rsid w:val="00DE60B7"/>
    <w:rsid w:val="00DE60D2"/>
    <w:rsid w:val="00DE6204"/>
    <w:rsid w:val="00DE6271"/>
    <w:rsid w:val="00DE62C1"/>
    <w:rsid w:val="00DE659C"/>
    <w:rsid w:val="00DE67F9"/>
    <w:rsid w:val="00DE68BB"/>
    <w:rsid w:val="00DE6BEF"/>
    <w:rsid w:val="00DE6CBA"/>
    <w:rsid w:val="00DE6CE3"/>
    <w:rsid w:val="00DE6FF7"/>
    <w:rsid w:val="00DE70A1"/>
    <w:rsid w:val="00DE738A"/>
    <w:rsid w:val="00DE76FD"/>
    <w:rsid w:val="00DE7B42"/>
    <w:rsid w:val="00DF0392"/>
    <w:rsid w:val="00DF03B9"/>
    <w:rsid w:val="00DF0419"/>
    <w:rsid w:val="00DF0456"/>
    <w:rsid w:val="00DF046C"/>
    <w:rsid w:val="00DF05F4"/>
    <w:rsid w:val="00DF068C"/>
    <w:rsid w:val="00DF0716"/>
    <w:rsid w:val="00DF07E3"/>
    <w:rsid w:val="00DF0927"/>
    <w:rsid w:val="00DF09D8"/>
    <w:rsid w:val="00DF0BB5"/>
    <w:rsid w:val="00DF0CD5"/>
    <w:rsid w:val="00DF1003"/>
    <w:rsid w:val="00DF1123"/>
    <w:rsid w:val="00DF120E"/>
    <w:rsid w:val="00DF12E1"/>
    <w:rsid w:val="00DF139B"/>
    <w:rsid w:val="00DF14C7"/>
    <w:rsid w:val="00DF15AF"/>
    <w:rsid w:val="00DF1814"/>
    <w:rsid w:val="00DF1A05"/>
    <w:rsid w:val="00DF1B9D"/>
    <w:rsid w:val="00DF1CB9"/>
    <w:rsid w:val="00DF1FFF"/>
    <w:rsid w:val="00DF2006"/>
    <w:rsid w:val="00DF216E"/>
    <w:rsid w:val="00DF21A9"/>
    <w:rsid w:val="00DF232F"/>
    <w:rsid w:val="00DF2600"/>
    <w:rsid w:val="00DF2785"/>
    <w:rsid w:val="00DF279E"/>
    <w:rsid w:val="00DF27F6"/>
    <w:rsid w:val="00DF2856"/>
    <w:rsid w:val="00DF2C55"/>
    <w:rsid w:val="00DF2E6F"/>
    <w:rsid w:val="00DF306D"/>
    <w:rsid w:val="00DF319D"/>
    <w:rsid w:val="00DF3287"/>
    <w:rsid w:val="00DF333A"/>
    <w:rsid w:val="00DF33DE"/>
    <w:rsid w:val="00DF346F"/>
    <w:rsid w:val="00DF3497"/>
    <w:rsid w:val="00DF34E4"/>
    <w:rsid w:val="00DF3521"/>
    <w:rsid w:val="00DF39FD"/>
    <w:rsid w:val="00DF3A8E"/>
    <w:rsid w:val="00DF3D0B"/>
    <w:rsid w:val="00DF3DAA"/>
    <w:rsid w:val="00DF3EE1"/>
    <w:rsid w:val="00DF3FC9"/>
    <w:rsid w:val="00DF42EF"/>
    <w:rsid w:val="00DF4A08"/>
    <w:rsid w:val="00DF4EA0"/>
    <w:rsid w:val="00DF4F24"/>
    <w:rsid w:val="00DF5005"/>
    <w:rsid w:val="00DF518A"/>
    <w:rsid w:val="00DF5401"/>
    <w:rsid w:val="00DF5550"/>
    <w:rsid w:val="00DF5685"/>
    <w:rsid w:val="00DF592E"/>
    <w:rsid w:val="00DF5DC1"/>
    <w:rsid w:val="00DF5E2E"/>
    <w:rsid w:val="00DF5FAE"/>
    <w:rsid w:val="00DF634D"/>
    <w:rsid w:val="00DF63A6"/>
    <w:rsid w:val="00DF6457"/>
    <w:rsid w:val="00DF65ED"/>
    <w:rsid w:val="00DF6668"/>
    <w:rsid w:val="00DF680B"/>
    <w:rsid w:val="00DF6854"/>
    <w:rsid w:val="00DF69C5"/>
    <w:rsid w:val="00DF6AAB"/>
    <w:rsid w:val="00DF6D43"/>
    <w:rsid w:val="00DF6DBE"/>
    <w:rsid w:val="00DF6E79"/>
    <w:rsid w:val="00DF6E98"/>
    <w:rsid w:val="00DF6EE4"/>
    <w:rsid w:val="00DF71D1"/>
    <w:rsid w:val="00DF729D"/>
    <w:rsid w:val="00DF7312"/>
    <w:rsid w:val="00DF7522"/>
    <w:rsid w:val="00DF7660"/>
    <w:rsid w:val="00DF76C2"/>
    <w:rsid w:val="00DF782B"/>
    <w:rsid w:val="00DF7862"/>
    <w:rsid w:val="00DF792B"/>
    <w:rsid w:val="00DF7B73"/>
    <w:rsid w:val="00DF7C65"/>
    <w:rsid w:val="00DF7DC1"/>
    <w:rsid w:val="00DF7EDE"/>
    <w:rsid w:val="00DF7EF7"/>
    <w:rsid w:val="00E00086"/>
    <w:rsid w:val="00E000EB"/>
    <w:rsid w:val="00E001B2"/>
    <w:rsid w:val="00E00217"/>
    <w:rsid w:val="00E00246"/>
    <w:rsid w:val="00E004AC"/>
    <w:rsid w:val="00E0070E"/>
    <w:rsid w:val="00E007EE"/>
    <w:rsid w:val="00E00847"/>
    <w:rsid w:val="00E00B18"/>
    <w:rsid w:val="00E00D34"/>
    <w:rsid w:val="00E012BA"/>
    <w:rsid w:val="00E01362"/>
    <w:rsid w:val="00E0141D"/>
    <w:rsid w:val="00E0152B"/>
    <w:rsid w:val="00E01665"/>
    <w:rsid w:val="00E016D0"/>
    <w:rsid w:val="00E017FB"/>
    <w:rsid w:val="00E01A1A"/>
    <w:rsid w:val="00E01A2A"/>
    <w:rsid w:val="00E01CE6"/>
    <w:rsid w:val="00E01D57"/>
    <w:rsid w:val="00E0243F"/>
    <w:rsid w:val="00E0247A"/>
    <w:rsid w:val="00E0257D"/>
    <w:rsid w:val="00E025E0"/>
    <w:rsid w:val="00E02653"/>
    <w:rsid w:val="00E02762"/>
    <w:rsid w:val="00E027CD"/>
    <w:rsid w:val="00E02824"/>
    <w:rsid w:val="00E0289F"/>
    <w:rsid w:val="00E02A56"/>
    <w:rsid w:val="00E02EE3"/>
    <w:rsid w:val="00E0308F"/>
    <w:rsid w:val="00E03148"/>
    <w:rsid w:val="00E035CB"/>
    <w:rsid w:val="00E0360D"/>
    <w:rsid w:val="00E036CC"/>
    <w:rsid w:val="00E03955"/>
    <w:rsid w:val="00E03A09"/>
    <w:rsid w:val="00E03ADD"/>
    <w:rsid w:val="00E03AED"/>
    <w:rsid w:val="00E03B80"/>
    <w:rsid w:val="00E03CF9"/>
    <w:rsid w:val="00E03F12"/>
    <w:rsid w:val="00E03F67"/>
    <w:rsid w:val="00E03FFF"/>
    <w:rsid w:val="00E04133"/>
    <w:rsid w:val="00E042A0"/>
    <w:rsid w:val="00E0445F"/>
    <w:rsid w:val="00E04473"/>
    <w:rsid w:val="00E04491"/>
    <w:rsid w:val="00E04745"/>
    <w:rsid w:val="00E0476D"/>
    <w:rsid w:val="00E04A7B"/>
    <w:rsid w:val="00E04FFD"/>
    <w:rsid w:val="00E0520F"/>
    <w:rsid w:val="00E05263"/>
    <w:rsid w:val="00E052E2"/>
    <w:rsid w:val="00E052FF"/>
    <w:rsid w:val="00E054A2"/>
    <w:rsid w:val="00E054EB"/>
    <w:rsid w:val="00E0569E"/>
    <w:rsid w:val="00E05747"/>
    <w:rsid w:val="00E058A7"/>
    <w:rsid w:val="00E05DE8"/>
    <w:rsid w:val="00E05E92"/>
    <w:rsid w:val="00E05EB6"/>
    <w:rsid w:val="00E06124"/>
    <w:rsid w:val="00E06435"/>
    <w:rsid w:val="00E06466"/>
    <w:rsid w:val="00E064D9"/>
    <w:rsid w:val="00E066AE"/>
    <w:rsid w:val="00E06736"/>
    <w:rsid w:val="00E0686B"/>
    <w:rsid w:val="00E0691A"/>
    <w:rsid w:val="00E06AF1"/>
    <w:rsid w:val="00E06C9B"/>
    <w:rsid w:val="00E06D44"/>
    <w:rsid w:val="00E06F39"/>
    <w:rsid w:val="00E06F98"/>
    <w:rsid w:val="00E07035"/>
    <w:rsid w:val="00E07136"/>
    <w:rsid w:val="00E072AA"/>
    <w:rsid w:val="00E07665"/>
    <w:rsid w:val="00E076FA"/>
    <w:rsid w:val="00E0789C"/>
    <w:rsid w:val="00E078A0"/>
    <w:rsid w:val="00E078FA"/>
    <w:rsid w:val="00E07B4B"/>
    <w:rsid w:val="00E07C88"/>
    <w:rsid w:val="00E07CE8"/>
    <w:rsid w:val="00E07EFF"/>
    <w:rsid w:val="00E1003A"/>
    <w:rsid w:val="00E1046E"/>
    <w:rsid w:val="00E1051C"/>
    <w:rsid w:val="00E1097D"/>
    <w:rsid w:val="00E109F2"/>
    <w:rsid w:val="00E10DD8"/>
    <w:rsid w:val="00E10F83"/>
    <w:rsid w:val="00E10FB3"/>
    <w:rsid w:val="00E11022"/>
    <w:rsid w:val="00E11053"/>
    <w:rsid w:val="00E111A6"/>
    <w:rsid w:val="00E11523"/>
    <w:rsid w:val="00E115EE"/>
    <w:rsid w:val="00E116BB"/>
    <w:rsid w:val="00E117A5"/>
    <w:rsid w:val="00E119AA"/>
    <w:rsid w:val="00E11AFE"/>
    <w:rsid w:val="00E11BAE"/>
    <w:rsid w:val="00E11F2A"/>
    <w:rsid w:val="00E11FEE"/>
    <w:rsid w:val="00E120A6"/>
    <w:rsid w:val="00E12126"/>
    <w:rsid w:val="00E12143"/>
    <w:rsid w:val="00E122BD"/>
    <w:rsid w:val="00E126B8"/>
    <w:rsid w:val="00E12905"/>
    <w:rsid w:val="00E12932"/>
    <w:rsid w:val="00E12B35"/>
    <w:rsid w:val="00E12BAA"/>
    <w:rsid w:val="00E12D9B"/>
    <w:rsid w:val="00E12DAC"/>
    <w:rsid w:val="00E130BD"/>
    <w:rsid w:val="00E130DA"/>
    <w:rsid w:val="00E1319D"/>
    <w:rsid w:val="00E133B5"/>
    <w:rsid w:val="00E134AB"/>
    <w:rsid w:val="00E1352C"/>
    <w:rsid w:val="00E13C94"/>
    <w:rsid w:val="00E13CC8"/>
    <w:rsid w:val="00E13E60"/>
    <w:rsid w:val="00E140C4"/>
    <w:rsid w:val="00E1456E"/>
    <w:rsid w:val="00E145EE"/>
    <w:rsid w:val="00E1496D"/>
    <w:rsid w:val="00E14976"/>
    <w:rsid w:val="00E14AC7"/>
    <w:rsid w:val="00E14DA2"/>
    <w:rsid w:val="00E14FB6"/>
    <w:rsid w:val="00E15015"/>
    <w:rsid w:val="00E1505C"/>
    <w:rsid w:val="00E15354"/>
    <w:rsid w:val="00E15585"/>
    <w:rsid w:val="00E155F5"/>
    <w:rsid w:val="00E15A14"/>
    <w:rsid w:val="00E15B1F"/>
    <w:rsid w:val="00E15C46"/>
    <w:rsid w:val="00E15C95"/>
    <w:rsid w:val="00E15DFF"/>
    <w:rsid w:val="00E15EF0"/>
    <w:rsid w:val="00E162CC"/>
    <w:rsid w:val="00E163C1"/>
    <w:rsid w:val="00E164D7"/>
    <w:rsid w:val="00E1658B"/>
    <w:rsid w:val="00E167DB"/>
    <w:rsid w:val="00E16C60"/>
    <w:rsid w:val="00E16EBD"/>
    <w:rsid w:val="00E16EEF"/>
    <w:rsid w:val="00E16FE5"/>
    <w:rsid w:val="00E17102"/>
    <w:rsid w:val="00E1715F"/>
    <w:rsid w:val="00E17295"/>
    <w:rsid w:val="00E17522"/>
    <w:rsid w:val="00E17545"/>
    <w:rsid w:val="00E17677"/>
    <w:rsid w:val="00E1769D"/>
    <w:rsid w:val="00E179A8"/>
    <w:rsid w:val="00E17CCA"/>
    <w:rsid w:val="00E17E01"/>
    <w:rsid w:val="00E2001C"/>
    <w:rsid w:val="00E200A3"/>
    <w:rsid w:val="00E200FD"/>
    <w:rsid w:val="00E202B4"/>
    <w:rsid w:val="00E20335"/>
    <w:rsid w:val="00E20474"/>
    <w:rsid w:val="00E20488"/>
    <w:rsid w:val="00E2048D"/>
    <w:rsid w:val="00E20611"/>
    <w:rsid w:val="00E20615"/>
    <w:rsid w:val="00E20B08"/>
    <w:rsid w:val="00E20B17"/>
    <w:rsid w:val="00E20CCE"/>
    <w:rsid w:val="00E21025"/>
    <w:rsid w:val="00E21194"/>
    <w:rsid w:val="00E21299"/>
    <w:rsid w:val="00E21371"/>
    <w:rsid w:val="00E21401"/>
    <w:rsid w:val="00E2147A"/>
    <w:rsid w:val="00E219F7"/>
    <w:rsid w:val="00E21C3B"/>
    <w:rsid w:val="00E21EBE"/>
    <w:rsid w:val="00E220E9"/>
    <w:rsid w:val="00E22177"/>
    <w:rsid w:val="00E2285A"/>
    <w:rsid w:val="00E22A70"/>
    <w:rsid w:val="00E22AEE"/>
    <w:rsid w:val="00E22F8A"/>
    <w:rsid w:val="00E2345E"/>
    <w:rsid w:val="00E234D3"/>
    <w:rsid w:val="00E23711"/>
    <w:rsid w:val="00E23835"/>
    <w:rsid w:val="00E238E0"/>
    <w:rsid w:val="00E2409B"/>
    <w:rsid w:val="00E24719"/>
    <w:rsid w:val="00E24766"/>
    <w:rsid w:val="00E248D5"/>
    <w:rsid w:val="00E24ADB"/>
    <w:rsid w:val="00E24B07"/>
    <w:rsid w:val="00E24B0A"/>
    <w:rsid w:val="00E24E91"/>
    <w:rsid w:val="00E254E2"/>
    <w:rsid w:val="00E25675"/>
    <w:rsid w:val="00E259F6"/>
    <w:rsid w:val="00E26311"/>
    <w:rsid w:val="00E2637F"/>
    <w:rsid w:val="00E267D6"/>
    <w:rsid w:val="00E269ED"/>
    <w:rsid w:val="00E26A05"/>
    <w:rsid w:val="00E26D83"/>
    <w:rsid w:val="00E26EB1"/>
    <w:rsid w:val="00E26F6F"/>
    <w:rsid w:val="00E26FDE"/>
    <w:rsid w:val="00E270E7"/>
    <w:rsid w:val="00E27293"/>
    <w:rsid w:val="00E272AC"/>
    <w:rsid w:val="00E273EA"/>
    <w:rsid w:val="00E27439"/>
    <w:rsid w:val="00E274C1"/>
    <w:rsid w:val="00E276DD"/>
    <w:rsid w:val="00E2774C"/>
    <w:rsid w:val="00E27D05"/>
    <w:rsid w:val="00E27DA8"/>
    <w:rsid w:val="00E27F5C"/>
    <w:rsid w:val="00E300B6"/>
    <w:rsid w:val="00E302FD"/>
    <w:rsid w:val="00E304E0"/>
    <w:rsid w:val="00E307FA"/>
    <w:rsid w:val="00E3084C"/>
    <w:rsid w:val="00E30C87"/>
    <w:rsid w:val="00E30E43"/>
    <w:rsid w:val="00E31009"/>
    <w:rsid w:val="00E31062"/>
    <w:rsid w:val="00E3117F"/>
    <w:rsid w:val="00E312C5"/>
    <w:rsid w:val="00E313DF"/>
    <w:rsid w:val="00E3165C"/>
    <w:rsid w:val="00E3170F"/>
    <w:rsid w:val="00E319B1"/>
    <w:rsid w:val="00E31D95"/>
    <w:rsid w:val="00E31EC7"/>
    <w:rsid w:val="00E322D9"/>
    <w:rsid w:val="00E3243D"/>
    <w:rsid w:val="00E324BC"/>
    <w:rsid w:val="00E32842"/>
    <w:rsid w:val="00E32CE6"/>
    <w:rsid w:val="00E32D6B"/>
    <w:rsid w:val="00E32DC1"/>
    <w:rsid w:val="00E33096"/>
    <w:rsid w:val="00E332AB"/>
    <w:rsid w:val="00E33AB9"/>
    <w:rsid w:val="00E33ACB"/>
    <w:rsid w:val="00E33B58"/>
    <w:rsid w:val="00E33D8F"/>
    <w:rsid w:val="00E3403A"/>
    <w:rsid w:val="00E34109"/>
    <w:rsid w:val="00E34443"/>
    <w:rsid w:val="00E34606"/>
    <w:rsid w:val="00E34705"/>
    <w:rsid w:val="00E3491C"/>
    <w:rsid w:val="00E349D9"/>
    <w:rsid w:val="00E34A52"/>
    <w:rsid w:val="00E34ABA"/>
    <w:rsid w:val="00E34B78"/>
    <w:rsid w:val="00E34D31"/>
    <w:rsid w:val="00E3519E"/>
    <w:rsid w:val="00E3532D"/>
    <w:rsid w:val="00E354E9"/>
    <w:rsid w:val="00E35974"/>
    <w:rsid w:val="00E35BFD"/>
    <w:rsid w:val="00E35DF7"/>
    <w:rsid w:val="00E35E47"/>
    <w:rsid w:val="00E35F55"/>
    <w:rsid w:val="00E35FB2"/>
    <w:rsid w:val="00E362D5"/>
    <w:rsid w:val="00E36370"/>
    <w:rsid w:val="00E36443"/>
    <w:rsid w:val="00E3644E"/>
    <w:rsid w:val="00E3672D"/>
    <w:rsid w:val="00E36867"/>
    <w:rsid w:val="00E36E0B"/>
    <w:rsid w:val="00E36E7A"/>
    <w:rsid w:val="00E36F23"/>
    <w:rsid w:val="00E3741E"/>
    <w:rsid w:val="00E37518"/>
    <w:rsid w:val="00E375E0"/>
    <w:rsid w:val="00E3785C"/>
    <w:rsid w:val="00E37879"/>
    <w:rsid w:val="00E37CF1"/>
    <w:rsid w:val="00E37EB0"/>
    <w:rsid w:val="00E37FA9"/>
    <w:rsid w:val="00E40278"/>
    <w:rsid w:val="00E4043C"/>
    <w:rsid w:val="00E4045E"/>
    <w:rsid w:val="00E4066D"/>
    <w:rsid w:val="00E4073C"/>
    <w:rsid w:val="00E407F5"/>
    <w:rsid w:val="00E40876"/>
    <w:rsid w:val="00E409F1"/>
    <w:rsid w:val="00E40CF7"/>
    <w:rsid w:val="00E40E9A"/>
    <w:rsid w:val="00E41100"/>
    <w:rsid w:val="00E4112C"/>
    <w:rsid w:val="00E41265"/>
    <w:rsid w:val="00E4165C"/>
    <w:rsid w:val="00E419D3"/>
    <w:rsid w:val="00E41CF2"/>
    <w:rsid w:val="00E41D2B"/>
    <w:rsid w:val="00E41EB0"/>
    <w:rsid w:val="00E41F3D"/>
    <w:rsid w:val="00E421CF"/>
    <w:rsid w:val="00E42257"/>
    <w:rsid w:val="00E42335"/>
    <w:rsid w:val="00E423E5"/>
    <w:rsid w:val="00E4243C"/>
    <w:rsid w:val="00E42468"/>
    <w:rsid w:val="00E4273B"/>
    <w:rsid w:val="00E4295C"/>
    <w:rsid w:val="00E42974"/>
    <w:rsid w:val="00E42AE3"/>
    <w:rsid w:val="00E42B23"/>
    <w:rsid w:val="00E42CAC"/>
    <w:rsid w:val="00E42CF2"/>
    <w:rsid w:val="00E42FA6"/>
    <w:rsid w:val="00E42FAC"/>
    <w:rsid w:val="00E432BA"/>
    <w:rsid w:val="00E43544"/>
    <w:rsid w:val="00E43B32"/>
    <w:rsid w:val="00E43BA2"/>
    <w:rsid w:val="00E43D16"/>
    <w:rsid w:val="00E43F07"/>
    <w:rsid w:val="00E43F5D"/>
    <w:rsid w:val="00E43FBF"/>
    <w:rsid w:val="00E44153"/>
    <w:rsid w:val="00E4418C"/>
    <w:rsid w:val="00E441D6"/>
    <w:rsid w:val="00E442FF"/>
    <w:rsid w:val="00E4430A"/>
    <w:rsid w:val="00E448AD"/>
    <w:rsid w:val="00E4492D"/>
    <w:rsid w:val="00E4492E"/>
    <w:rsid w:val="00E45118"/>
    <w:rsid w:val="00E4534C"/>
    <w:rsid w:val="00E4536D"/>
    <w:rsid w:val="00E45533"/>
    <w:rsid w:val="00E45587"/>
    <w:rsid w:val="00E4559D"/>
    <w:rsid w:val="00E45AFE"/>
    <w:rsid w:val="00E45B93"/>
    <w:rsid w:val="00E45F21"/>
    <w:rsid w:val="00E462B7"/>
    <w:rsid w:val="00E4630A"/>
    <w:rsid w:val="00E4639C"/>
    <w:rsid w:val="00E464AB"/>
    <w:rsid w:val="00E4655A"/>
    <w:rsid w:val="00E468A6"/>
    <w:rsid w:val="00E469AA"/>
    <w:rsid w:val="00E469C9"/>
    <w:rsid w:val="00E46B4F"/>
    <w:rsid w:val="00E46D7F"/>
    <w:rsid w:val="00E46E5E"/>
    <w:rsid w:val="00E46EC0"/>
    <w:rsid w:val="00E47060"/>
    <w:rsid w:val="00E470B4"/>
    <w:rsid w:val="00E47254"/>
    <w:rsid w:val="00E472AD"/>
    <w:rsid w:val="00E4739F"/>
    <w:rsid w:val="00E47684"/>
    <w:rsid w:val="00E47A9F"/>
    <w:rsid w:val="00E47B19"/>
    <w:rsid w:val="00E47C8D"/>
    <w:rsid w:val="00E47CBE"/>
    <w:rsid w:val="00E47DFC"/>
    <w:rsid w:val="00E47EA5"/>
    <w:rsid w:val="00E47F00"/>
    <w:rsid w:val="00E47F22"/>
    <w:rsid w:val="00E500C0"/>
    <w:rsid w:val="00E507A6"/>
    <w:rsid w:val="00E508C8"/>
    <w:rsid w:val="00E50A1A"/>
    <w:rsid w:val="00E50A99"/>
    <w:rsid w:val="00E50C35"/>
    <w:rsid w:val="00E50CF8"/>
    <w:rsid w:val="00E50D22"/>
    <w:rsid w:val="00E50E8A"/>
    <w:rsid w:val="00E50F68"/>
    <w:rsid w:val="00E51012"/>
    <w:rsid w:val="00E5102A"/>
    <w:rsid w:val="00E51124"/>
    <w:rsid w:val="00E51169"/>
    <w:rsid w:val="00E51796"/>
    <w:rsid w:val="00E51979"/>
    <w:rsid w:val="00E51A49"/>
    <w:rsid w:val="00E51B05"/>
    <w:rsid w:val="00E51B57"/>
    <w:rsid w:val="00E51CBD"/>
    <w:rsid w:val="00E51CCD"/>
    <w:rsid w:val="00E51CFD"/>
    <w:rsid w:val="00E51F77"/>
    <w:rsid w:val="00E52187"/>
    <w:rsid w:val="00E523DF"/>
    <w:rsid w:val="00E5245C"/>
    <w:rsid w:val="00E5248F"/>
    <w:rsid w:val="00E52525"/>
    <w:rsid w:val="00E5263E"/>
    <w:rsid w:val="00E52818"/>
    <w:rsid w:val="00E5288C"/>
    <w:rsid w:val="00E528A6"/>
    <w:rsid w:val="00E52F1A"/>
    <w:rsid w:val="00E5319B"/>
    <w:rsid w:val="00E532D1"/>
    <w:rsid w:val="00E53321"/>
    <w:rsid w:val="00E534F1"/>
    <w:rsid w:val="00E53769"/>
    <w:rsid w:val="00E537AB"/>
    <w:rsid w:val="00E53839"/>
    <w:rsid w:val="00E53997"/>
    <w:rsid w:val="00E53DCC"/>
    <w:rsid w:val="00E53F30"/>
    <w:rsid w:val="00E540A0"/>
    <w:rsid w:val="00E541C4"/>
    <w:rsid w:val="00E5425F"/>
    <w:rsid w:val="00E5438C"/>
    <w:rsid w:val="00E54430"/>
    <w:rsid w:val="00E5476A"/>
    <w:rsid w:val="00E547DF"/>
    <w:rsid w:val="00E54911"/>
    <w:rsid w:val="00E5491C"/>
    <w:rsid w:val="00E5495C"/>
    <w:rsid w:val="00E54C8F"/>
    <w:rsid w:val="00E54D4F"/>
    <w:rsid w:val="00E5510B"/>
    <w:rsid w:val="00E55303"/>
    <w:rsid w:val="00E55366"/>
    <w:rsid w:val="00E55477"/>
    <w:rsid w:val="00E55484"/>
    <w:rsid w:val="00E55561"/>
    <w:rsid w:val="00E55663"/>
    <w:rsid w:val="00E5571F"/>
    <w:rsid w:val="00E558E8"/>
    <w:rsid w:val="00E55953"/>
    <w:rsid w:val="00E559FE"/>
    <w:rsid w:val="00E55EE6"/>
    <w:rsid w:val="00E55F2A"/>
    <w:rsid w:val="00E56073"/>
    <w:rsid w:val="00E5613E"/>
    <w:rsid w:val="00E56219"/>
    <w:rsid w:val="00E5641A"/>
    <w:rsid w:val="00E567D5"/>
    <w:rsid w:val="00E56904"/>
    <w:rsid w:val="00E5691C"/>
    <w:rsid w:val="00E5696B"/>
    <w:rsid w:val="00E56A1C"/>
    <w:rsid w:val="00E56E71"/>
    <w:rsid w:val="00E573EE"/>
    <w:rsid w:val="00E576C3"/>
    <w:rsid w:val="00E57A7F"/>
    <w:rsid w:val="00E57AEF"/>
    <w:rsid w:val="00E601D6"/>
    <w:rsid w:val="00E603A5"/>
    <w:rsid w:val="00E6056D"/>
    <w:rsid w:val="00E60728"/>
    <w:rsid w:val="00E60736"/>
    <w:rsid w:val="00E6084D"/>
    <w:rsid w:val="00E60933"/>
    <w:rsid w:val="00E60945"/>
    <w:rsid w:val="00E60977"/>
    <w:rsid w:val="00E60A34"/>
    <w:rsid w:val="00E60B16"/>
    <w:rsid w:val="00E60B4A"/>
    <w:rsid w:val="00E60BA6"/>
    <w:rsid w:val="00E60E99"/>
    <w:rsid w:val="00E60EEC"/>
    <w:rsid w:val="00E612D2"/>
    <w:rsid w:val="00E6133C"/>
    <w:rsid w:val="00E61379"/>
    <w:rsid w:val="00E61812"/>
    <w:rsid w:val="00E61818"/>
    <w:rsid w:val="00E61D87"/>
    <w:rsid w:val="00E61EC9"/>
    <w:rsid w:val="00E61F0C"/>
    <w:rsid w:val="00E61F66"/>
    <w:rsid w:val="00E61F90"/>
    <w:rsid w:val="00E62047"/>
    <w:rsid w:val="00E62162"/>
    <w:rsid w:val="00E62333"/>
    <w:rsid w:val="00E62968"/>
    <w:rsid w:val="00E62A68"/>
    <w:rsid w:val="00E62CD1"/>
    <w:rsid w:val="00E62D44"/>
    <w:rsid w:val="00E62EDA"/>
    <w:rsid w:val="00E62F46"/>
    <w:rsid w:val="00E636E4"/>
    <w:rsid w:val="00E6397D"/>
    <w:rsid w:val="00E63ADD"/>
    <w:rsid w:val="00E63E5B"/>
    <w:rsid w:val="00E63EEC"/>
    <w:rsid w:val="00E63F54"/>
    <w:rsid w:val="00E641E7"/>
    <w:rsid w:val="00E64210"/>
    <w:rsid w:val="00E64212"/>
    <w:rsid w:val="00E64376"/>
    <w:rsid w:val="00E643D2"/>
    <w:rsid w:val="00E645D0"/>
    <w:rsid w:val="00E646C5"/>
    <w:rsid w:val="00E647D8"/>
    <w:rsid w:val="00E64C1F"/>
    <w:rsid w:val="00E64C5C"/>
    <w:rsid w:val="00E64DD0"/>
    <w:rsid w:val="00E64E49"/>
    <w:rsid w:val="00E64F97"/>
    <w:rsid w:val="00E650A3"/>
    <w:rsid w:val="00E65109"/>
    <w:rsid w:val="00E65164"/>
    <w:rsid w:val="00E65265"/>
    <w:rsid w:val="00E6536D"/>
    <w:rsid w:val="00E653FA"/>
    <w:rsid w:val="00E65506"/>
    <w:rsid w:val="00E655B8"/>
    <w:rsid w:val="00E65668"/>
    <w:rsid w:val="00E65869"/>
    <w:rsid w:val="00E65880"/>
    <w:rsid w:val="00E65C39"/>
    <w:rsid w:val="00E65F85"/>
    <w:rsid w:val="00E663A1"/>
    <w:rsid w:val="00E6663B"/>
    <w:rsid w:val="00E666BE"/>
    <w:rsid w:val="00E66869"/>
    <w:rsid w:val="00E66CEC"/>
    <w:rsid w:val="00E66E40"/>
    <w:rsid w:val="00E672C9"/>
    <w:rsid w:val="00E67308"/>
    <w:rsid w:val="00E675DA"/>
    <w:rsid w:val="00E6777C"/>
    <w:rsid w:val="00E6779B"/>
    <w:rsid w:val="00E67B76"/>
    <w:rsid w:val="00E7012A"/>
    <w:rsid w:val="00E70190"/>
    <w:rsid w:val="00E7033C"/>
    <w:rsid w:val="00E7048C"/>
    <w:rsid w:val="00E70891"/>
    <w:rsid w:val="00E708A0"/>
    <w:rsid w:val="00E70A31"/>
    <w:rsid w:val="00E70ACB"/>
    <w:rsid w:val="00E71124"/>
    <w:rsid w:val="00E71143"/>
    <w:rsid w:val="00E711A2"/>
    <w:rsid w:val="00E714DD"/>
    <w:rsid w:val="00E716D9"/>
    <w:rsid w:val="00E71871"/>
    <w:rsid w:val="00E71936"/>
    <w:rsid w:val="00E7205B"/>
    <w:rsid w:val="00E7209F"/>
    <w:rsid w:val="00E720EC"/>
    <w:rsid w:val="00E72205"/>
    <w:rsid w:val="00E7224E"/>
    <w:rsid w:val="00E727CF"/>
    <w:rsid w:val="00E7286A"/>
    <w:rsid w:val="00E7295A"/>
    <w:rsid w:val="00E72A84"/>
    <w:rsid w:val="00E72C6B"/>
    <w:rsid w:val="00E73161"/>
    <w:rsid w:val="00E731F4"/>
    <w:rsid w:val="00E73295"/>
    <w:rsid w:val="00E732C6"/>
    <w:rsid w:val="00E732DA"/>
    <w:rsid w:val="00E737F8"/>
    <w:rsid w:val="00E738CD"/>
    <w:rsid w:val="00E73A8E"/>
    <w:rsid w:val="00E73E01"/>
    <w:rsid w:val="00E74087"/>
    <w:rsid w:val="00E74449"/>
    <w:rsid w:val="00E74458"/>
    <w:rsid w:val="00E74558"/>
    <w:rsid w:val="00E747B7"/>
    <w:rsid w:val="00E7490D"/>
    <w:rsid w:val="00E74ACE"/>
    <w:rsid w:val="00E74B9A"/>
    <w:rsid w:val="00E74F0B"/>
    <w:rsid w:val="00E74FEA"/>
    <w:rsid w:val="00E750AA"/>
    <w:rsid w:val="00E75432"/>
    <w:rsid w:val="00E754E9"/>
    <w:rsid w:val="00E75508"/>
    <w:rsid w:val="00E75602"/>
    <w:rsid w:val="00E756D7"/>
    <w:rsid w:val="00E757FF"/>
    <w:rsid w:val="00E75904"/>
    <w:rsid w:val="00E75D2A"/>
    <w:rsid w:val="00E75DE7"/>
    <w:rsid w:val="00E762FD"/>
    <w:rsid w:val="00E76329"/>
    <w:rsid w:val="00E763D1"/>
    <w:rsid w:val="00E763D2"/>
    <w:rsid w:val="00E766CB"/>
    <w:rsid w:val="00E76807"/>
    <w:rsid w:val="00E768E6"/>
    <w:rsid w:val="00E76A0F"/>
    <w:rsid w:val="00E76A59"/>
    <w:rsid w:val="00E76B38"/>
    <w:rsid w:val="00E76C22"/>
    <w:rsid w:val="00E76DF8"/>
    <w:rsid w:val="00E772C8"/>
    <w:rsid w:val="00E77535"/>
    <w:rsid w:val="00E77560"/>
    <w:rsid w:val="00E7771D"/>
    <w:rsid w:val="00E77A4B"/>
    <w:rsid w:val="00E77B39"/>
    <w:rsid w:val="00E80047"/>
    <w:rsid w:val="00E80214"/>
    <w:rsid w:val="00E80254"/>
    <w:rsid w:val="00E802D5"/>
    <w:rsid w:val="00E80462"/>
    <w:rsid w:val="00E805C0"/>
    <w:rsid w:val="00E806F0"/>
    <w:rsid w:val="00E8093D"/>
    <w:rsid w:val="00E8097E"/>
    <w:rsid w:val="00E80A40"/>
    <w:rsid w:val="00E80C64"/>
    <w:rsid w:val="00E80E8A"/>
    <w:rsid w:val="00E80F4D"/>
    <w:rsid w:val="00E811C8"/>
    <w:rsid w:val="00E81306"/>
    <w:rsid w:val="00E814FE"/>
    <w:rsid w:val="00E81AA9"/>
    <w:rsid w:val="00E81EA3"/>
    <w:rsid w:val="00E81ED6"/>
    <w:rsid w:val="00E82183"/>
    <w:rsid w:val="00E8231A"/>
    <w:rsid w:val="00E823ED"/>
    <w:rsid w:val="00E8264D"/>
    <w:rsid w:val="00E82669"/>
    <w:rsid w:val="00E82751"/>
    <w:rsid w:val="00E828CC"/>
    <w:rsid w:val="00E830D6"/>
    <w:rsid w:val="00E83271"/>
    <w:rsid w:val="00E833B0"/>
    <w:rsid w:val="00E83446"/>
    <w:rsid w:val="00E836B2"/>
    <w:rsid w:val="00E83786"/>
    <w:rsid w:val="00E83859"/>
    <w:rsid w:val="00E83D4E"/>
    <w:rsid w:val="00E83E4B"/>
    <w:rsid w:val="00E83FE7"/>
    <w:rsid w:val="00E840A9"/>
    <w:rsid w:val="00E8412E"/>
    <w:rsid w:val="00E845A5"/>
    <w:rsid w:val="00E8485F"/>
    <w:rsid w:val="00E84A6F"/>
    <w:rsid w:val="00E84CB3"/>
    <w:rsid w:val="00E84D3D"/>
    <w:rsid w:val="00E84D9F"/>
    <w:rsid w:val="00E85046"/>
    <w:rsid w:val="00E85235"/>
    <w:rsid w:val="00E855DE"/>
    <w:rsid w:val="00E85B05"/>
    <w:rsid w:val="00E85C88"/>
    <w:rsid w:val="00E85FE2"/>
    <w:rsid w:val="00E86069"/>
    <w:rsid w:val="00E860D8"/>
    <w:rsid w:val="00E8651E"/>
    <w:rsid w:val="00E8658B"/>
    <w:rsid w:val="00E865E9"/>
    <w:rsid w:val="00E86828"/>
    <w:rsid w:val="00E86BB8"/>
    <w:rsid w:val="00E86C10"/>
    <w:rsid w:val="00E86D1F"/>
    <w:rsid w:val="00E8720B"/>
    <w:rsid w:val="00E87304"/>
    <w:rsid w:val="00E874E7"/>
    <w:rsid w:val="00E8778D"/>
    <w:rsid w:val="00E87A67"/>
    <w:rsid w:val="00E87AE0"/>
    <w:rsid w:val="00E87C43"/>
    <w:rsid w:val="00E87E06"/>
    <w:rsid w:val="00E87E2C"/>
    <w:rsid w:val="00E90003"/>
    <w:rsid w:val="00E900CC"/>
    <w:rsid w:val="00E90644"/>
    <w:rsid w:val="00E906A3"/>
    <w:rsid w:val="00E907F6"/>
    <w:rsid w:val="00E909D9"/>
    <w:rsid w:val="00E90A40"/>
    <w:rsid w:val="00E90E45"/>
    <w:rsid w:val="00E912F8"/>
    <w:rsid w:val="00E91446"/>
    <w:rsid w:val="00E916A1"/>
    <w:rsid w:val="00E918FF"/>
    <w:rsid w:val="00E91944"/>
    <w:rsid w:val="00E91B24"/>
    <w:rsid w:val="00E91C2B"/>
    <w:rsid w:val="00E91CF9"/>
    <w:rsid w:val="00E922A1"/>
    <w:rsid w:val="00E92394"/>
    <w:rsid w:val="00E926B4"/>
    <w:rsid w:val="00E92801"/>
    <w:rsid w:val="00E92852"/>
    <w:rsid w:val="00E928D9"/>
    <w:rsid w:val="00E92A66"/>
    <w:rsid w:val="00E92C90"/>
    <w:rsid w:val="00E92D74"/>
    <w:rsid w:val="00E92D75"/>
    <w:rsid w:val="00E92E32"/>
    <w:rsid w:val="00E9322B"/>
    <w:rsid w:val="00E93341"/>
    <w:rsid w:val="00E938CF"/>
    <w:rsid w:val="00E93905"/>
    <w:rsid w:val="00E93A0D"/>
    <w:rsid w:val="00E93B0A"/>
    <w:rsid w:val="00E93BAB"/>
    <w:rsid w:val="00E93F11"/>
    <w:rsid w:val="00E93F2D"/>
    <w:rsid w:val="00E94062"/>
    <w:rsid w:val="00E94320"/>
    <w:rsid w:val="00E94536"/>
    <w:rsid w:val="00E945C9"/>
    <w:rsid w:val="00E94615"/>
    <w:rsid w:val="00E94A20"/>
    <w:rsid w:val="00E94BD3"/>
    <w:rsid w:val="00E94D33"/>
    <w:rsid w:val="00E95131"/>
    <w:rsid w:val="00E952DC"/>
    <w:rsid w:val="00E953EF"/>
    <w:rsid w:val="00E95881"/>
    <w:rsid w:val="00E959B6"/>
    <w:rsid w:val="00E95CA7"/>
    <w:rsid w:val="00E95DC7"/>
    <w:rsid w:val="00E95F27"/>
    <w:rsid w:val="00E95F7C"/>
    <w:rsid w:val="00E9605E"/>
    <w:rsid w:val="00E960D4"/>
    <w:rsid w:val="00E96291"/>
    <w:rsid w:val="00E966A4"/>
    <w:rsid w:val="00E96B0A"/>
    <w:rsid w:val="00E96B40"/>
    <w:rsid w:val="00E96CAD"/>
    <w:rsid w:val="00E970B9"/>
    <w:rsid w:val="00E97214"/>
    <w:rsid w:val="00E9753C"/>
    <w:rsid w:val="00E97601"/>
    <w:rsid w:val="00E9763D"/>
    <w:rsid w:val="00E97980"/>
    <w:rsid w:val="00E979C1"/>
    <w:rsid w:val="00E97B4F"/>
    <w:rsid w:val="00E97D7A"/>
    <w:rsid w:val="00EA015F"/>
    <w:rsid w:val="00EA01B0"/>
    <w:rsid w:val="00EA05E1"/>
    <w:rsid w:val="00EA0981"/>
    <w:rsid w:val="00EA0AA7"/>
    <w:rsid w:val="00EA0AC2"/>
    <w:rsid w:val="00EA0AE9"/>
    <w:rsid w:val="00EA0D04"/>
    <w:rsid w:val="00EA1055"/>
    <w:rsid w:val="00EA127F"/>
    <w:rsid w:val="00EA13DD"/>
    <w:rsid w:val="00EA1490"/>
    <w:rsid w:val="00EA1628"/>
    <w:rsid w:val="00EA162C"/>
    <w:rsid w:val="00EA172F"/>
    <w:rsid w:val="00EA19D8"/>
    <w:rsid w:val="00EA1AF3"/>
    <w:rsid w:val="00EA1D08"/>
    <w:rsid w:val="00EA1D33"/>
    <w:rsid w:val="00EA1D3D"/>
    <w:rsid w:val="00EA1EA7"/>
    <w:rsid w:val="00EA20EA"/>
    <w:rsid w:val="00EA21CA"/>
    <w:rsid w:val="00EA2810"/>
    <w:rsid w:val="00EA2F3F"/>
    <w:rsid w:val="00EA2F7D"/>
    <w:rsid w:val="00EA3057"/>
    <w:rsid w:val="00EA30A2"/>
    <w:rsid w:val="00EA315E"/>
    <w:rsid w:val="00EA322C"/>
    <w:rsid w:val="00EA326A"/>
    <w:rsid w:val="00EA32D6"/>
    <w:rsid w:val="00EA37F0"/>
    <w:rsid w:val="00EA3992"/>
    <w:rsid w:val="00EA39DC"/>
    <w:rsid w:val="00EA3BD7"/>
    <w:rsid w:val="00EA3C13"/>
    <w:rsid w:val="00EA433D"/>
    <w:rsid w:val="00EA4758"/>
    <w:rsid w:val="00EA475F"/>
    <w:rsid w:val="00EA47F9"/>
    <w:rsid w:val="00EA4AD9"/>
    <w:rsid w:val="00EA4BB1"/>
    <w:rsid w:val="00EA4CF7"/>
    <w:rsid w:val="00EA4E73"/>
    <w:rsid w:val="00EA52BB"/>
    <w:rsid w:val="00EA5789"/>
    <w:rsid w:val="00EA5861"/>
    <w:rsid w:val="00EA58B2"/>
    <w:rsid w:val="00EA5C8E"/>
    <w:rsid w:val="00EA5D44"/>
    <w:rsid w:val="00EA6065"/>
    <w:rsid w:val="00EA60C0"/>
    <w:rsid w:val="00EA6257"/>
    <w:rsid w:val="00EA631D"/>
    <w:rsid w:val="00EA632C"/>
    <w:rsid w:val="00EA64A8"/>
    <w:rsid w:val="00EA69AE"/>
    <w:rsid w:val="00EA6C37"/>
    <w:rsid w:val="00EA6E42"/>
    <w:rsid w:val="00EA7024"/>
    <w:rsid w:val="00EA7047"/>
    <w:rsid w:val="00EA7230"/>
    <w:rsid w:val="00EA7426"/>
    <w:rsid w:val="00EA75A3"/>
    <w:rsid w:val="00EA77C4"/>
    <w:rsid w:val="00EA7831"/>
    <w:rsid w:val="00EA78A4"/>
    <w:rsid w:val="00EA7BCB"/>
    <w:rsid w:val="00EA7CE6"/>
    <w:rsid w:val="00EA7DA1"/>
    <w:rsid w:val="00EA7E51"/>
    <w:rsid w:val="00EB0068"/>
    <w:rsid w:val="00EB0248"/>
    <w:rsid w:val="00EB0318"/>
    <w:rsid w:val="00EB037D"/>
    <w:rsid w:val="00EB03C3"/>
    <w:rsid w:val="00EB0561"/>
    <w:rsid w:val="00EB059D"/>
    <w:rsid w:val="00EB060D"/>
    <w:rsid w:val="00EB07DC"/>
    <w:rsid w:val="00EB0A4B"/>
    <w:rsid w:val="00EB0B9A"/>
    <w:rsid w:val="00EB0C46"/>
    <w:rsid w:val="00EB0E73"/>
    <w:rsid w:val="00EB0F92"/>
    <w:rsid w:val="00EB130A"/>
    <w:rsid w:val="00EB14CD"/>
    <w:rsid w:val="00EB1664"/>
    <w:rsid w:val="00EB1986"/>
    <w:rsid w:val="00EB1CD3"/>
    <w:rsid w:val="00EB1D02"/>
    <w:rsid w:val="00EB1E97"/>
    <w:rsid w:val="00EB2007"/>
    <w:rsid w:val="00EB2066"/>
    <w:rsid w:val="00EB231E"/>
    <w:rsid w:val="00EB231F"/>
    <w:rsid w:val="00EB2375"/>
    <w:rsid w:val="00EB238E"/>
    <w:rsid w:val="00EB23C4"/>
    <w:rsid w:val="00EB2402"/>
    <w:rsid w:val="00EB2486"/>
    <w:rsid w:val="00EB258F"/>
    <w:rsid w:val="00EB2600"/>
    <w:rsid w:val="00EB2723"/>
    <w:rsid w:val="00EB2934"/>
    <w:rsid w:val="00EB2B22"/>
    <w:rsid w:val="00EB2C05"/>
    <w:rsid w:val="00EB2C26"/>
    <w:rsid w:val="00EB2D1E"/>
    <w:rsid w:val="00EB2E46"/>
    <w:rsid w:val="00EB2F24"/>
    <w:rsid w:val="00EB3143"/>
    <w:rsid w:val="00EB356D"/>
    <w:rsid w:val="00EB35F9"/>
    <w:rsid w:val="00EB3918"/>
    <w:rsid w:val="00EB397B"/>
    <w:rsid w:val="00EB3A13"/>
    <w:rsid w:val="00EB3A8A"/>
    <w:rsid w:val="00EB3BAC"/>
    <w:rsid w:val="00EB3BB5"/>
    <w:rsid w:val="00EB3C6F"/>
    <w:rsid w:val="00EB3D07"/>
    <w:rsid w:val="00EB3E29"/>
    <w:rsid w:val="00EB4041"/>
    <w:rsid w:val="00EB41D1"/>
    <w:rsid w:val="00EB42FB"/>
    <w:rsid w:val="00EB4339"/>
    <w:rsid w:val="00EB447B"/>
    <w:rsid w:val="00EB4ACB"/>
    <w:rsid w:val="00EB4D34"/>
    <w:rsid w:val="00EB4F1D"/>
    <w:rsid w:val="00EB4F76"/>
    <w:rsid w:val="00EB4F84"/>
    <w:rsid w:val="00EB5033"/>
    <w:rsid w:val="00EB548D"/>
    <w:rsid w:val="00EB54A2"/>
    <w:rsid w:val="00EB56C5"/>
    <w:rsid w:val="00EB58C5"/>
    <w:rsid w:val="00EB58E7"/>
    <w:rsid w:val="00EB5914"/>
    <w:rsid w:val="00EB596F"/>
    <w:rsid w:val="00EB5BB8"/>
    <w:rsid w:val="00EB5D66"/>
    <w:rsid w:val="00EB5D78"/>
    <w:rsid w:val="00EB6017"/>
    <w:rsid w:val="00EB6091"/>
    <w:rsid w:val="00EB60A7"/>
    <w:rsid w:val="00EB62F0"/>
    <w:rsid w:val="00EB6971"/>
    <w:rsid w:val="00EB6B62"/>
    <w:rsid w:val="00EB6B6B"/>
    <w:rsid w:val="00EB6D79"/>
    <w:rsid w:val="00EB6ED2"/>
    <w:rsid w:val="00EB74DB"/>
    <w:rsid w:val="00EB75BF"/>
    <w:rsid w:val="00EB75E6"/>
    <w:rsid w:val="00EB7730"/>
    <w:rsid w:val="00EB7A53"/>
    <w:rsid w:val="00EB7A71"/>
    <w:rsid w:val="00EB7C4E"/>
    <w:rsid w:val="00EB7DAE"/>
    <w:rsid w:val="00EB7E6F"/>
    <w:rsid w:val="00EB7F2D"/>
    <w:rsid w:val="00EB7F6C"/>
    <w:rsid w:val="00EC03F8"/>
    <w:rsid w:val="00EC050F"/>
    <w:rsid w:val="00EC053E"/>
    <w:rsid w:val="00EC05C2"/>
    <w:rsid w:val="00EC088E"/>
    <w:rsid w:val="00EC0908"/>
    <w:rsid w:val="00EC0B14"/>
    <w:rsid w:val="00EC0C02"/>
    <w:rsid w:val="00EC0CA9"/>
    <w:rsid w:val="00EC0CB0"/>
    <w:rsid w:val="00EC0D02"/>
    <w:rsid w:val="00EC0D03"/>
    <w:rsid w:val="00EC1020"/>
    <w:rsid w:val="00EC11BE"/>
    <w:rsid w:val="00EC122C"/>
    <w:rsid w:val="00EC15A6"/>
    <w:rsid w:val="00EC188B"/>
    <w:rsid w:val="00EC197E"/>
    <w:rsid w:val="00EC1B51"/>
    <w:rsid w:val="00EC1D11"/>
    <w:rsid w:val="00EC1D1B"/>
    <w:rsid w:val="00EC1DA1"/>
    <w:rsid w:val="00EC1F34"/>
    <w:rsid w:val="00EC2049"/>
    <w:rsid w:val="00EC20B6"/>
    <w:rsid w:val="00EC2238"/>
    <w:rsid w:val="00EC22A5"/>
    <w:rsid w:val="00EC247B"/>
    <w:rsid w:val="00EC2480"/>
    <w:rsid w:val="00EC2679"/>
    <w:rsid w:val="00EC2729"/>
    <w:rsid w:val="00EC2843"/>
    <w:rsid w:val="00EC2907"/>
    <w:rsid w:val="00EC2BDE"/>
    <w:rsid w:val="00EC2C11"/>
    <w:rsid w:val="00EC2CA9"/>
    <w:rsid w:val="00EC2CAE"/>
    <w:rsid w:val="00EC2E6A"/>
    <w:rsid w:val="00EC2F20"/>
    <w:rsid w:val="00EC3069"/>
    <w:rsid w:val="00EC345A"/>
    <w:rsid w:val="00EC36B6"/>
    <w:rsid w:val="00EC3959"/>
    <w:rsid w:val="00EC39A9"/>
    <w:rsid w:val="00EC3A96"/>
    <w:rsid w:val="00EC3CC1"/>
    <w:rsid w:val="00EC4027"/>
    <w:rsid w:val="00EC461E"/>
    <w:rsid w:val="00EC4689"/>
    <w:rsid w:val="00EC46BB"/>
    <w:rsid w:val="00EC46DF"/>
    <w:rsid w:val="00EC487B"/>
    <w:rsid w:val="00EC48C0"/>
    <w:rsid w:val="00EC495B"/>
    <w:rsid w:val="00EC49F9"/>
    <w:rsid w:val="00EC4ABF"/>
    <w:rsid w:val="00EC4B8B"/>
    <w:rsid w:val="00EC4D97"/>
    <w:rsid w:val="00EC4E89"/>
    <w:rsid w:val="00EC4EF7"/>
    <w:rsid w:val="00EC4F07"/>
    <w:rsid w:val="00EC4F0B"/>
    <w:rsid w:val="00EC500F"/>
    <w:rsid w:val="00EC501F"/>
    <w:rsid w:val="00EC5077"/>
    <w:rsid w:val="00EC50EC"/>
    <w:rsid w:val="00EC50EE"/>
    <w:rsid w:val="00EC5264"/>
    <w:rsid w:val="00EC551B"/>
    <w:rsid w:val="00EC5B76"/>
    <w:rsid w:val="00EC5E95"/>
    <w:rsid w:val="00EC6043"/>
    <w:rsid w:val="00EC60AA"/>
    <w:rsid w:val="00EC616B"/>
    <w:rsid w:val="00EC6174"/>
    <w:rsid w:val="00EC6356"/>
    <w:rsid w:val="00EC635E"/>
    <w:rsid w:val="00EC6400"/>
    <w:rsid w:val="00EC65AB"/>
    <w:rsid w:val="00EC6BBC"/>
    <w:rsid w:val="00EC6D2E"/>
    <w:rsid w:val="00EC6D88"/>
    <w:rsid w:val="00EC70FD"/>
    <w:rsid w:val="00EC74D1"/>
    <w:rsid w:val="00EC76C9"/>
    <w:rsid w:val="00EC7969"/>
    <w:rsid w:val="00EC7CCE"/>
    <w:rsid w:val="00EC7D4F"/>
    <w:rsid w:val="00EC7F26"/>
    <w:rsid w:val="00ED0352"/>
    <w:rsid w:val="00ED08DD"/>
    <w:rsid w:val="00ED09D0"/>
    <w:rsid w:val="00ED0BC9"/>
    <w:rsid w:val="00ED10AC"/>
    <w:rsid w:val="00ED1103"/>
    <w:rsid w:val="00ED1277"/>
    <w:rsid w:val="00ED13B7"/>
    <w:rsid w:val="00ED17A7"/>
    <w:rsid w:val="00ED1897"/>
    <w:rsid w:val="00ED1985"/>
    <w:rsid w:val="00ED1B2C"/>
    <w:rsid w:val="00ED1E50"/>
    <w:rsid w:val="00ED1F44"/>
    <w:rsid w:val="00ED20AE"/>
    <w:rsid w:val="00ED21FC"/>
    <w:rsid w:val="00ED2235"/>
    <w:rsid w:val="00ED2348"/>
    <w:rsid w:val="00ED23EB"/>
    <w:rsid w:val="00ED27D8"/>
    <w:rsid w:val="00ED2B16"/>
    <w:rsid w:val="00ED2DD4"/>
    <w:rsid w:val="00ED2DD9"/>
    <w:rsid w:val="00ED3075"/>
    <w:rsid w:val="00ED32FF"/>
    <w:rsid w:val="00ED34E9"/>
    <w:rsid w:val="00ED35CD"/>
    <w:rsid w:val="00ED3635"/>
    <w:rsid w:val="00ED3737"/>
    <w:rsid w:val="00ED3818"/>
    <w:rsid w:val="00ED3842"/>
    <w:rsid w:val="00ED3B13"/>
    <w:rsid w:val="00ED3D11"/>
    <w:rsid w:val="00ED3EDE"/>
    <w:rsid w:val="00ED437A"/>
    <w:rsid w:val="00ED4622"/>
    <w:rsid w:val="00ED46E0"/>
    <w:rsid w:val="00ED470A"/>
    <w:rsid w:val="00ED4726"/>
    <w:rsid w:val="00ED47F5"/>
    <w:rsid w:val="00ED489F"/>
    <w:rsid w:val="00ED490B"/>
    <w:rsid w:val="00ED4B0C"/>
    <w:rsid w:val="00ED4E45"/>
    <w:rsid w:val="00ED4EEF"/>
    <w:rsid w:val="00ED4EF5"/>
    <w:rsid w:val="00ED500D"/>
    <w:rsid w:val="00ED5064"/>
    <w:rsid w:val="00ED5084"/>
    <w:rsid w:val="00ED50EB"/>
    <w:rsid w:val="00ED53A6"/>
    <w:rsid w:val="00ED55F0"/>
    <w:rsid w:val="00ED5664"/>
    <w:rsid w:val="00ED567F"/>
    <w:rsid w:val="00ED584E"/>
    <w:rsid w:val="00ED5A57"/>
    <w:rsid w:val="00ED5B0A"/>
    <w:rsid w:val="00ED5BAB"/>
    <w:rsid w:val="00ED5F8C"/>
    <w:rsid w:val="00ED6418"/>
    <w:rsid w:val="00ED64C4"/>
    <w:rsid w:val="00ED64C7"/>
    <w:rsid w:val="00ED6641"/>
    <w:rsid w:val="00ED6656"/>
    <w:rsid w:val="00ED6712"/>
    <w:rsid w:val="00ED6906"/>
    <w:rsid w:val="00ED69E4"/>
    <w:rsid w:val="00ED6A10"/>
    <w:rsid w:val="00ED6A32"/>
    <w:rsid w:val="00ED6BAC"/>
    <w:rsid w:val="00ED6C5D"/>
    <w:rsid w:val="00ED6CD1"/>
    <w:rsid w:val="00ED6E29"/>
    <w:rsid w:val="00ED749A"/>
    <w:rsid w:val="00ED74AF"/>
    <w:rsid w:val="00ED7630"/>
    <w:rsid w:val="00ED76C9"/>
    <w:rsid w:val="00ED7796"/>
    <w:rsid w:val="00ED791B"/>
    <w:rsid w:val="00ED7984"/>
    <w:rsid w:val="00ED7F40"/>
    <w:rsid w:val="00ED7F67"/>
    <w:rsid w:val="00EE0498"/>
    <w:rsid w:val="00EE0526"/>
    <w:rsid w:val="00EE0646"/>
    <w:rsid w:val="00EE0B4F"/>
    <w:rsid w:val="00EE0CE4"/>
    <w:rsid w:val="00EE0D75"/>
    <w:rsid w:val="00EE10AB"/>
    <w:rsid w:val="00EE1661"/>
    <w:rsid w:val="00EE1949"/>
    <w:rsid w:val="00EE19AE"/>
    <w:rsid w:val="00EE1B7B"/>
    <w:rsid w:val="00EE1CAD"/>
    <w:rsid w:val="00EE1F52"/>
    <w:rsid w:val="00EE20A0"/>
    <w:rsid w:val="00EE20CD"/>
    <w:rsid w:val="00EE213D"/>
    <w:rsid w:val="00EE2212"/>
    <w:rsid w:val="00EE261D"/>
    <w:rsid w:val="00EE2CC3"/>
    <w:rsid w:val="00EE2CCD"/>
    <w:rsid w:val="00EE2E43"/>
    <w:rsid w:val="00EE2E6C"/>
    <w:rsid w:val="00EE2EBA"/>
    <w:rsid w:val="00EE2EC1"/>
    <w:rsid w:val="00EE30E2"/>
    <w:rsid w:val="00EE314F"/>
    <w:rsid w:val="00EE3442"/>
    <w:rsid w:val="00EE34B0"/>
    <w:rsid w:val="00EE3730"/>
    <w:rsid w:val="00EE3772"/>
    <w:rsid w:val="00EE3852"/>
    <w:rsid w:val="00EE390C"/>
    <w:rsid w:val="00EE3930"/>
    <w:rsid w:val="00EE3960"/>
    <w:rsid w:val="00EE3D11"/>
    <w:rsid w:val="00EE3E82"/>
    <w:rsid w:val="00EE3E99"/>
    <w:rsid w:val="00EE3ECC"/>
    <w:rsid w:val="00EE4243"/>
    <w:rsid w:val="00EE43FB"/>
    <w:rsid w:val="00EE46A4"/>
    <w:rsid w:val="00EE46C3"/>
    <w:rsid w:val="00EE4922"/>
    <w:rsid w:val="00EE4BA0"/>
    <w:rsid w:val="00EE4E8A"/>
    <w:rsid w:val="00EE4EA0"/>
    <w:rsid w:val="00EE4FF6"/>
    <w:rsid w:val="00EE50B9"/>
    <w:rsid w:val="00EE5138"/>
    <w:rsid w:val="00EE51B6"/>
    <w:rsid w:val="00EE5443"/>
    <w:rsid w:val="00EE545A"/>
    <w:rsid w:val="00EE54C8"/>
    <w:rsid w:val="00EE5673"/>
    <w:rsid w:val="00EE56C1"/>
    <w:rsid w:val="00EE57AC"/>
    <w:rsid w:val="00EE5DD5"/>
    <w:rsid w:val="00EE5FDE"/>
    <w:rsid w:val="00EE6827"/>
    <w:rsid w:val="00EE6967"/>
    <w:rsid w:val="00EE69E1"/>
    <w:rsid w:val="00EE69EC"/>
    <w:rsid w:val="00EE6A3E"/>
    <w:rsid w:val="00EE6A57"/>
    <w:rsid w:val="00EE7134"/>
    <w:rsid w:val="00EE7221"/>
    <w:rsid w:val="00EE76FC"/>
    <w:rsid w:val="00EE777E"/>
    <w:rsid w:val="00EE7A36"/>
    <w:rsid w:val="00EE7AB9"/>
    <w:rsid w:val="00EE7CEE"/>
    <w:rsid w:val="00EE7D76"/>
    <w:rsid w:val="00EE7E78"/>
    <w:rsid w:val="00EE7F9D"/>
    <w:rsid w:val="00EE7FDE"/>
    <w:rsid w:val="00EF00DA"/>
    <w:rsid w:val="00EF00EC"/>
    <w:rsid w:val="00EF0115"/>
    <w:rsid w:val="00EF0421"/>
    <w:rsid w:val="00EF05BC"/>
    <w:rsid w:val="00EF05F1"/>
    <w:rsid w:val="00EF07CA"/>
    <w:rsid w:val="00EF0C86"/>
    <w:rsid w:val="00EF0D12"/>
    <w:rsid w:val="00EF0D95"/>
    <w:rsid w:val="00EF1073"/>
    <w:rsid w:val="00EF1169"/>
    <w:rsid w:val="00EF1193"/>
    <w:rsid w:val="00EF11D2"/>
    <w:rsid w:val="00EF1245"/>
    <w:rsid w:val="00EF1254"/>
    <w:rsid w:val="00EF12E1"/>
    <w:rsid w:val="00EF13D4"/>
    <w:rsid w:val="00EF1575"/>
    <w:rsid w:val="00EF188D"/>
    <w:rsid w:val="00EF188F"/>
    <w:rsid w:val="00EF1B6A"/>
    <w:rsid w:val="00EF1E84"/>
    <w:rsid w:val="00EF1F3B"/>
    <w:rsid w:val="00EF207D"/>
    <w:rsid w:val="00EF236B"/>
    <w:rsid w:val="00EF2443"/>
    <w:rsid w:val="00EF2694"/>
    <w:rsid w:val="00EF2762"/>
    <w:rsid w:val="00EF27A7"/>
    <w:rsid w:val="00EF27C7"/>
    <w:rsid w:val="00EF2A10"/>
    <w:rsid w:val="00EF2B76"/>
    <w:rsid w:val="00EF2DF5"/>
    <w:rsid w:val="00EF2E59"/>
    <w:rsid w:val="00EF30C1"/>
    <w:rsid w:val="00EF3158"/>
    <w:rsid w:val="00EF3379"/>
    <w:rsid w:val="00EF33AB"/>
    <w:rsid w:val="00EF3A31"/>
    <w:rsid w:val="00EF3C04"/>
    <w:rsid w:val="00EF3F17"/>
    <w:rsid w:val="00EF3FA1"/>
    <w:rsid w:val="00EF4360"/>
    <w:rsid w:val="00EF43F9"/>
    <w:rsid w:val="00EF48E4"/>
    <w:rsid w:val="00EF49D3"/>
    <w:rsid w:val="00EF49DE"/>
    <w:rsid w:val="00EF4B48"/>
    <w:rsid w:val="00EF5028"/>
    <w:rsid w:val="00EF5093"/>
    <w:rsid w:val="00EF582A"/>
    <w:rsid w:val="00EF5A30"/>
    <w:rsid w:val="00EF5B58"/>
    <w:rsid w:val="00EF5BBF"/>
    <w:rsid w:val="00EF600B"/>
    <w:rsid w:val="00EF61B0"/>
    <w:rsid w:val="00EF6451"/>
    <w:rsid w:val="00EF649B"/>
    <w:rsid w:val="00EF6516"/>
    <w:rsid w:val="00EF6766"/>
    <w:rsid w:val="00EF680C"/>
    <w:rsid w:val="00EF6922"/>
    <w:rsid w:val="00EF6952"/>
    <w:rsid w:val="00EF69BB"/>
    <w:rsid w:val="00EF6B6D"/>
    <w:rsid w:val="00EF6C23"/>
    <w:rsid w:val="00EF6CA2"/>
    <w:rsid w:val="00EF6D20"/>
    <w:rsid w:val="00EF6E64"/>
    <w:rsid w:val="00EF7314"/>
    <w:rsid w:val="00EF7386"/>
    <w:rsid w:val="00EF76A2"/>
    <w:rsid w:val="00EF790E"/>
    <w:rsid w:val="00EF796F"/>
    <w:rsid w:val="00EF7AB3"/>
    <w:rsid w:val="00EF7C12"/>
    <w:rsid w:val="00F0022E"/>
    <w:rsid w:val="00F0032E"/>
    <w:rsid w:val="00F00632"/>
    <w:rsid w:val="00F0064A"/>
    <w:rsid w:val="00F0064E"/>
    <w:rsid w:val="00F0066C"/>
    <w:rsid w:val="00F006DD"/>
    <w:rsid w:val="00F00926"/>
    <w:rsid w:val="00F00B41"/>
    <w:rsid w:val="00F00BBD"/>
    <w:rsid w:val="00F00CEC"/>
    <w:rsid w:val="00F00EFC"/>
    <w:rsid w:val="00F01120"/>
    <w:rsid w:val="00F01505"/>
    <w:rsid w:val="00F0167A"/>
    <w:rsid w:val="00F0178B"/>
    <w:rsid w:val="00F019C2"/>
    <w:rsid w:val="00F01C5C"/>
    <w:rsid w:val="00F01F51"/>
    <w:rsid w:val="00F0247F"/>
    <w:rsid w:val="00F024A7"/>
    <w:rsid w:val="00F02562"/>
    <w:rsid w:val="00F025A0"/>
    <w:rsid w:val="00F025EE"/>
    <w:rsid w:val="00F02CD8"/>
    <w:rsid w:val="00F02E59"/>
    <w:rsid w:val="00F02F7E"/>
    <w:rsid w:val="00F02FF7"/>
    <w:rsid w:val="00F0312C"/>
    <w:rsid w:val="00F0383A"/>
    <w:rsid w:val="00F038F2"/>
    <w:rsid w:val="00F03F79"/>
    <w:rsid w:val="00F040AB"/>
    <w:rsid w:val="00F044AE"/>
    <w:rsid w:val="00F045C9"/>
    <w:rsid w:val="00F045E7"/>
    <w:rsid w:val="00F046A6"/>
    <w:rsid w:val="00F0492D"/>
    <w:rsid w:val="00F04957"/>
    <w:rsid w:val="00F04A2F"/>
    <w:rsid w:val="00F04C3A"/>
    <w:rsid w:val="00F04CA0"/>
    <w:rsid w:val="00F04CE5"/>
    <w:rsid w:val="00F04D20"/>
    <w:rsid w:val="00F04E66"/>
    <w:rsid w:val="00F051B5"/>
    <w:rsid w:val="00F05353"/>
    <w:rsid w:val="00F05838"/>
    <w:rsid w:val="00F05A3A"/>
    <w:rsid w:val="00F05D8B"/>
    <w:rsid w:val="00F05DA3"/>
    <w:rsid w:val="00F05EFD"/>
    <w:rsid w:val="00F06026"/>
    <w:rsid w:val="00F060B6"/>
    <w:rsid w:val="00F06151"/>
    <w:rsid w:val="00F062E5"/>
    <w:rsid w:val="00F063A3"/>
    <w:rsid w:val="00F064EC"/>
    <w:rsid w:val="00F0685D"/>
    <w:rsid w:val="00F068EE"/>
    <w:rsid w:val="00F06AE4"/>
    <w:rsid w:val="00F06E1A"/>
    <w:rsid w:val="00F07531"/>
    <w:rsid w:val="00F07612"/>
    <w:rsid w:val="00F07641"/>
    <w:rsid w:val="00F0775B"/>
    <w:rsid w:val="00F07814"/>
    <w:rsid w:val="00F07820"/>
    <w:rsid w:val="00F0784A"/>
    <w:rsid w:val="00F079AD"/>
    <w:rsid w:val="00F07B3D"/>
    <w:rsid w:val="00F07B4D"/>
    <w:rsid w:val="00F07BA9"/>
    <w:rsid w:val="00F07D6B"/>
    <w:rsid w:val="00F07DB8"/>
    <w:rsid w:val="00F07F19"/>
    <w:rsid w:val="00F100B9"/>
    <w:rsid w:val="00F1015C"/>
    <w:rsid w:val="00F105AC"/>
    <w:rsid w:val="00F10918"/>
    <w:rsid w:val="00F10923"/>
    <w:rsid w:val="00F10FA6"/>
    <w:rsid w:val="00F1109D"/>
    <w:rsid w:val="00F110EF"/>
    <w:rsid w:val="00F11651"/>
    <w:rsid w:val="00F116BD"/>
    <w:rsid w:val="00F1172A"/>
    <w:rsid w:val="00F11979"/>
    <w:rsid w:val="00F11A0A"/>
    <w:rsid w:val="00F11BA1"/>
    <w:rsid w:val="00F11BDA"/>
    <w:rsid w:val="00F11F25"/>
    <w:rsid w:val="00F11FE8"/>
    <w:rsid w:val="00F1212C"/>
    <w:rsid w:val="00F12315"/>
    <w:rsid w:val="00F12583"/>
    <w:rsid w:val="00F125B3"/>
    <w:rsid w:val="00F125E4"/>
    <w:rsid w:val="00F1269C"/>
    <w:rsid w:val="00F12702"/>
    <w:rsid w:val="00F1273C"/>
    <w:rsid w:val="00F12876"/>
    <w:rsid w:val="00F12CF0"/>
    <w:rsid w:val="00F13190"/>
    <w:rsid w:val="00F13430"/>
    <w:rsid w:val="00F1346A"/>
    <w:rsid w:val="00F13609"/>
    <w:rsid w:val="00F13624"/>
    <w:rsid w:val="00F1363A"/>
    <w:rsid w:val="00F13837"/>
    <w:rsid w:val="00F13975"/>
    <w:rsid w:val="00F13A1F"/>
    <w:rsid w:val="00F13C90"/>
    <w:rsid w:val="00F13E99"/>
    <w:rsid w:val="00F1404C"/>
    <w:rsid w:val="00F14167"/>
    <w:rsid w:val="00F1441E"/>
    <w:rsid w:val="00F144B1"/>
    <w:rsid w:val="00F144EB"/>
    <w:rsid w:val="00F147B7"/>
    <w:rsid w:val="00F14851"/>
    <w:rsid w:val="00F1485A"/>
    <w:rsid w:val="00F148F6"/>
    <w:rsid w:val="00F14F42"/>
    <w:rsid w:val="00F1536E"/>
    <w:rsid w:val="00F15445"/>
    <w:rsid w:val="00F15478"/>
    <w:rsid w:val="00F15517"/>
    <w:rsid w:val="00F155DE"/>
    <w:rsid w:val="00F15663"/>
    <w:rsid w:val="00F157B0"/>
    <w:rsid w:val="00F15AAF"/>
    <w:rsid w:val="00F15E41"/>
    <w:rsid w:val="00F1613F"/>
    <w:rsid w:val="00F1618E"/>
    <w:rsid w:val="00F1622D"/>
    <w:rsid w:val="00F16E48"/>
    <w:rsid w:val="00F16E98"/>
    <w:rsid w:val="00F17023"/>
    <w:rsid w:val="00F17147"/>
    <w:rsid w:val="00F17149"/>
    <w:rsid w:val="00F1729D"/>
    <w:rsid w:val="00F1743A"/>
    <w:rsid w:val="00F17451"/>
    <w:rsid w:val="00F178A9"/>
    <w:rsid w:val="00F179A9"/>
    <w:rsid w:val="00F17D64"/>
    <w:rsid w:val="00F17DDF"/>
    <w:rsid w:val="00F17F4A"/>
    <w:rsid w:val="00F2003E"/>
    <w:rsid w:val="00F20256"/>
    <w:rsid w:val="00F202E0"/>
    <w:rsid w:val="00F2036E"/>
    <w:rsid w:val="00F205B6"/>
    <w:rsid w:val="00F20778"/>
    <w:rsid w:val="00F20A91"/>
    <w:rsid w:val="00F20BE0"/>
    <w:rsid w:val="00F20EFC"/>
    <w:rsid w:val="00F20FAC"/>
    <w:rsid w:val="00F212A6"/>
    <w:rsid w:val="00F212BE"/>
    <w:rsid w:val="00F217F2"/>
    <w:rsid w:val="00F21853"/>
    <w:rsid w:val="00F21A80"/>
    <w:rsid w:val="00F21B23"/>
    <w:rsid w:val="00F21B3F"/>
    <w:rsid w:val="00F21BDC"/>
    <w:rsid w:val="00F21C3C"/>
    <w:rsid w:val="00F21DDF"/>
    <w:rsid w:val="00F21E50"/>
    <w:rsid w:val="00F220AC"/>
    <w:rsid w:val="00F2213D"/>
    <w:rsid w:val="00F2215E"/>
    <w:rsid w:val="00F222B6"/>
    <w:rsid w:val="00F222D2"/>
    <w:rsid w:val="00F22625"/>
    <w:rsid w:val="00F22665"/>
    <w:rsid w:val="00F2269B"/>
    <w:rsid w:val="00F22907"/>
    <w:rsid w:val="00F229BD"/>
    <w:rsid w:val="00F22BE8"/>
    <w:rsid w:val="00F22D61"/>
    <w:rsid w:val="00F22E9A"/>
    <w:rsid w:val="00F23176"/>
    <w:rsid w:val="00F2346A"/>
    <w:rsid w:val="00F234CB"/>
    <w:rsid w:val="00F2356C"/>
    <w:rsid w:val="00F23716"/>
    <w:rsid w:val="00F23E52"/>
    <w:rsid w:val="00F24106"/>
    <w:rsid w:val="00F241C8"/>
    <w:rsid w:val="00F243A9"/>
    <w:rsid w:val="00F244FB"/>
    <w:rsid w:val="00F24841"/>
    <w:rsid w:val="00F2486A"/>
    <w:rsid w:val="00F24A3A"/>
    <w:rsid w:val="00F24B3D"/>
    <w:rsid w:val="00F24BD6"/>
    <w:rsid w:val="00F24DBF"/>
    <w:rsid w:val="00F24EC1"/>
    <w:rsid w:val="00F24F64"/>
    <w:rsid w:val="00F24FDA"/>
    <w:rsid w:val="00F250B5"/>
    <w:rsid w:val="00F25182"/>
    <w:rsid w:val="00F2529C"/>
    <w:rsid w:val="00F2598E"/>
    <w:rsid w:val="00F25C1A"/>
    <w:rsid w:val="00F25CF5"/>
    <w:rsid w:val="00F26179"/>
    <w:rsid w:val="00F26380"/>
    <w:rsid w:val="00F26653"/>
    <w:rsid w:val="00F26733"/>
    <w:rsid w:val="00F26852"/>
    <w:rsid w:val="00F268A8"/>
    <w:rsid w:val="00F26957"/>
    <w:rsid w:val="00F26985"/>
    <w:rsid w:val="00F26BC8"/>
    <w:rsid w:val="00F26CA8"/>
    <w:rsid w:val="00F26EFA"/>
    <w:rsid w:val="00F26FE2"/>
    <w:rsid w:val="00F271BF"/>
    <w:rsid w:val="00F27218"/>
    <w:rsid w:val="00F272F0"/>
    <w:rsid w:val="00F275E9"/>
    <w:rsid w:val="00F27779"/>
    <w:rsid w:val="00F277B2"/>
    <w:rsid w:val="00F279EF"/>
    <w:rsid w:val="00F27A48"/>
    <w:rsid w:val="00F27CD3"/>
    <w:rsid w:val="00F27D25"/>
    <w:rsid w:val="00F27E66"/>
    <w:rsid w:val="00F27E6F"/>
    <w:rsid w:val="00F27EA6"/>
    <w:rsid w:val="00F27F78"/>
    <w:rsid w:val="00F3005E"/>
    <w:rsid w:val="00F3018F"/>
    <w:rsid w:val="00F3057C"/>
    <w:rsid w:val="00F30999"/>
    <w:rsid w:val="00F30AAF"/>
    <w:rsid w:val="00F30B29"/>
    <w:rsid w:val="00F30C05"/>
    <w:rsid w:val="00F3126A"/>
    <w:rsid w:val="00F3136F"/>
    <w:rsid w:val="00F314F4"/>
    <w:rsid w:val="00F315B7"/>
    <w:rsid w:val="00F31676"/>
    <w:rsid w:val="00F316C6"/>
    <w:rsid w:val="00F31936"/>
    <w:rsid w:val="00F319C6"/>
    <w:rsid w:val="00F32070"/>
    <w:rsid w:val="00F322BB"/>
    <w:rsid w:val="00F32387"/>
    <w:rsid w:val="00F324A7"/>
    <w:rsid w:val="00F3272F"/>
    <w:rsid w:val="00F3274D"/>
    <w:rsid w:val="00F32760"/>
    <w:rsid w:val="00F328B4"/>
    <w:rsid w:val="00F328BC"/>
    <w:rsid w:val="00F32B82"/>
    <w:rsid w:val="00F32BB1"/>
    <w:rsid w:val="00F32F8E"/>
    <w:rsid w:val="00F33039"/>
    <w:rsid w:val="00F330CA"/>
    <w:rsid w:val="00F33254"/>
    <w:rsid w:val="00F332CD"/>
    <w:rsid w:val="00F33314"/>
    <w:rsid w:val="00F3343B"/>
    <w:rsid w:val="00F3343F"/>
    <w:rsid w:val="00F33479"/>
    <w:rsid w:val="00F335C9"/>
    <w:rsid w:val="00F335E5"/>
    <w:rsid w:val="00F3393C"/>
    <w:rsid w:val="00F33BBB"/>
    <w:rsid w:val="00F33C1C"/>
    <w:rsid w:val="00F33DDB"/>
    <w:rsid w:val="00F34030"/>
    <w:rsid w:val="00F340B5"/>
    <w:rsid w:val="00F340C0"/>
    <w:rsid w:val="00F341D4"/>
    <w:rsid w:val="00F3453E"/>
    <w:rsid w:val="00F3458D"/>
    <w:rsid w:val="00F34862"/>
    <w:rsid w:val="00F34897"/>
    <w:rsid w:val="00F3499B"/>
    <w:rsid w:val="00F35794"/>
    <w:rsid w:val="00F35CA3"/>
    <w:rsid w:val="00F35D44"/>
    <w:rsid w:val="00F35E9F"/>
    <w:rsid w:val="00F3613E"/>
    <w:rsid w:val="00F3618C"/>
    <w:rsid w:val="00F36309"/>
    <w:rsid w:val="00F36451"/>
    <w:rsid w:val="00F36497"/>
    <w:rsid w:val="00F3656A"/>
    <w:rsid w:val="00F36588"/>
    <w:rsid w:val="00F367C6"/>
    <w:rsid w:val="00F36AA3"/>
    <w:rsid w:val="00F370BA"/>
    <w:rsid w:val="00F37555"/>
    <w:rsid w:val="00F37635"/>
    <w:rsid w:val="00F37AB2"/>
    <w:rsid w:val="00F37C4F"/>
    <w:rsid w:val="00F37EDF"/>
    <w:rsid w:val="00F37FAE"/>
    <w:rsid w:val="00F40123"/>
    <w:rsid w:val="00F402E1"/>
    <w:rsid w:val="00F40321"/>
    <w:rsid w:val="00F40662"/>
    <w:rsid w:val="00F40A52"/>
    <w:rsid w:val="00F40E12"/>
    <w:rsid w:val="00F40F1D"/>
    <w:rsid w:val="00F4129C"/>
    <w:rsid w:val="00F4140A"/>
    <w:rsid w:val="00F41412"/>
    <w:rsid w:val="00F41499"/>
    <w:rsid w:val="00F414CF"/>
    <w:rsid w:val="00F41BB0"/>
    <w:rsid w:val="00F41D61"/>
    <w:rsid w:val="00F41ECC"/>
    <w:rsid w:val="00F42096"/>
    <w:rsid w:val="00F420EC"/>
    <w:rsid w:val="00F421C3"/>
    <w:rsid w:val="00F42204"/>
    <w:rsid w:val="00F4226E"/>
    <w:rsid w:val="00F42289"/>
    <w:rsid w:val="00F4236E"/>
    <w:rsid w:val="00F42371"/>
    <w:rsid w:val="00F4263D"/>
    <w:rsid w:val="00F427EF"/>
    <w:rsid w:val="00F42999"/>
    <w:rsid w:val="00F42A0B"/>
    <w:rsid w:val="00F42C2A"/>
    <w:rsid w:val="00F42C71"/>
    <w:rsid w:val="00F42EB1"/>
    <w:rsid w:val="00F42F59"/>
    <w:rsid w:val="00F43146"/>
    <w:rsid w:val="00F432A5"/>
    <w:rsid w:val="00F4343B"/>
    <w:rsid w:val="00F4352C"/>
    <w:rsid w:val="00F43992"/>
    <w:rsid w:val="00F43ACF"/>
    <w:rsid w:val="00F43BF9"/>
    <w:rsid w:val="00F43F94"/>
    <w:rsid w:val="00F43FB2"/>
    <w:rsid w:val="00F43FDD"/>
    <w:rsid w:val="00F4462D"/>
    <w:rsid w:val="00F44A1E"/>
    <w:rsid w:val="00F44A22"/>
    <w:rsid w:val="00F44C4F"/>
    <w:rsid w:val="00F44E9D"/>
    <w:rsid w:val="00F44EA1"/>
    <w:rsid w:val="00F44EDA"/>
    <w:rsid w:val="00F44F49"/>
    <w:rsid w:val="00F4507C"/>
    <w:rsid w:val="00F450BF"/>
    <w:rsid w:val="00F452B1"/>
    <w:rsid w:val="00F4562B"/>
    <w:rsid w:val="00F45773"/>
    <w:rsid w:val="00F45A3C"/>
    <w:rsid w:val="00F45BC3"/>
    <w:rsid w:val="00F45C5E"/>
    <w:rsid w:val="00F45D19"/>
    <w:rsid w:val="00F45DA8"/>
    <w:rsid w:val="00F45FE4"/>
    <w:rsid w:val="00F463BC"/>
    <w:rsid w:val="00F4640B"/>
    <w:rsid w:val="00F46703"/>
    <w:rsid w:val="00F4690A"/>
    <w:rsid w:val="00F46E07"/>
    <w:rsid w:val="00F47CA1"/>
    <w:rsid w:val="00F47E0E"/>
    <w:rsid w:val="00F50547"/>
    <w:rsid w:val="00F5064E"/>
    <w:rsid w:val="00F5065B"/>
    <w:rsid w:val="00F5073F"/>
    <w:rsid w:val="00F507FB"/>
    <w:rsid w:val="00F50A71"/>
    <w:rsid w:val="00F50BED"/>
    <w:rsid w:val="00F50C34"/>
    <w:rsid w:val="00F5106D"/>
    <w:rsid w:val="00F512C9"/>
    <w:rsid w:val="00F513C2"/>
    <w:rsid w:val="00F515C0"/>
    <w:rsid w:val="00F51647"/>
    <w:rsid w:val="00F516B6"/>
    <w:rsid w:val="00F516C5"/>
    <w:rsid w:val="00F517C1"/>
    <w:rsid w:val="00F518F6"/>
    <w:rsid w:val="00F51A1C"/>
    <w:rsid w:val="00F51A38"/>
    <w:rsid w:val="00F51BFD"/>
    <w:rsid w:val="00F51D21"/>
    <w:rsid w:val="00F51FFD"/>
    <w:rsid w:val="00F52030"/>
    <w:rsid w:val="00F522AA"/>
    <w:rsid w:val="00F523E3"/>
    <w:rsid w:val="00F527C9"/>
    <w:rsid w:val="00F5290C"/>
    <w:rsid w:val="00F52974"/>
    <w:rsid w:val="00F529B3"/>
    <w:rsid w:val="00F52D58"/>
    <w:rsid w:val="00F52E66"/>
    <w:rsid w:val="00F53107"/>
    <w:rsid w:val="00F5313D"/>
    <w:rsid w:val="00F53512"/>
    <w:rsid w:val="00F53DD5"/>
    <w:rsid w:val="00F53F16"/>
    <w:rsid w:val="00F541E4"/>
    <w:rsid w:val="00F54223"/>
    <w:rsid w:val="00F5422E"/>
    <w:rsid w:val="00F5437F"/>
    <w:rsid w:val="00F543B2"/>
    <w:rsid w:val="00F54446"/>
    <w:rsid w:val="00F544A7"/>
    <w:rsid w:val="00F54519"/>
    <w:rsid w:val="00F54539"/>
    <w:rsid w:val="00F54799"/>
    <w:rsid w:val="00F5485A"/>
    <w:rsid w:val="00F54D97"/>
    <w:rsid w:val="00F54F36"/>
    <w:rsid w:val="00F54F70"/>
    <w:rsid w:val="00F55148"/>
    <w:rsid w:val="00F55225"/>
    <w:rsid w:val="00F55250"/>
    <w:rsid w:val="00F5528B"/>
    <w:rsid w:val="00F55491"/>
    <w:rsid w:val="00F554D7"/>
    <w:rsid w:val="00F5582C"/>
    <w:rsid w:val="00F55CA2"/>
    <w:rsid w:val="00F55EAC"/>
    <w:rsid w:val="00F55F23"/>
    <w:rsid w:val="00F55FAB"/>
    <w:rsid w:val="00F55FC1"/>
    <w:rsid w:val="00F56173"/>
    <w:rsid w:val="00F566B0"/>
    <w:rsid w:val="00F56A6C"/>
    <w:rsid w:val="00F56F12"/>
    <w:rsid w:val="00F56F50"/>
    <w:rsid w:val="00F57371"/>
    <w:rsid w:val="00F57672"/>
    <w:rsid w:val="00F576C6"/>
    <w:rsid w:val="00F57814"/>
    <w:rsid w:val="00F578F6"/>
    <w:rsid w:val="00F579A3"/>
    <w:rsid w:val="00F57D2E"/>
    <w:rsid w:val="00F6033E"/>
    <w:rsid w:val="00F60392"/>
    <w:rsid w:val="00F60454"/>
    <w:rsid w:val="00F60465"/>
    <w:rsid w:val="00F60650"/>
    <w:rsid w:val="00F60724"/>
    <w:rsid w:val="00F60852"/>
    <w:rsid w:val="00F60AE4"/>
    <w:rsid w:val="00F60B1D"/>
    <w:rsid w:val="00F60B48"/>
    <w:rsid w:val="00F60B52"/>
    <w:rsid w:val="00F60BEB"/>
    <w:rsid w:val="00F60EAB"/>
    <w:rsid w:val="00F610BC"/>
    <w:rsid w:val="00F612B3"/>
    <w:rsid w:val="00F61442"/>
    <w:rsid w:val="00F6176B"/>
    <w:rsid w:val="00F6181D"/>
    <w:rsid w:val="00F6184E"/>
    <w:rsid w:val="00F61BC3"/>
    <w:rsid w:val="00F61C91"/>
    <w:rsid w:val="00F61F71"/>
    <w:rsid w:val="00F61FBB"/>
    <w:rsid w:val="00F62187"/>
    <w:rsid w:val="00F621C5"/>
    <w:rsid w:val="00F6222E"/>
    <w:rsid w:val="00F62B1B"/>
    <w:rsid w:val="00F62B42"/>
    <w:rsid w:val="00F62B57"/>
    <w:rsid w:val="00F62CDC"/>
    <w:rsid w:val="00F62D5B"/>
    <w:rsid w:val="00F62DF6"/>
    <w:rsid w:val="00F62EAE"/>
    <w:rsid w:val="00F630BB"/>
    <w:rsid w:val="00F63477"/>
    <w:rsid w:val="00F635A4"/>
    <w:rsid w:val="00F6369B"/>
    <w:rsid w:val="00F6399B"/>
    <w:rsid w:val="00F63AA4"/>
    <w:rsid w:val="00F63AB5"/>
    <w:rsid w:val="00F63D81"/>
    <w:rsid w:val="00F640C7"/>
    <w:rsid w:val="00F642F0"/>
    <w:rsid w:val="00F64439"/>
    <w:rsid w:val="00F645D2"/>
    <w:rsid w:val="00F645EE"/>
    <w:rsid w:val="00F64645"/>
    <w:rsid w:val="00F646FB"/>
    <w:rsid w:val="00F649BA"/>
    <w:rsid w:val="00F64A88"/>
    <w:rsid w:val="00F64AFD"/>
    <w:rsid w:val="00F64BE6"/>
    <w:rsid w:val="00F64D75"/>
    <w:rsid w:val="00F64E49"/>
    <w:rsid w:val="00F6509B"/>
    <w:rsid w:val="00F652C2"/>
    <w:rsid w:val="00F652EA"/>
    <w:rsid w:val="00F65562"/>
    <w:rsid w:val="00F655E0"/>
    <w:rsid w:val="00F65654"/>
    <w:rsid w:val="00F65CC6"/>
    <w:rsid w:val="00F65E60"/>
    <w:rsid w:val="00F65EF9"/>
    <w:rsid w:val="00F65F06"/>
    <w:rsid w:val="00F65FF1"/>
    <w:rsid w:val="00F66178"/>
    <w:rsid w:val="00F66518"/>
    <w:rsid w:val="00F66595"/>
    <w:rsid w:val="00F666BD"/>
    <w:rsid w:val="00F666DD"/>
    <w:rsid w:val="00F66829"/>
    <w:rsid w:val="00F66839"/>
    <w:rsid w:val="00F669E5"/>
    <w:rsid w:val="00F66B67"/>
    <w:rsid w:val="00F66EAF"/>
    <w:rsid w:val="00F67031"/>
    <w:rsid w:val="00F67361"/>
    <w:rsid w:val="00F67399"/>
    <w:rsid w:val="00F6754A"/>
    <w:rsid w:val="00F67776"/>
    <w:rsid w:val="00F677B5"/>
    <w:rsid w:val="00F67AA1"/>
    <w:rsid w:val="00F67CBD"/>
    <w:rsid w:val="00F67ECB"/>
    <w:rsid w:val="00F700E1"/>
    <w:rsid w:val="00F7012D"/>
    <w:rsid w:val="00F702A3"/>
    <w:rsid w:val="00F70B24"/>
    <w:rsid w:val="00F70B3C"/>
    <w:rsid w:val="00F70CF1"/>
    <w:rsid w:val="00F70EBC"/>
    <w:rsid w:val="00F71259"/>
    <w:rsid w:val="00F715A2"/>
    <w:rsid w:val="00F71C19"/>
    <w:rsid w:val="00F71E4E"/>
    <w:rsid w:val="00F72053"/>
    <w:rsid w:val="00F720B5"/>
    <w:rsid w:val="00F7210D"/>
    <w:rsid w:val="00F72142"/>
    <w:rsid w:val="00F722C3"/>
    <w:rsid w:val="00F723BB"/>
    <w:rsid w:val="00F724FA"/>
    <w:rsid w:val="00F72AAA"/>
    <w:rsid w:val="00F72C42"/>
    <w:rsid w:val="00F7303C"/>
    <w:rsid w:val="00F7344B"/>
    <w:rsid w:val="00F73653"/>
    <w:rsid w:val="00F73777"/>
    <w:rsid w:val="00F738D1"/>
    <w:rsid w:val="00F73926"/>
    <w:rsid w:val="00F73A2B"/>
    <w:rsid w:val="00F73AD0"/>
    <w:rsid w:val="00F73EF3"/>
    <w:rsid w:val="00F73F46"/>
    <w:rsid w:val="00F73F53"/>
    <w:rsid w:val="00F740F1"/>
    <w:rsid w:val="00F74206"/>
    <w:rsid w:val="00F7443D"/>
    <w:rsid w:val="00F7447D"/>
    <w:rsid w:val="00F746EB"/>
    <w:rsid w:val="00F74968"/>
    <w:rsid w:val="00F749A4"/>
    <w:rsid w:val="00F749FA"/>
    <w:rsid w:val="00F74B2D"/>
    <w:rsid w:val="00F74CEC"/>
    <w:rsid w:val="00F75782"/>
    <w:rsid w:val="00F758A4"/>
    <w:rsid w:val="00F7599A"/>
    <w:rsid w:val="00F75A87"/>
    <w:rsid w:val="00F75A8A"/>
    <w:rsid w:val="00F75E2A"/>
    <w:rsid w:val="00F764ED"/>
    <w:rsid w:val="00F76A6C"/>
    <w:rsid w:val="00F76D73"/>
    <w:rsid w:val="00F76D85"/>
    <w:rsid w:val="00F76EC5"/>
    <w:rsid w:val="00F77012"/>
    <w:rsid w:val="00F77932"/>
    <w:rsid w:val="00F77B67"/>
    <w:rsid w:val="00F77C89"/>
    <w:rsid w:val="00F77DBC"/>
    <w:rsid w:val="00F77DFF"/>
    <w:rsid w:val="00F77FF6"/>
    <w:rsid w:val="00F80036"/>
    <w:rsid w:val="00F8013D"/>
    <w:rsid w:val="00F801C7"/>
    <w:rsid w:val="00F8037B"/>
    <w:rsid w:val="00F806C7"/>
    <w:rsid w:val="00F808EC"/>
    <w:rsid w:val="00F80D5C"/>
    <w:rsid w:val="00F80E9A"/>
    <w:rsid w:val="00F81841"/>
    <w:rsid w:val="00F81999"/>
    <w:rsid w:val="00F819C9"/>
    <w:rsid w:val="00F81A90"/>
    <w:rsid w:val="00F81B59"/>
    <w:rsid w:val="00F81BAD"/>
    <w:rsid w:val="00F81C58"/>
    <w:rsid w:val="00F8207B"/>
    <w:rsid w:val="00F8215F"/>
    <w:rsid w:val="00F8231A"/>
    <w:rsid w:val="00F82401"/>
    <w:rsid w:val="00F82567"/>
    <w:rsid w:val="00F826FE"/>
    <w:rsid w:val="00F82737"/>
    <w:rsid w:val="00F82789"/>
    <w:rsid w:val="00F82A7A"/>
    <w:rsid w:val="00F82A88"/>
    <w:rsid w:val="00F82DA4"/>
    <w:rsid w:val="00F82FC3"/>
    <w:rsid w:val="00F831F5"/>
    <w:rsid w:val="00F8353F"/>
    <w:rsid w:val="00F83699"/>
    <w:rsid w:val="00F836CE"/>
    <w:rsid w:val="00F83779"/>
    <w:rsid w:val="00F83B0E"/>
    <w:rsid w:val="00F83C9D"/>
    <w:rsid w:val="00F83D58"/>
    <w:rsid w:val="00F83D68"/>
    <w:rsid w:val="00F83FA0"/>
    <w:rsid w:val="00F840E2"/>
    <w:rsid w:val="00F841AF"/>
    <w:rsid w:val="00F8439E"/>
    <w:rsid w:val="00F843C5"/>
    <w:rsid w:val="00F84471"/>
    <w:rsid w:val="00F8454E"/>
    <w:rsid w:val="00F847DC"/>
    <w:rsid w:val="00F84916"/>
    <w:rsid w:val="00F849AC"/>
    <w:rsid w:val="00F84CFF"/>
    <w:rsid w:val="00F84E64"/>
    <w:rsid w:val="00F84FB3"/>
    <w:rsid w:val="00F853F7"/>
    <w:rsid w:val="00F854A2"/>
    <w:rsid w:val="00F856FA"/>
    <w:rsid w:val="00F8587C"/>
    <w:rsid w:val="00F85BD0"/>
    <w:rsid w:val="00F85CCE"/>
    <w:rsid w:val="00F85EF7"/>
    <w:rsid w:val="00F85FD1"/>
    <w:rsid w:val="00F8605D"/>
    <w:rsid w:val="00F8631A"/>
    <w:rsid w:val="00F86329"/>
    <w:rsid w:val="00F864DC"/>
    <w:rsid w:val="00F86573"/>
    <w:rsid w:val="00F867DC"/>
    <w:rsid w:val="00F86952"/>
    <w:rsid w:val="00F86A6F"/>
    <w:rsid w:val="00F86E54"/>
    <w:rsid w:val="00F86E6D"/>
    <w:rsid w:val="00F87122"/>
    <w:rsid w:val="00F87133"/>
    <w:rsid w:val="00F87542"/>
    <w:rsid w:val="00F876C7"/>
    <w:rsid w:val="00F8770B"/>
    <w:rsid w:val="00F87755"/>
    <w:rsid w:val="00F878F9"/>
    <w:rsid w:val="00F87A25"/>
    <w:rsid w:val="00F900D1"/>
    <w:rsid w:val="00F900DC"/>
    <w:rsid w:val="00F90270"/>
    <w:rsid w:val="00F9044B"/>
    <w:rsid w:val="00F904ED"/>
    <w:rsid w:val="00F904FD"/>
    <w:rsid w:val="00F90706"/>
    <w:rsid w:val="00F90722"/>
    <w:rsid w:val="00F90782"/>
    <w:rsid w:val="00F90866"/>
    <w:rsid w:val="00F90952"/>
    <w:rsid w:val="00F909BC"/>
    <w:rsid w:val="00F909F5"/>
    <w:rsid w:val="00F90A1B"/>
    <w:rsid w:val="00F90AF6"/>
    <w:rsid w:val="00F90D4B"/>
    <w:rsid w:val="00F90ED5"/>
    <w:rsid w:val="00F90F62"/>
    <w:rsid w:val="00F91003"/>
    <w:rsid w:val="00F91411"/>
    <w:rsid w:val="00F91C01"/>
    <w:rsid w:val="00F91E89"/>
    <w:rsid w:val="00F91F0C"/>
    <w:rsid w:val="00F91F30"/>
    <w:rsid w:val="00F91F7E"/>
    <w:rsid w:val="00F91FEE"/>
    <w:rsid w:val="00F921C6"/>
    <w:rsid w:val="00F92568"/>
    <w:rsid w:val="00F92575"/>
    <w:rsid w:val="00F92745"/>
    <w:rsid w:val="00F92A88"/>
    <w:rsid w:val="00F92A9B"/>
    <w:rsid w:val="00F92D57"/>
    <w:rsid w:val="00F92E6B"/>
    <w:rsid w:val="00F9334E"/>
    <w:rsid w:val="00F9379A"/>
    <w:rsid w:val="00F93A92"/>
    <w:rsid w:val="00F93ACB"/>
    <w:rsid w:val="00F93B27"/>
    <w:rsid w:val="00F93C1C"/>
    <w:rsid w:val="00F93C59"/>
    <w:rsid w:val="00F93FB1"/>
    <w:rsid w:val="00F940B6"/>
    <w:rsid w:val="00F94427"/>
    <w:rsid w:val="00F945F1"/>
    <w:rsid w:val="00F94B32"/>
    <w:rsid w:val="00F94DEF"/>
    <w:rsid w:val="00F94E67"/>
    <w:rsid w:val="00F94E73"/>
    <w:rsid w:val="00F9509B"/>
    <w:rsid w:val="00F95196"/>
    <w:rsid w:val="00F951EC"/>
    <w:rsid w:val="00F9559B"/>
    <w:rsid w:val="00F959AF"/>
    <w:rsid w:val="00F95E2E"/>
    <w:rsid w:val="00F95EC9"/>
    <w:rsid w:val="00F95F86"/>
    <w:rsid w:val="00F95FB2"/>
    <w:rsid w:val="00F96107"/>
    <w:rsid w:val="00F9629D"/>
    <w:rsid w:val="00F96506"/>
    <w:rsid w:val="00F9669C"/>
    <w:rsid w:val="00F96861"/>
    <w:rsid w:val="00F9695F"/>
    <w:rsid w:val="00F969DD"/>
    <w:rsid w:val="00F96BF1"/>
    <w:rsid w:val="00F96CBC"/>
    <w:rsid w:val="00F96D4B"/>
    <w:rsid w:val="00F97057"/>
    <w:rsid w:val="00F97330"/>
    <w:rsid w:val="00F977DE"/>
    <w:rsid w:val="00F97A61"/>
    <w:rsid w:val="00F97AC5"/>
    <w:rsid w:val="00F97BA2"/>
    <w:rsid w:val="00F97C99"/>
    <w:rsid w:val="00FA032A"/>
    <w:rsid w:val="00FA0389"/>
    <w:rsid w:val="00FA059D"/>
    <w:rsid w:val="00FA05D5"/>
    <w:rsid w:val="00FA05F8"/>
    <w:rsid w:val="00FA0763"/>
    <w:rsid w:val="00FA0A21"/>
    <w:rsid w:val="00FA0E52"/>
    <w:rsid w:val="00FA0E97"/>
    <w:rsid w:val="00FA128E"/>
    <w:rsid w:val="00FA1408"/>
    <w:rsid w:val="00FA1537"/>
    <w:rsid w:val="00FA1829"/>
    <w:rsid w:val="00FA18FE"/>
    <w:rsid w:val="00FA1C34"/>
    <w:rsid w:val="00FA1EF1"/>
    <w:rsid w:val="00FA201E"/>
    <w:rsid w:val="00FA22DA"/>
    <w:rsid w:val="00FA2341"/>
    <w:rsid w:val="00FA2541"/>
    <w:rsid w:val="00FA2655"/>
    <w:rsid w:val="00FA2828"/>
    <w:rsid w:val="00FA2942"/>
    <w:rsid w:val="00FA297E"/>
    <w:rsid w:val="00FA2A84"/>
    <w:rsid w:val="00FA2B12"/>
    <w:rsid w:val="00FA2B24"/>
    <w:rsid w:val="00FA2B46"/>
    <w:rsid w:val="00FA2B7D"/>
    <w:rsid w:val="00FA2BA3"/>
    <w:rsid w:val="00FA2C2B"/>
    <w:rsid w:val="00FA2F8E"/>
    <w:rsid w:val="00FA30E3"/>
    <w:rsid w:val="00FA3357"/>
    <w:rsid w:val="00FA364A"/>
    <w:rsid w:val="00FA36C2"/>
    <w:rsid w:val="00FA37A3"/>
    <w:rsid w:val="00FA3876"/>
    <w:rsid w:val="00FA3AC2"/>
    <w:rsid w:val="00FA3B6D"/>
    <w:rsid w:val="00FA3D95"/>
    <w:rsid w:val="00FA3EF5"/>
    <w:rsid w:val="00FA3F63"/>
    <w:rsid w:val="00FA4209"/>
    <w:rsid w:val="00FA450D"/>
    <w:rsid w:val="00FA4B7B"/>
    <w:rsid w:val="00FA4C66"/>
    <w:rsid w:val="00FA4F10"/>
    <w:rsid w:val="00FA5009"/>
    <w:rsid w:val="00FA5010"/>
    <w:rsid w:val="00FA51D4"/>
    <w:rsid w:val="00FA5491"/>
    <w:rsid w:val="00FA564A"/>
    <w:rsid w:val="00FA5657"/>
    <w:rsid w:val="00FA5BF1"/>
    <w:rsid w:val="00FA5C9E"/>
    <w:rsid w:val="00FA5DE7"/>
    <w:rsid w:val="00FA5F81"/>
    <w:rsid w:val="00FA5FFD"/>
    <w:rsid w:val="00FA6013"/>
    <w:rsid w:val="00FA6068"/>
    <w:rsid w:val="00FA60AC"/>
    <w:rsid w:val="00FA6151"/>
    <w:rsid w:val="00FA64C2"/>
    <w:rsid w:val="00FA64E2"/>
    <w:rsid w:val="00FA674C"/>
    <w:rsid w:val="00FA6807"/>
    <w:rsid w:val="00FA69B2"/>
    <w:rsid w:val="00FA6D98"/>
    <w:rsid w:val="00FA715C"/>
    <w:rsid w:val="00FA72C7"/>
    <w:rsid w:val="00FA72FE"/>
    <w:rsid w:val="00FA7916"/>
    <w:rsid w:val="00FA7E87"/>
    <w:rsid w:val="00FA7FDF"/>
    <w:rsid w:val="00FB00E7"/>
    <w:rsid w:val="00FB012B"/>
    <w:rsid w:val="00FB035C"/>
    <w:rsid w:val="00FB0684"/>
    <w:rsid w:val="00FB06B5"/>
    <w:rsid w:val="00FB09C6"/>
    <w:rsid w:val="00FB0AB9"/>
    <w:rsid w:val="00FB0C85"/>
    <w:rsid w:val="00FB0CB9"/>
    <w:rsid w:val="00FB0E78"/>
    <w:rsid w:val="00FB0F3A"/>
    <w:rsid w:val="00FB122D"/>
    <w:rsid w:val="00FB1A82"/>
    <w:rsid w:val="00FB1CE8"/>
    <w:rsid w:val="00FB213A"/>
    <w:rsid w:val="00FB2440"/>
    <w:rsid w:val="00FB2528"/>
    <w:rsid w:val="00FB271F"/>
    <w:rsid w:val="00FB28AE"/>
    <w:rsid w:val="00FB2983"/>
    <w:rsid w:val="00FB2DEE"/>
    <w:rsid w:val="00FB2E5D"/>
    <w:rsid w:val="00FB2F74"/>
    <w:rsid w:val="00FB33D5"/>
    <w:rsid w:val="00FB35EA"/>
    <w:rsid w:val="00FB3632"/>
    <w:rsid w:val="00FB3749"/>
    <w:rsid w:val="00FB3856"/>
    <w:rsid w:val="00FB3920"/>
    <w:rsid w:val="00FB3ABB"/>
    <w:rsid w:val="00FB3EB2"/>
    <w:rsid w:val="00FB47E5"/>
    <w:rsid w:val="00FB49D5"/>
    <w:rsid w:val="00FB49E2"/>
    <w:rsid w:val="00FB4D50"/>
    <w:rsid w:val="00FB4D70"/>
    <w:rsid w:val="00FB51E5"/>
    <w:rsid w:val="00FB52FF"/>
    <w:rsid w:val="00FB56F4"/>
    <w:rsid w:val="00FB5977"/>
    <w:rsid w:val="00FB5CF6"/>
    <w:rsid w:val="00FB5EDE"/>
    <w:rsid w:val="00FB6088"/>
    <w:rsid w:val="00FB6497"/>
    <w:rsid w:val="00FB695E"/>
    <w:rsid w:val="00FB69A9"/>
    <w:rsid w:val="00FB6AAB"/>
    <w:rsid w:val="00FB6B10"/>
    <w:rsid w:val="00FB6BC7"/>
    <w:rsid w:val="00FB6EE6"/>
    <w:rsid w:val="00FB6EE7"/>
    <w:rsid w:val="00FB71AF"/>
    <w:rsid w:val="00FB7240"/>
    <w:rsid w:val="00FB7646"/>
    <w:rsid w:val="00FB788A"/>
    <w:rsid w:val="00FB7B8E"/>
    <w:rsid w:val="00FB7DAD"/>
    <w:rsid w:val="00FB7DF4"/>
    <w:rsid w:val="00FC018E"/>
    <w:rsid w:val="00FC04E3"/>
    <w:rsid w:val="00FC0642"/>
    <w:rsid w:val="00FC14B6"/>
    <w:rsid w:val="00FC1709"/>
    <w:rsid w:val="00FC19EF"/>
    <w:rsid w:val="00FC1BED"/>
    <w:rsid w:val="00FC1C5F"/>
    <w:rsid w:val="00FC1CD8"/>
    <w:rsid w:val="00FC1CED"/>
    <w:rsid w:val="00FC1F02"/>
    <w:rsid w:val="00FC2359"/>
    <w:rsid w:val="00FC242F"/>
    <w:rsid w:val="00FC257E"/>
    <w:rsid w:val="00FC2610"/>
    <w:rsid w:val="00FC2792"/>
    <w:rsid w:val="00FC2A11"/>
    <w:rsid w:val="00FC2ADD"/>
    <w:rsid w:val="00FC2C9A"/>
    <w:rsid w:val="00FC2F15"/>
    <w:rsid w:val="00FC3164"/>
    <w:rsid w:val="00FC3196"/>
    <w:rsid w:val="00FC3322"/>
    <w:rsid w:val="00FC3596"/>
    <w:rsid w:val="00FC383A"/>
    <w:rsid w:val="00FC38D0"/>
    <w:rsid w:val="00FC3A0A"/>
    <w:rsid w:val="00FC3ACE"/>
    <w:rsid w:val="00FC3C5D"/>
    <w:rsid w:val="00FC3EFC"/>
    <w:rsid w:val="00FC3F7A"/>
    <w:rsid w:val="00FC4094"/>
    <w:rsid w:val="00FC44FA"/>
    <w:rsid w:val="00FC45ED"/>
    <w:rsid w:val="00FC46F9"/>
    <w:rsid w:val="00FC4954"/>
    <w:rsid w:val="00FC4B30"/>
    <w:rsid w:val="00FC4BB0"/>
    <w:rsid w:val="00FC4D9B"/>
    <w:rsid w:val="00FC5052"/>
    <w:rsid w:val="00FC51C4"/>
    <w:rsid w:val="00FC5257"/>
    <w:rsid w:val="00FC552D"/>
    <w:rsid w:val="00FC5A38"/>
    <w:rsid w:val="00FC5ABA"/>
    <w:rsid w:val="00FC5B20"/>
    <w:rsid w:val="00FC5C08"/>
    <w:rsid w:val="00FC5D33"/>
    <w:rsid w:val="00FC6337"/>
    <w:rsid w:val="00FC63AA"/>
    <w:rsid w:val="00FC642D"/>
    <w:rsid w:val="00FC6465"/>
    <w:rsid w:val="00FC6511"/>
    <w:rsid w:val="00FC6813"/>
    <w:rsid w:val="00FC686B"/>
    <w:rsid w:val="00FC68F4"/>
    <w:rsid w:val="00FC6A19"/>
    <w:rsid w:val="00FC6A36"/>
    <w:rsid w:val="00FC6C6D"/>
    <w:rsid w:val="00FC6E0F"/>
    <w:rsid w:val="00FC6E17"/>
    <w:rsid w:val="00FC6E66"/>
    <w:rsid w:val="00FC7014"/>
    <w:rsid w:val="00FC70CF"/>
    <w:rsid w:val="00FC7136"/>
    <w:rsid w:val="00FC72AF"/>
    <w:rsid w:val="00FC72C3"/>
    <w:rsid w:val="00FC72F7"/>
    <w:rsid w:val="00FC757D"/>
    <w:rsid w:val="00FC783E"/>
    <w:rsid w:val="00FC7997"/>
    <w:rsid w:val="00FC7B78"/>
    <w:rsid w:val="00FC7CAC"/>
    <w:rsid w:val="00FC7D81"/>
    <w:rsid w:val="00FD028B"/>
    <w:rsid w:val="00FD0405"/>
    <w:rsid w:val="00FD0A40"/>
    <w:rsid w:val="00FD0BDB"/>
    <w:rsid w:val="00FD0D2D"/>
    <w:rsid w:val="00FD1071"/>
    <w:rsid w:val="00FD1102"/>
    <w:rsid w:val="00FD1304"/>
    <w:rsid w:val="00FD136A"/>
    <w:rsid w:val="00FD1451"/>
    <w:rsid w:val="00FD147D"/>
    <w:rsid w:val="00FD1698"/>
    <w:rsid w:val="00FD1798"/>
    <w:rsid w:val="00FD1819"/>
    <w:rsid w:val="00FD1880"/>
    <w:rsid w:val="00FD1C33"/>
    <w:rsid w:val="00FD1C71"/>
    <w:rsid w:val="00FD1DE8"/>
    <w:rsid w:val="00FD1F4F"/>
    <w:rsid w:val="00FD2590"/>
    <w:rsid w:val="00FD2A43"/>
    <w:rsid w:val="00FD2AEA"/>
    <w:rsid w:val="00FD2B74"/>
    <w:rsid w:val="00FD2B8F"/>
    <w:rsid w:val="00FD2D69"/>
    <w:rsid w:val="00FD2D9A"/>
    <w:rsid w:val="00FD2FAE"/>
    <w:rsid w:val="00FD311C"/>
    <w:rsid w:val="00FD34D8"/>
    <w:rsid w:val="00FD358C"/>
    <w:rsid w:val="00FD3CA1"/>
    <w:rsid w:val="00FD3DE2"/>
    <w:rsid w:val="00FD3DE6"/>
    <w:rsid w:val="00FD3E78"/>
    <w:rsid w:val="00FD4058"/>
    <w:rsid w:val="00FD4167"/>
    <w:rsid w:val="00FD418A"/>
    <w:rsid w:val="00FD4262"/>
    <w:rsid w:val="00FD441E"/>
    <w:rsid w:val="00FD44AC"/>
    <w:rsid w:val="00FD44DD"/>
    <w:rsid w:val="00FD45EC"/>
    <w:rsid w:val="00FD4A32"/>
    <w:rsid w:val="00FD4B37"/>
    <w:rsid w:val="00FD4C51"/>
    <w:rsid w:val="00FD4D00"/>
    <w:rsid w:val="00FD4F9B"/>
    <w:rsid w:val="00FD52AD"/>
    <w:rsid w:val="00FD543F"/>
    <w:rsid w:val="00FD57A5"/>
    <w:rsid w:val="00FD5846"/>
    <w:rsid w:val="00FD590C"/>
    <w:rsid w:val="00FD5919"/>
    <w:rsid w:val="00FD60EE"/>
    <w:rsid w:val="00FD6153"/>
    <w:rsid w:val="00FD61DB"/>
    <w:rsid w:val="00FD66B7"/>
    <w:rsid w:val="00FD6801"/>
    <w:rsid w:val="00FD690F"/>
    <w:rsid w:val="00FD6BBE"/>
    <w:rsid w:val="00FD6C8A"/>
    <w:rsid w:val="00FD6F4E"/>
    <w:rsid w:val="00FD7024"/>
    <w:rsid w:val="00FD73A0"/>
    <w:rsid w:val="00FD7673"/>
    <w:rsid w:val="00FD77F7"/>
    <w:rsid w:val="00FD7ADA"/>
    <w:rsid w:val="00FD7BDE"/>
    <w:rsid w:val="00FD7DAA"/>
    <w:rsid w:val="00FD7FCD"/>
    <w:rsid w:val="00FE00A1"/>
    <w:rsid w:val="00FE0104"/>
    <w:rsid w:val="00FE0281"/>
    <w:rsid w:val="00FE048B"/>
    <w:rsid w:val="00FE080F"/>
    <w:rsid w:val="00FE08B3"/>
    <w:rsid w:val="00FE08E4"/>
    <w:rsid w:val="00FE0993"/>
    <w:rsid w:val="00FE0A98"/>
    <w:rsid w:val="00FE0AFA"/>
    <w:rsid w:val="00FE0C84"/>
    <w:rsid w:val="00FE0DA0"/>
    <w:rsid w:val="00FE0E7A"/>
    <w:rsid w:val="00FE1191"/>
    <w:rsid w:val="00FE1269"/>
    <w:rsid w:val="00FE1636"/>
    <w:rsid w:val="00FE178B"/>
    <w:rsid w:val="00FE19AE"/>
    <w:rsid w:val="00FE19B1"/>
    <w:rsid w:val="00FE1B27"/>
    <w:rsid w:val="00FE1D87"/>
    <w:rsid w:val="00FE1F71"/>
    <w:rsid w:val="00FE20AA"/>
    <w:rsid w:val="00FE20B7"/>
    <w:rsid w:val="00FE23E3"/>
    <w:rsid w:val="00FE2445"/>
    <w:rsid w:val="00FE2504"/>
    <w:rsid w:val="00FE2567"/>
    <w:rsid w:val="00FE27AC"/>
    <w:rsid w:val="00FE2996"/>
    <w:rsid w:val="00FE2A58"/>
    <w:rsid w:val="00FE2B5B"/>
    <w:rsid w:val="00FE2B67"/>
    <w:rsid w:val="00FE2B96"/>
    <w:rsid w:val="00FE2C34"/>
    <w:rsid w:val="00FE2DC2"/>
    <w:rsid w:val="00FE2F3D"/>
    <w:rsid w:val="00FE33D4"/>
    <w:rsid w:val="00FE352A"/>
    <w:rsid w:val="00FE3631"/>
    <w:rsid w:val="00FE3675"/>
    <w:rsid w:val="00FE3872"/>
    <w:rsid w:val="00FE3D0C"/>
    <w:rsid w:val="00FE4335"/>
    <w:rsid w:val="00FE4396"/>
    <w:rsid w:val="00FE4578"/>
    <w:rsid w:val="00FE46E8"/>
    <w:rsid w:val="00FE4786"/>
    <w:rsid w:val="00FE49FE"/>
    <w:rsid w:val="00FE4B45"/>
    <w:rsid w:val="00FE4E98"/>
    <w:rsid w:val="00FE4F8A"/>
    <w:rsid w:val="00FE5251"/>
    <w:rsid w:val="00FE5258"/>
    <w:rsid w:val="00FE5576"/>
    <w:rsid w:val="00FE564C"/>
    <w:rsid w:val="00FE56F0"/>
    <w:rsid w:val="00FE5738"/>
    <w:rsid w:val="00FE5770"/>
    <w:rsid w:val="00FE57E1"/>
    <w:rsid w:val="00FE58DE"/>
    <w:rsid w:val="00FE5939"/>
    <w:rsid w:val="00FE5A99"/>
    <w:rsid w:val="00FE5BAD"/>
    <w:rsid w:val="00FE5D35"/>
    <w:rsid w:val="00FE5F79"/>
    <w:rsid w:val="00FE60C7"/>
    <w:rsid w:val="00FE60FB"/>
    <w:rsid w:val="00FE613F"/>
    <w:rsid w:val="00FE61BC"/>
    <w:rsid w:val="00FE62FC"/>
    <w:rsid w:val="00FE6698"/>
    <w:rsid w:val="00FE6981"/>
    <w:rsid w:val="00FE6AF2"/>
    <w:rsid w:val="00FE6BF4"/>
    <w:rsid w:val="00FE6C05"/>
    <w:rsid w:val="00FE6CE1"/>
    <w:rsid w:val="00FE6FFA"/>
    <w:rsid w:val="00FE70F0"/>
    <w:rsid w:val="00FE749C"/>
    <w:rsid w:val="00FE74A7"/>
    <w:rsid w:val="00FE74FE"/>
    <w:rsid w:val="00FE7618"/>
    <w:rsid w:val="00FE762E"/>
    <w:rsid w:val="00FE7961"/>
    <w:rsid w:val="00FE7C2F"/>
    <w:rsid w:val="00FE7C8D"/>
    <w:rsid w:val="00FE7D5C"/>
    <w:rsid w:val="00FE7DF1"/>
    <w:rsid w:val="00FF018C"/>
    <w:rsid w:val="00FF01F2"/>
    <w:rsid w:val="00FF03E3"/>
    <w:rsid w:val="00FF0756"/>
    <w:rsid w:val="00FF0812"/>
    <w:rsid w:val="00FF082F"/>
    <w:rsid w:val="00FF0AC3"/>
    <w:rsid w:val="00FF0C25"/>
    <w:rsid w:val="00FF0C8D"/>
    <w:rsid w:val="00FF0F83"/>
    <w:rsid w:val="00FF119A"/>
    <w:rsid w:val="00FF12CF"/>
    <w:rsid w:val="00FF1350"/>
    <w:rsid w:val="00FF1478"/>
    <w:rsid w:val="00FF153A"/>
    <w:rsid w:val="00FF159B"/>
    <w:rsid w:val="00FF15F5"/>
    <w:rsid w:val="00FF17A4"/>
    <w:rsid w:val="00FF1B86"/>
    <w:rsid w:val="00FF1F1B"/>
    <w:rsid w:val="00FF22D4"/>
    <w:rsid w:val="00FF2334"/>
    <w:rsid w:val="00FF240D"/>
    <w:rsid w:val="00FF2450"/>
    <w:rsid w:val="00FF24FE"/>
    <w:rsid w:val="00FF2588"/>
    <w:rsid w:val="00FF26A3"/>
    <w:rsid w:val="00FF2730"/>
    <w:rsid w:val="00FF28CA"/>
    <w:rsid w:val="00FF291B"/>
    <w:rsid w:val="00FF2AB6"/>
    <w:rsid w:val="00FF2D60"/>
    <w:rsid w:val="00FF2E08"/>
    <w:rsid w:val="00FF2FFE"/>
    <w:rsid w:val="00FF3314"/>
    <w:rsid w:val="00FF376A"/>
    <w:rsid w:val="00FF3907"/>
    <w:rsid w:val="00FF39E6"/>
    <w:rsid w:val="00FF3B20"/>
    <w:rsid w:val="00FF3F5E"/>
    <w:rsid w:val="00FF41F2"/>
    <w:rsid w:val="00FF432B"/>
    <w:rsid w:val="00FF4371"/>
    <w:rsid w:val="00FF4374"/>
    <w:rsid w:val="00FF4494"/>
    <w:rsid w:val="00FF4809"/>
    <w:rsid w:val="00FF4928"/>
    <w:rsid w:val="00FF4AB6"/>
    <w:rsid w:val="00FF4D81"/>
    <w:rsid w:val="00FF4F4E"/>
    <w:rsid w:val="00FF577B"/>
    <w:rsid w:val="00FF5A37"/>
    <w:rsid w:val="00FF5C13"/>
    <w:rsid w:val="00FF5CBA"/>
    <w:rsid w:val="00FF5DD4"/>
    <w:rsid w:val="00FF60D3"/>
    <w:rsid w:val="00FF6187"/>
    <w:rsid w:val="00FF63A2"/>
    <w:rsid w:val="00FF6468"/>
    <w:rsid w:val="00FF6608"/>
    <w:rsid w:val="00FF67EF"/>
    <w:rsid w:val="00FF6918"/>
    <w:rsid w:val="00FF6A2F"/>
    <w:rsid w:val="00FF6E53"/>
    <w:rsid w:val="00FF70A4"/>
    <w:rsid w:val="00FF7156"/>
    <w:rsid w:val="00FF718B"/>
    <w:rsid w:val="00FF7204"/>
    <w:rsid w:val="00FF7209"/>
    <w:rsid w:val="00FF7273"/>
    <w:rsid w:val="00FF72DE"/>
    <w:rsid w:val="00FF739A"/>
    <w:rsid w:val="00FF77F3"/>
    <w:rsid w:val="00FF7996"/>
    <w:rsid w:val="00FF7A46"/>
    <w:rsid w:val="00FF7B6A"/>
    <w:rsid w:val="00FF7C9A"/>
    <w:rsid w:val="00FF7DA2"/>
    <w:rsid w:val="00FF7DD6"/>
    <w:rsid w:val="00FF7DDF"/>
    <w:rsid w:val="00FF7EBD"/>
    <w:rsid w:val="016E9CB5"/>
    <w:rsid w:val="01714285"/>
    <w:rsid w:val="0173C98A"/>
    <w:rsid w:val="017F7E56"/>
    <w:rsid w:val="01BF3968"/>
    <w:rsid w:val="01D65FFA"/>
    <w:rsid w:val="022916BB"/>
    <w:rsid w:val="02961AC5"/>
    <w:rsid w:val="029DA113"/>
    <w:rsid w:val="02A6B0D6"/>
    <w:rsid w:val="03AF1B36"/>
    <w:rsid w:val="0485F1DD"/>
    <w:rsid w:val="04953476"/>
    <w:rsid w:val="0675BD25"/>
    <w:rsid w:val="06877DAC"/>
    <w:rsid w:val="06A9D11D"/>
    <w:rsid w:val="06B40249"/>
    <w:rsid w:val="06D94516"/>
    <w:rsid w:val="080436C8"/>
    <w:rsid w:val="08562B9E"/>
    <w:rsid w:val="093176EB"/>
    <w:rsid w:val="09E171DF"/>
    <w:rsid w:val="0AA4D69B"/>
    <w:rsid w:val="0AD18887"/>
    <w:rsid w:val="0CF8D8D2"/>
    <w:rsid w:val="0D11A354"/>
    <w:rsid w:val="0D48BC3C"/>
    <w:rsid w:val="0DD01698"/>
    <w:rsid w:val="0F55B3F4"/>
    <w:rsid w:val="0F80B171"/>
    <w:rsid w:val="0F8E3605"/>
    <w:rsid w:val="0FE79339"/>
    <w:rsid w:val="101F7093"/>
    <w:rsid w:val="10378B06"/>
    <w:rsid w:val="10CEA13E"/>
    <w:rsid w:val="118A81FB"/>
    <w:rsid w:val="11C62A0F"/>
    <w:rsid w:val="11DEBB83"/>
    <w:rsid w:val="12A45737"/>
    <w:rsid w:val="12E0F6C6"/>
    <w:rsid w:val="12E1D198"/>
    <w:rsid w:val="143AC3B8"/>
    <w:rsid w:val="149B1988"/>
    <w:rsid w:val="14E01077"/>
    <w:rsid w:val="151495DD"/>
    <w:rsid w:val="158E1232"/>
    <w:rsid w:val="15BCB552"/>
    <w:rsid w:val="15FE6250"/>
    <w:rsid w:val="16077388"/>
    <w:rsid w:val="16A123A5"/>
    <w:rsid w:val="16EF9BB1"/>
    <w:rsid w:val="17ACE005"/>
    <w:rsid w:val="17F95B3C"/>
    <w:rsid w:val="191F3D53"/>
    <w:rsid w:val="1B4D5953"/>
    <w:rsid w:val="1B596C66"/>
    <w:rsid w:val="1BA70726"/>
    <w:rsid w:val="1BB4B634"/>
    <w:rsid w:val="1BB517C7"/>
    <w:rsid w:val="1C8FF868"/>
    <w:rsid w:val="1CAE7D9A"/>
    <w:rsid w:val="1D1DFB94"/>
    <w:rsid w:val="1D2B7136"/>
    <w:rsid w:val="1D2C9264"/>
    <w:rsid w:val="1E288809"/>
    <w:rsid w:val="1E48975D"/>
    <w:rsid w:val="1E4F77FF"/>
    <w:rsid w:val="1E52A2F9"/>
    <w:rsid w:val="1EAC3774"/>
    <w:rsid w:val="1EBF5FF1"/>
    <w:rsid w:val="1F01D0D3"/>
    <w:rsid w:val="1F365639"/>
    <w:rsid w:val="1F4DC581"/>
    <w:rsid w:val="1FEDF4F2"/>
    <w:rsid w:val="2050A119"/>
    <w:rsid w:val="2083610A"/>
    <w:rsid w:val="210C7921"/>
    <w:rsid w:val="21D29E46"/>
    <w:rsid w:val="21F3E32E"/>
    <w:rsid w:val="21FC6A51"/>
    <w:rsid w:val="2209E362"/>
    <w:rsid w:val="220F9E12"/>
    <w:rsid w:val="23373060"/>
    <w:rsid w:val="239339E0"/>
    <w:rsid w:val="23956C43"/>
    <w:rsid w:val="23A155DE"/>
    <w:rsid w:val="2428B135"/>
    <w:rsid w:val="2437F3CE"/>
    <w:rsid w:val="253A2F11"/>
    <w:rsid w:val="2545786C"/>
    <w:rsid w:val="267DD35E"/>
    <w:rsid w:val="2704C35C"/>
    <w:rsid w:val="272A0629"/>
    <w:rsid w:val="277E3FB1"/>
    <w:rsid w:val="27C8C54B"/>
    <w:rsid w:val="2838B9B7"/>
    <w:rsid w:val="284BE77E"/>
    <w:rsid w:val="28B1C42F"/>
    <w:rsid w:val="29A90A82"/>
    <w:rsid w:val="29AF51E3"/>
    <w:rsid w:val="2A33CE51"/>
    <w:rsid w:val="2A4668A5"/>
    <w:rsid w:val="2A9594D9"/>
    <w:rsid w:val="2AA57A35"/>
    <w:rsid w:val="2B131577"/>
    <w:rsid w:val="2B1E53C7"/>
    <w:rsid w:val="2B3A0EAB"/>
    <w:rsid w:val="2B670E7A"/>
    <w:rsid w:val="2B78AAE6"/>
    <w:rsid w:val="2B91FCFB"/>
    <w:rsid w:val="2C8BAE2A"/>
    <w:rsid w:val="2CC3A545"/>
    <w:rsid w:val="2CD9A579"/>
    <w:rsid w:val="2CE8E812"/>
    <w:rsid w:val="2D71A700"/>
    <w:rsid w:val="2DFB94DE"/>
    <w:rsid w:val="2E77A3B6"/>
    <w:rsid w:val="2F81323A"/>
    <w:rsid w:val="2F8A5938"/>
    <w:rsid w:val="2FC5CA64"/>
    <w:rsid w:val="2FCBB7D4"/>
    <w:rsid w:val="3049FC86"/>
    <w:rsid w:val="305476C2"/>
    <w:rsid w:val="3143149D"/>
    <w:rsid w:val="31632A50"/>
    <w:rsid w:val="317CD4A9"/>
    <w:rsid w:val="31C542DA"/>
    <w:rsid w:val="329E4212"/>
    <w:rsid w:val="33214650"/>
    <w:rsid w:val="33494855"/>
    <w:rsid w:val="33FA668E"/>
    <w:rsid w:val="34507E0D"/>
    <w:rsid w:val="34B75535"/>
    <w:rsid w:val="3516CD64"/>
    <w:rsid w:val="355BCF07"/>
    <w:rsid w:val="35749989"/>
    <w:rsid w:val="3599DC56"/>
    <w:rsid w:val="3627D9B3"/>
    <w:rsid w:val="36B294DB"/>
    <w:rsid w:val="3714B71D"/>
    <w:rsid w:val="378424C3"/>
    <w:rsid w:val="37A3455A"/>
    <w:rsid w:val="37DD0A16"/>
    <w:rsid w:val="37E63849"/>
    <w:rsid w:val="3800C7D7"/>
    <w:rsid w:val="380CE3B1"/>
    <w:rsid w:val="38451E58"/>
    <w:rsid w:val="384DE162"/>
    <w:rsid w:val="3853B9B5"/>
    <w:rsid w:val="385FF11A"/>
    <w:rsid w:val="38711A48"/>
    <w:rsid w:val="39516C9B"/>
    <w:rsid w:val="397958B0"/>
    <w:rsid w:val="3A3D4208"/>
    <w:rsid w:val="3A57E188"/>
    <w:rsid w:val="3A66F485"/>
    <w:rsid w:val="3AE3B259"/>
    <w:rsid w:val="3C134FEE"/>
    <w:rsid w:val="3D5906E0"/>
    <w:rsid w:val="3D74E2CA"/>
    <w:rsid w:val="3E36396D"/>
    <w:rsid w:val="3E90D090"/>
    <w:rsid w:val="3F9659E5"/>
    <w:rsid w:val="3FF15108"/>
    <w:rsid w:val="40351907"/>
    <w:rsid w:val="40885941"/>
    <w:rsid w:val="40C4C861"/>
    <w:rsid w:val="41A18E06"/>
    <w:rsid w:val="42755B6E"/>
    <w:rsid w:val="427EEB23"/>
    <w:rsid w:val="42DF2684"/>
    <w:rsid w:val="42DFA78E"/>
    <w:rsid w:val="430E60E0"/>
    <w:rsid w:val="43971FCE"/>
    <w:rsid w:val="45A18A13"/>
    <w:rsid w:val="45F3FAF0"/>
    <w:rsid w:val="47278B3B"/>
    <w:rsid w:val="47FB699F"/>
    <w:rsid w:val="48380B90"/>
    <w:rsid w:val="4887034A"/>
    <w:rsid w:val="48E60D4B"/>
    <w:rsid w:val="497B4484"/>
    <w:rsid w:val="4A7A26C3"/>
    <w:rsid w:val="4AEFA0F2"/>
    <w:rsid w:val="4B48A873"/>
    <w:rsid w:val="4B6C6405"/>
    <w:rsid w:val="4BC89B67"/>
    <w:rsid w:val="4BCE97BD"/>
    <w:rsid w:val="4C0F3DA5"/>
    <w:rsid w:val="4D39A925"/>
    <w:rsid w:val="4E8C24B2"/>
    <w:rsid w:val="4F161290"/>
    <w:rsid w:val="4F573223"/>
    <w:rsid w:val="4FB4D1B2"/>
    <w:rsid w:val="503C2D09"/>
    <w:rsid w:val="5095F53C"/>
    <w:rsid w:val="50AAF285"/>
    <w:rsid w:val="50B47A6E"/>
    <w:rsid w:val="50D03552"/>
    <w:rsid w:val="51E33480"/>
    <w:rsid w:val="51F7B362"/>
    <w:rsid w:val="51FBACA0"/>
    <w:rsid w:val="52E28ADA"/>
    <w:rsid w:val="531A42E3"/>
    <w:rsid w:val="53A0FE1E"/>
    <w:rsid w:val="559E05FF"/>
    <w:rsid w:val="55A394AA"/>
    <w:rsid w:val="55D49D35"/>
    <w:rsid w:val="56735C57"/>
    <w:rsid w:val="5759097D"/>
    <w:rsid w:val="580C8370"/>
    <w:rsid w:val="597782BD"/>
    <w:rsid w:val="59EB0E26"/>
    <w:rsid w:val="5B4FB71F"/>
    <w:rsid w:val="5B9D29BC"/>
    <w:rsid w:val="5B9FF769"/>
    <w:rsid w:val="5BB8C1EB"/>
    <w:rsid w:val="5BEE7641"/>
    <w:rsid w:val="5C569B64"/>
    <w:rsid w:val="5CA3AD4E"/>
    <w:rsid w:val="5D66B732"/>
    <w:rsid w:val="5DA9C1B0"/>
    <w:rsid w:val="5E670C47"/>
    <w:rsid w:val="5F85026E"/>
    <w:rsid w:val="5FCC0CE4"/>
    <w:rsid w:val="5FD337BF"/>
    <w:rsid w:val="60AB1CE7"/>
    <w:rsid w:val="60DA13A2"/>
    <w:rsid w:val="61A3D041"/>
    <w:rsid w:val="61BC96EE"/>
    <w:rsid w:val="61DA0A44"/>
    <w:rsid w:val="624688A1"/>
    <w:rsid w:val="650E3001"/>
    <w:rsid w:val="65405882"/>
    <w:rsid w:val="6544FCFF"/>
    <w:rsid w:val="6610369D"/>
    <w:rsid w:val="6644BC03"/>
    <w:rsid w:val="667430E4"/>
    <w:rsid w:val="66DC28E3"/>
    <w:rsid w:val="670E78A2"/>
    <w:rsid w:val="672EC63A"/>
    <w:rsid w:val="67662D2F"/>
    <w:rsid w:val="678BEE35"/>
    <w:rsid w:val="694610F7"/>
    <w:rsid w:val="69C77DA3"/>
    <w:rsid w:val="6A448F4A"/>
    <w:rsid w:val="6ABEFE41"/>
    <w:rsid w:val="6B38318A"/>
    <w:rsid w:val="6B3E80F0"/>
    <w:rsid w:val="6B559C31"/>
    <w:rsid w:val="6BE94826"/>
    <w:rsid w:val="6C3DDE02"/>
    <w:rsid w:val="6C4DE4DA"/>
    <w:rsid w:val="6DD120A9"/>
    <w:rsid w:val="6E80ADE7"/>
    <w:rsid w:val="6EEC285E"/>
    <w:rsid w:val="6EF5B047"/>
    <w:rsid w:val="6F2CC3A8"/>
    <w:rsid w:val="6FDA1873"/>
    <w:rsid w:val="6FF13D86"/>
    <w:rsid w:val="7060295E"/>
    <w:rsid w:val="71877080"/>
    <w:rsid w:val="723CCA50"/>
    <w:rsid w:val="72A0EAEA"/>
    <w:rsid w:val="739FA406"/>
    <w:rsid w:val="73D74030"/>
    <w:rsid w:val="7470CA31"/>
    <w:rsid w:val="75154403"/>
    <w:rsid w:val="7634A0E1"/>
    <w:rsid w:val="76913103"/>
    <w:rsid w:val="76CD0B44"/>
    <w:rsid w:val="76F8A2D0"/>
    <w:rsid w:val="772E5726"/>
    <w:rsid w:val="77F2851A"/>
    <w:rsid w:val="78E95076"/>
    <w:rsid w:val="78FDD626"/>
    <w:rsid w:val="7943F6E1"/>
    <w:rsid w:val="796B4855"/>
    <w:rsid w:val="79AB2A3B"/>
    <w:rsid w:val="7BFA4065"/>
    <w:rsid w:val="7C69D721"/>
    <w:rsid w:val="7C9457A2"/>
    <w:rsid w:val="7D592EF1"/>
    <w:rsid w:val="7E190E38"/>
    <w:rsid w:val="7E5E0527"/>
    <w:rsid w:val="7EC70FF3"/>
    <w:rsid w:val="7EDC2917"/>
    <w:rsid w:val="7F2F7829"/>
    <w:rsid w:val="7F46D511"/>
    <w:rsid w:val="7F4FCE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D8B3E909-A2BB-4487-A52F-BF616B1E3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437E"/>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pPr>
      <w:numPr>
        <w:numId w:val="1"/>
      </w:numPr>
    </w:pPr>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rsid w:val="00370958"/>
  </w:style>
  <w:style w:type="character" w:styleId="FootnoteReference">
    <w:name w:val="footnote reference"/>
    <w:aliases w:val="FN Ref"/>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uiPriority w:val="39"/>
    <w:rsid w:val="00735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rsid w:val="00AC481E"/>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34"/>
    <w:locked/>
    <w:rsid w:val="00E966A4"/>
    <w:rPr>
      <w:rFonts w:eastAsia="MS Mincho"/>
      <w:sz w:val="24"/>
      <w:szCs w:val="24"/>
      <w:lang w:eastAsia="ja-JP"/>
    </w:rPr>
  </w:style>
  <w:style w:type="character" w:customStyle="1" w:styleId="normaltextrun">
    <w:name w:val="normaltextrun"/>
    <w:basedOn w:val="DefaultParagraphFont"/>
    <w:rsid w:val="00A77158"/>
  </w:style>
  <w:style w:type="character" w:customStyle="1" w:styleId="eop">
    <w:name w:val="eop"/>
    <w:basedOn w:val="DefaultParagraphFont"/>
    <w:rsid w:val="00505E4D"/>
  </w:style>
  <w:style w:type="paragraph" w:customStyle="1" w:styleId="paragraph">
    <w:name w:val="paragraph"/>
    <w:basedOn w:val="Normal"/>
    <w:uiPriority w:val="99"/>
    <w:rsid w:val="003D44C4"/>
    <w:pPr>
      <w:spacing w:before="100" w:beforeAutospacing="1" w:after="100" w:afterAutospacing="1"/>
    </w:pPr>
    <w:rPr>
      <w:sz w:val="24"/>
      <w:szCs w:val="24"/>
    </w:rPr>
  </w:style>
  <w:style w:type="character" w:customStyle="1" w:styleId="findhit">
    <w:name w:val="findhit"/>
    <w:basedOn w:val="DefaultParagraphFont"/>
    <w:rsid w:val="003D44C4"/>
  </w:style>
  <w:style w:type="character" w:styleId="Mention">
    <w:name w:val="Mention"/>
    <w:basedOn w:val="DefaultParagraphFont"/>
    <w:uiPriority w:val="99"/>
    <w:unhideWhenUsed/>
    <w:rsid w:val="002F647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0665750">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89546313">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2261044">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80189027">
      <w:bodyDiv w:val="1"/>
      <w:marLeft w:val="0"/>
      <w:marRight w:val="0"/>
      <w:marTop w:val="0"/>
      <w:marBottom w:val="0"/>
      <w:divBdr>
        <w:top w:val="none" w:sz="0" w:space="0" w:color="auto"/>
        <w:left w:val="none" w:sz="0" w:space="0" w:color="auto"/>
        <w:bottom w:val="none" w:sz="0" w:space="0" w:color="auto"/>
        <w:right w:val="none" w:sz="0" w:space="0" w:color="auto"/>
      </w:divBdr>
    </w:div>
    <w:div w:id="290939260">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004133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25286970">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91347353">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409734847">
      <w:bodyDiv w:val="1"/>
      <w:marLeft w:val="0"/>
      <w:marRight w:val="0"/>
      <w:marTop w:val="0"/>
      <w:marBottom w:val="0"/>
      <w:divBdr>
        <w:top w:val="none" w:sz="0" w:space="0" w:color="auto"/>
        <w:left w:val="none" w:sz="0" w:space="0" w:color="auto"/>
        <w:bottom w:val="none" w:sz="0" w:space="0" w:color="auto"/>
        <w:right w:val="none" w:sz="0" w:space="0" w:color="auto"/>
      </w:divBdr>
      <w:divsChild>
        <w:div w:id="178587926">
          <w:marLeft w:val="0"/>
          <w:marRight w:val="0"/>
          <w:marTop w:val="0"/>
          <w:marBottom w:val="0"/>
          <w:divBdr>
            <w:top w:val="none" w:sz="0" w:space="0" w:color="auto"/>
            <w:left w:val="none" w:sz="0" w:space="0" w:color="auto"/>
            <w:bottom w:val="none" w:sz="0" w:space="0" w:color="auto"/>
            <w:right w:val="none" w:sz="0" w:space="0" w:color="auto"/>
          </w:divBdr>
          <w:divsChild>
            <w:div w:id="794445993">
              <w:marLeft w:val="0"/>
              <w:marRight w:val="0"/>
              <w:marTop w:val="0"/>
              <w:marBottom w:val="0"/>
              <w:divBdr>
                <w:top w:val="none" w:sz="0" w:space="0" w:color="auto"/>
                <w:left w:val="none" w:sz="0" w:space="0" w:color="auto"/>
                <w:bottom w:val="none" w:sz="0" w:space="0" w:color="auto"/>
                <w:right w:val="none" w:sz="0" w:space="0" w:color="auto"/>
              </w:divBdr>
            </w:div>
          </w:divsChild>
        </w:div>
        <w:div w:id="1615362098">
          <w:marLeft w:val="0"/>
          <w:marRight w:val="0"/>
          <w:marTop w:val="0"/>
          <w:marBottom w:val="0"/>
          <w:divBdr>
            <w:top w:val="none" w:sz="0" w:space="0" w:color="auto"/>
            <w:left w:val="none" w:sz="0" w:space="0" w:color="auto"/>
            <w:bottom w:val="none" w:sz="0" w:space="0" w:color="auto"/>
            <w:right w:val="none" w:sz="0" w:space="0" w:color="auto"/>
          </w:divBdr>
          <w:divsChild>
            <w:div w:id="14300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950820">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3012394">
      <w:bodyDiv w:val="1"/>
      <w:marLeft w:val="0"/>
      <w:marRight w:val="0"/>
      <w:marTop w:val="0"/>
      <w:marBottom w:val="0"/>
      <w:divBdr>
        <w:top w:val="none" w:sz="0" w:space="0" w:color="auto"/>
        <w:left w:val="none" w:sz="0" w:space="0" w:color="auto"/>
        <w:bottom w:val="none" w:sz="0" w:space="0" w:color="auto"/>
        <w:right w:val="none" w:sz="0" w:space="0" w:color="auto"/>
      </w:divBdr>
      <w:divsChild>
        <w:div w:id="38476886">
          <w:marLeft w:val="0"/>
          <w:marRight w:val="0"/>
          <w:marTop w:val="0"/>
          <w:marBottom w:val="0"/>
          <w:divBdr>
            <w:top w:val="none" w:sz="0" w:space="0" w:color="auto"/>
            <w:left w:val="none" w:sz="0" w:space="0" w:color="auto"/>
            <w:bottom w:val="none" w:sz="0" w:space="0" w:color="auto"/>
            <w:right w:val="none" w:sz="0" w:space="0" w:color="auto"/>
          </w:divBdr>
        </w:div>
        <w:div w:id="127206188">
          <w:marLeft w:val="0"/>
          <w:marRight w:val="0"/>
          <w:marTop w:val="0"/>
          <w:marBottom w:val="0"/>
          <w:divBdr>
            <w:top w:val="none" w:sz="0" w:space="0" w:color="auto"/>
            <w:left w:val="none" w:sz="0" w:space="0" w:color="auto"/>
            <w:bottom w:val="none" w:sz="0" w:space="0" w:color="auto"/>
            <w:right w:val="none" w:sz="0" w:space="0" w:color="auto"/>
          </w:divBdr>
        </w:div>
        <w:div w:id="217326038">
          <w:marLeft w:val="0"/>
          <w:marRight w:val="0"/>
          <w:marTop w:val="0"/>
          <w:marBottom w:val="0"/>
          <w:divBdr>
            <w:top w:val="none" w:sz="0" w:space="0" w:color="auto"/>
            <w:left w:val="none" w:sz="0" w:space="0" w:color="auto"/>
            <w:bottom w:val="none" w:sz="0" w:space="0" w:color="auto"/>
            <w:right w:val="none" w:sz="0" w:space="0" w:color="auto"/>
          </w:divBdr>
          <w:divsChild>
            <w:div w:id="758673987">
              <w:marLeft w:val="0"/>
              <w:marRight w:val="0"/>
              <w:marTop w:val="0"/>
              <w:marBottom w:val="0"/>
              <w:divBdr>
                <w:top w:val="none" w:sz="0" w:space="0" w:color="auto"/>
                <w:left w:val="none" w:sz="0" w:space="0" w:color="auto"/>
                <w:bottom w:val="none" w:sz="0" w:space="0" w:color="auto"/>
                <w:right w:val="none" w:sz="0" w:space="0" w:color="auto"/>
              </w:divBdr>
            </w:div>
            <w:div w:id="1067189880">
              <w:marLeft w:val="0"/>
              <w:marRight w:val="0"/>
              <w:marTop w:val="0"/>
              <w:marBottom w:val="0"/>
              <w:divBdr>
                <w:top w:val="none" w:sz="0" w:space="0" w:color="auto"/>
                <w:left w:val="none" w:sz="0" w:space="0" w:color="auto"/>
                <w:bottom w:val="none" w:sz="0" w:space="0" w:color="auto"/>
                <w:right w:val="none" w:sz="0" w:space="0" w:color="auto"/>
              </w:divBdr>
            </w:div>
            <w:div w:id="1430616764">
              <w:marLeft w:val="0"/>
              <w:marRight w:val="0"/>
              <w:marTop w:val="0"/>
              <w:marBottom w:val="0"/>
              <w:divBdr>
                <w:top w:val="none" w:sz="0" w:space="0" w:color="auto"/>
                <w:left w:val="none" w:sz="0" w:space="0" w:color="auto"/>
                <w:bottom w:val="none" w:sz="0" w:space="0" w:color="auto"/>
                <w:right w:val="none" w:sz="0" w:space="0" w:color="auto"/>
              </w:divBdr>
            </w:div>
            <w:div w:id="1772705029">
              <w:marLeft w:val="0"/>
              <w:marRight w:val="0"/>
              <w:marTop w:val="0"/>
              <w:marBottom w:val="0"/>
              <w:divBdr>
                <w:top w:val="none" w:sz="0" w:space="0" w:color="auto"/>
                <w:left w:val="none" w:sz="0" w:space="0" w:color="auto"/>
                <w:bottom w:val="none" w:sz="0" w:space="0" w:color="auto"/>
                <w:right w:val="none" w:sz="0" w:space="0" w:color="auto"/>
              </w:divBdr>
            </w:div>
            <w:div w:id="1790929803">
              <w:marLeft w:val="0"/>
              <w:marRight w:val="0"/>
              <w:marTop w:val="0"/>
              <w:marBottom w:val="0"/>
              <w:divBdr>
                <w:top w:val="none" w:sz="0" w:space="0" w:color="auto"/>
                <w:left w:val="none" w:sz="0" w:space="0" w:color="auto"/>
                <w:bottom w:val="none" w:sz="0" w:space="0" w:color="auto"/>
                <w:right w:val="none" w:sz="0" w:space="0" w:color="auto"/>
              </w:divBdr>
            </w:div>
          </w:divsChild>
        </w:div>
        <w:div w:id="624315216">
          <w:marLeft w:val="0"/>
          <w:marRight w:val="0"/>
          <w:marTop w:val="0"/>
          <w:marBottom w:val="0"/>
          <w:divBdr>
            <w:top w:val="none" w:sz="0" w:space="0" w:color="auto"/>
            <w:left w:val="none" w:sz="0" w:space="0" w:color="auto"/>
            <w:bottom w:val="none" w:sz="0" w:space="0" w:color="auto"/>
            <w:right w:val="none" w:sz="0" w:space="0" w:color="auto"/>
          </w:divBdr>
        </w:div>
        <w:div w:id="1055472521">
          <w:marLeft w:val="0"/>
          <w:marRight w:val="0"/>
          <w:marTop w:val="0"/>
          <w:marBottom w:val="0"/>
          <w:divBdr>
            <w:top w:val="none" w:sz="0" w:space="0" w:color="auto"/>
            <w:left w:val="none" w:sz="0" w:space="0" w:color="auto"/>
            <w:bottom w:val="none" w:sz="0" w:space="0" w:color="auto"/>
            <w:right w:val="none" w:sz="0" w:space="0" w:color="auto"/>
          </w:divBdr>
        </w:div>
        <w:div w:id="1250888444">
          <w:marLeft w:val="0"/>
          <w:marRight w:val="0"/>
          <w:marTop w:val="0"/>
          <w:marBottom w:val="0"/>
          <w:divBdr>
            <w:top w:val="none" w:sz="0" w:space="0" w:color="auto"/>
            <w:left w:val="none" w:sz="0" w:space="0" w:color="auto"/>
            <w:bottom w:val="none" w:sz="0" w:space="0" w:color="auto"/>
            <w:right w:val="none" w:sz="0" w:space="0" w:color="auto"/>
          </w:divBdr>
        </w:div>
        <w:div w:id="1502693257">
          <w:marLeft w:val="0"/>
          <w:marRight w:val="0"/>
          <w:marTop w:val="0"/>
          <w:marBottom w:val="0"/>
          <w:divBdr>
            <w:top w:val="none" w:sz="0" w:space="0" w:color="auto"/>
            <w:left w:val="none" w:sz="0" w:space="0" w:color="auto"/>
            <w:bottom w:val="none" w:sz="0" w:space="0" w:color="auto"/>
            <w:right w:val="none" w:sz="0" w:space="0" w:color="auto"/>
          </w:divBdr>
        </w:div>
        <w:div w:id="1574856461">
          <w:marLeft w:val="0"/>
          <w:marRight w:val="0"/>
          <w:marTop w:val="0"/>
          <w:marBottom w:val="0"/>
          <w:divBdr>
            <w:top w:val="none" w:sz="0" w:space="0" w:color="auto"/>
            <w:left w:val="none" w:sz="0" w:space="0" w:color="auto"/>
            <w:bottom w:val="none" w:sz="0" w:space="0" w:color="auto"/>
            <w:right w:val="none" w:sz="0" w:space="0" w:color="auto"/>
          </w:divBdr>
          <w:divsChild>
            <w:div w:id="246693370">
              <w:marLeft w:val="0"/>
              <w:marRight w:val="0"/>
              <w:marTop w:val="0"/>
              <w:marBottom w:val="0"/>
              <w:divBdr>
                <w:top w:val="none" w:sz="0" w:space="0" w:color="auto"/>
                <w:left w:val="none" w:sz="0" w:space="0" w:color="auto"/>
                <w:bottom w:val="none" w:sz="0" w:space="0" w:color="auto"/>
                <w:right w:val="none" w:sz="0" w:space="0" w:color="auto"/>
              </w:divBdr>
            </w:div>
            <w:div w:id="322122878">
              <w:marLeft w:val="0"/>
              <w:marRight w:val="0"/>
              <w:marTop w:val="0"/>
              <w:marBottom w:val="0"/>
              <w:divBdr>
                <w:top w:val="none" w:sz="0" w:space="0" w:color="auto"/>
                <w:left w:val="none" w:sz="0" w:space="0" w:color="auto"/>
                <w:bottom w:val="none" w:sz="0" w:space="0" w:color="auto"/>
                <w:right w:val="none" w:sz="0" w:space="0" w:color="auto"/>
              </w:divBdr>
            </w:div>
            <w:div w:id="1231385370">
              <w:marLeft w:val="0"/>
              <w:marRight w:val="0"/>
              <w:marTop w:val="0"/>
              <w:marBottom w:val="0"/>
              <w:divBdr>
                <w:top w:val="none" w:sz="0" w:space="0" w:color="auto"/>
                <w:left w:val="none" w:sz="0" w:space="0" w:color="auto"/>
                <w:bottom w:val="none" w:sz="0" w:space="0" w:color="auto"/>
                <w:right w:val="none" w:sz="0" w:space="0" w:color="auto"/>
              </w:divBdr>
            </w:div>
            <w:div w:id="1300719569">
              <w:marLeft w:val="0"/>
              <w:marRight w:val="0"/>
              <w:marTop w:val="0"/>
              <w:marBottom w:val="0"/>
              <w:divBdr>
                <w:top w:val="none" w:sz="0" w:space="0" w:color="auto"/>
                <w:left w:val="none" w:sz="0" w:space="0" w:color="auto"/>
                <w:bottom w:val="none" w:sz="0" w:space="0" w:color="auto"/>
                <w:right w:val="none" w:sz="0" w:space="0" w:color="auto"/>
              </w:divBdr>
            </w:div>
            <w:div w:id="2111848556">
              <w:marLeft w:val="0"/>
              <w:marRight w:val="0"/>
              <w:marTop w:val="0"/>
              <w:marBottom w:val="0"/>
              <w:divBdr>
                <w:top w:val="none" w:sz="0" w:space="0" w:color="auto"/>
                <w:left w:val="none" w:sz="0" w:space="0" w:color="auto"/>
                <w:bottom w:val="none" w:sz="0" w:space="0" w:color="auto"/>
                <w:right w:val="none" w:sz="0" w:space="0" w:color="auto"/>
              </w:divBdr>
            </w:div>
          </w:divsChild>
        </w:div>
        <w:div w:id="1782843818">
          <w:marLeft w:val="0"/>
          <w:marRight w:val="0"/>
          <w:marTop w:val="0"/>
          <w:marBottom w:val="0"/>
          <w:divBdr>
            <w:top w:val="none" w:sz="0" w:space="0" w:color="auto"/>
            <w:left w:val="none" w:sz="0" w:space="0" w:color="auto"/>
            <w:bottom w:val="none" w:sz="0" w:space="0" w:color="auto"/>
            <w:right w:val="none" w:sz="0" w:space="0" w:color="auto"/>
          </w:divBdr>
        </w:div>
        <w:div w:id="1970551103">
          <w:marLeft w:val="0"/>
          <w:marRight w:val="0"/>
          <w:marTop w:val="0"/>
          <w:marBottom w:val="0"/>
          <w:divBdr>
            <w:top w:val="none" w:sz="0" w:space="0" w:color="auto"/>
            <w:left w:val="none" w:sz="0" w:space="0" w:color="auto"/>
            <w:bottom w:val="none" w:sz="0" w:space="0" w:color="auto"/>
            <w:right w:val="none" w:sz="0" w:space="0" w:color="auto"/>
          </w:divBdr>
        </w:div>
      </w:divsChild>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499540661">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22011464">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3515160">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72685610">
      <w:bodyDiv w:val="1"/>
      <w:marLeft w:val="0"/>
      <w:marRight w:val="0"/>
      <w:marTop w:val="0"/>
      <w:marBottom w:val="0"/>
      <w:divBdr>
        <w:top w:val="none" w:sz="0" w:space="0" w:color="auto"/>
        <w:left w:val="none" w:sz="0" w:space="0" w:color="auto"/>
        <w:bottom w:val="none" w:sz="0" w:space="0" w:color="auto"/>
        <w:right w:val="none" w:sz="0" w:space="0" w:color="auto"/>
      </w:divBdr>
    </w:div>
    <w:div w:id="679699363">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3237542">
      <w:bodyDiv w:val="1"/>
      <w:marLeft w:val="0"/>
      <w:marRight w:val="0"/>
      <w:marTop w:val="0"/>
      <w:marBottom w:val="0"/>
      <w:divBdr>
        <w:top w:val="none" w:sz="0" w:space="0" w:color="auto"/>
        <w:left w:val="none" w:sz="0" w:space="0" w:color="auto"/>
        <w:bottom w:val="none" w:sz="0" w:space="0" w:color="auto"/>
        <w:right w:val="none" w:sz="0" w:space="0" w:color="auto"/>
      </w:divBdr>
    </w:div>
    <w:div w:id="735129530">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47851691">
      <w:bodyDiv w:val="1"/>
      <w:marLeft w:val="0"/>
      <w:marRight w:val="0"/>
      <w:marTop w:val="0"/>
      <w:marBottom w:val="0"/>
      <w:divBdr>
        <w:top w:val="none" w:sz="0" w:space="0" w:color="auto"/>
        <w:left w:val="none" w:sz="0" w:space="0" w:color="auto"/>
        <w:bottom w:val="none" w:sz="0" w:space="0" w:color="auto"/>
        <w:right w:val="none" w:sz="0" w:space="0" w:color="auto"/>
      </w:divBdr>
    </w:div>
    <w:div w:id="749352506">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59988168">
      <w:bodyDiv w:val="1"/>
      <w:marLeft w:val="0"/>
      <w:marRight w:val="0"/>
      <w:marTop w:val="0"/>
      <w:marBottom w:val="0"/>
      <w:divBdr>
        <w:top w:val="none" w:sz="0" w:space="0" w:color="auto"/>
        <w:left w:val="none" w:sz="0" w:space="0" w:color="auto"/>
        <w:bottom w:val="none" w:sz="0" w:space="0" w:color="auto"/>
        <w:right w:val="none" w:sz="0" w:space="0" w:color="auto"/>
      </w:divBdr>
    </w:div>
    <w:div w:id="763694453">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2380923">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856042776">
      <w:bodyDiv w:val="1"/>
      <w:marLeft w:val="0"/>
      <w:marRight w:val="0"/>
      <w:marTop w:val="0"/>
      <w:marBottom w:val="0"/>
      <w:divBdr>
        <w:top w:val="none" w:sz="0" w:space="0" w:color="auto"/>
        <w:left w:val="none" w:sz="0" w:space="0" w:color="auto"/>
        <w:bottom w:val="none" w:sz="0" w:space="0" w:color="auto"/>
        <w:right w:val="none" w:sz="0" w:space="0" w:color="auto"/>
      </w:divBdr>
    </w:div>
    <w:div w:id="869876039">
      <w:bodyDiv w:val="1"/>
      <w:marLeft w:val="0"/>
      <w:marRight w:val="0"/>
      <w:marTop w:val="0"/>
      <w:marBottom w:val="0"/>
      <w:divBdr>
        <w:top w:val="none" w:sz="0" w:space="0" w:color="auto"/>
        <w:left w:val="none" w:sz="0" w:space="0" w:color="auto"/>
        <w:bottom w:val="none" w:sz="0" w:space="0" w:color="auto"/>
        <w:right w:val="none" w:sz="0" w:space="0" w:color="auto"/>
      </w:divBdr>
    </w:div>
    <w:div w:id="878591361">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0674381">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1107841">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6817328">
      <w:bodyDiv w:val="1"/>
      <w:marLeft w:val="0"/>
      <w:marRight w:val="0"/>
      <w:marTop w:val="0"/>
      <w:marBottom w:val="0"/>
      <w:divBdr>
        <w:top w:val="none" w:sz="0" w:space="0" w:color="auto"/>
        <w:left w:val="none" w:sz="0" w:space="0" w:color="auto"/>
        <w:bottom w:val="none" w:sz="0" w:space="0" w:color="auto"/>
        <w:right w:val="none" w:sz="0" w:space="0" w:color="auto"/>
      </w:divBdr>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42947014">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27505490">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2131607">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784294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38857922">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18924443">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47050406">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3362864">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393848109">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58991159">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4270952">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589322">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6111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8179528">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36623326">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79171877">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5918842">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294102">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26307306">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37098743">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82676123">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69029072">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83593283">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45569715">
      <w:bodyDiv w:val="1"/>
      <w:marLeft w:val="0"/>
      <w:marRight w:val="0"/>
      <w:marTop w:val="0"/>
      <w:marBottom w:val="0"/>
      <w:divBdr>
        <w:top w:val="none" w:sz="0" w:space="0" w:color="auto"/>
        <w:left w:val="none" w:sz="0" w:space="0" w:color="auto"/>
        <w:bottom w:val="none" w:sz="0" w:space="0" w:color="auto"/>
        <w:right w:val="none" w:sz="0" w:space="0" w:color="auto"/>
      </w:divBdr>
    </w:div>
    <w:div w:id="1968969974">
      <w:bodyDiv w:val="1"/>
      <w:marLeft w:val="0"/>
      <w:marRight w:val="0"/>
      <w:marTop w:val="0"/>
      <w:marBottom w:val="0"/>
      <w:divBdr>
        <w:top w:val="none" w:sz="0" w:space="0" w:color="auto"/>
        <w:left w:val="none" w:sz="0" w:space="0" w:color="auto"/>
        <w:bottom w:val="none" w:sz="0" w:space="0" w:color="auto"/>
        <w:right w:val="none" w:sz="0" w:space="0" w:color="auto"/>
      </w:divBdr>
    </w:div>
    <w:div w:id="1986351651">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3777112">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60590741">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28308779">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Ready for Review</Progress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d225bd9562aedaad4019e7a14cf390c5">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047becfbab7d3c019eb2ddaa170fb62f"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1AE7E-0A91-4970-A068-29E74E6128B8}">
  <ds:schemaRefs>
    <ds:schemaRef ds:uri="http://schemas.microsoft.com/office/2006/metadata/properties"/>
    <ds:schemaRef ds:uri="http://schemas.microsoft.com/office/infopath/2007/PartnerControls"/>
    <ds:schemaRef ds:uri="826143e3-bbcb-45bb-8829-107013e701e5"/>
    <ds:schemaRef ds:uri="dbd46520-c392-41b5-9f68-fe7486eefad7"/>
    <ds:schemaRef ds:uri="3c9e15a3-223f-4584-afb1-1dbe0b3878fa"/>
  </ds:schemaRefs>
</ds:datastoreItem>
</file>

<file path=customXml/itemProps2.xml><?xml version="1.0" encoding="utf-8"?>
<ds:datastoreItem xmlns:ds="http://schemas.openxmlformats.org/officeDocument/2006/customXml" ds:itemID="{92956AFC-AEFC-4A32-8D5D-BB8A1E020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E4BA4-8DB7-4217-AF4C-4BEFA59721AE}">
  <ds:schemaRefs>
    <ds:schemaRef ds:uri="http://schemas.microsoft.com/sharepoint/v3/contenttype/forms"/>
  </ds:schemaRefs>
</ds:datastoreItem>
</file>

<file path=customXml/itemProps4.xml><?xml version="1.0" encoding="utf-8"?>
<ds:datastoreItem xmlns:ds="http://schemas.openxmlformats.org/officeDocument/2006/customXml" ds:itemID="{FCD05786-1864-402A-8B69-56F0C03B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11117</TotalTime>
  <Pages>27</Pages>
  <Words>14890</Words>
  <Characters>84284</Characters>
  <Application>Microsoft Office Word</Application>
  <DocSecurity>0</DocSecurity>
  <Lines>1652</Lines>
  <Paragraphs>615</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98559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Julie Gann</cp:lastModifiedBy>
  <cp:revision>2339</cp:revision>
  <cp:lastPrinted>2022-11-04T17:17:00Z</cp:lastPrinted>
  <dcterms:created xsi:type="dcterms:W3CDTF">2023-03-02T04:26:00Z</dcterms:created>
  <dcterms:modified xsi:type="dcterms:W3CDTF">2024-07-30T20:30:00Z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ies>
</file>